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E6D79" w14:textId="77777777" w:rsidR="00C65245" w:rsidRDefault="00C65245">
      <w:pPr>
        <w:pStyle w:val="Heading1"/>
        <w:pageBreakBefore w:val="0"/>
        <w:numPr>
          <w:ilvl w:val="0"/>
          <w:numId w:val="19"/>
        </w:numPr>
        <w:spacing w:before="0" w:after="0"/>
        <w:ind w:left="0" w:firstLine="0"/>
        <w:rPr>
          <w:rFonts w:ascii="Arial" w:hAnsi="Arial" w:cs="Arial"/>
          <w:u w:val="single"/>
        </w:rPr>
      </w:pPr>
      <w:r>
        <w:rPr>
          <w:rFonts w:ascii="Arial" w:hAnsi="Arial" w:cs="Arial"/>
          <w:u w:val="single"/>
        </w:rPr>
        <w:t>CUSC - SECTION 11</w:t>
      </w:r>
      <w:r>
        <w:rPr>
          <w:rFonts w:ascii="Arial" w:hAnsi="Arial" w:cs="Arial"/>
          <w:u w:val="single"/>
        </w:rPr>
        <w:br/>
      </w:r>
      <w:r>
        <w:rPr>
          <w:rFonts w:ascii="Arial" w:hAnsi="Arial" w:cs="Arial"/>
          <w:u w:val="single"/>
        </w:rPr>
        <w:b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77777777"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 xml:space="preserve">CUSC </w:t>
      </w:r>
      <w:proofErr w:type="gramStart"/>
      <w:r>
        <w:rPr>
          <w:rFonts w:ascii="Arial" w:hAnsi="Arial" w:cs="Arial"/>
          <w:b/>
        </w:rPr>
        <w:t>Party</w:t>
      </w:r>
      <w:proofErr w:type="gramEnd"/>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lastRenderedPageBreak/>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roofErr w:type="gramStart"/>
      <w:r>
        <w:rPr>
          <w:rFonts w:ascii="Arial" w:hAnsi="Arial" w:cs="Arial"/>
        </w:rPr>
        <w:t>);</w:t>
      </w:r>
      <w:proofErr w:type="gramEnd"/>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as the case may be;</w:t>
      </w:r>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references to the words "include" or "including" are to be construed without limitation to the generality of the preceding words;</w:t>
      </w:r>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unless the context otherwise requires any reference to an Act of Parliament or any part or section or other provision of or schedule to an Act of Parliament shall be construed, at the </w:t>
      </w:r>
      <w:proofErr w:type="gramStart"/>
      <w:r>
        <w:rPr>
          <w:rFonts w:ascii="Arial" w:hAnsi="Arial" w:cs="Arial"/>
        </w:rPr>
        <w:t>particular time</w:t>
      </w:r>
      <w:proofErr w:type="gramEnd"/>
      <w:r>
        <w:rPr>
          <w:rFonts w:ascii="Arial" w:hAnsi="Arial" w:cs="Arial"/>
        </w:rPr>
        <w:t>,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w:t>
      </w:r>
      <w:proofErr w:type="gramStart"/>
      <w:r>
        <w:rPr>
          <w:rFonts w:ascii="Arial" w:hAnsi="Arial" w:cs="Arial"/>
        </w:rPr>
        <w:t>organisation</w:t>
      </w:r>
      <w:proofErr w:type="gramEnd"/>
      <w:r>
        <w:rPr>
          <w:rFonts w:ascii="Arial" w:hAnsi="Arial" w:cs="Arial"/>
        </w:rPr>
        <w:t xml:space="preserve">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lastRenderedPageBreak/>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W w:w="10349" w:type="dxa"/>
        <w:tblInd w:w="-1" w:type="dxa"/>
        <w:tblLayout w:type="fixed"/>
        <w:tblCellMar>
          <w:left w:w="107" w:type="dxa"/>
          <w:right w:w="107" w:type="dxa"/>
        </w:tblCellMar>
        <w:tblLook w:val="0000" w:firstRow="0" w:lastRow="0" w:firstColumn="0" w:lastColumn="0" w:noHBand="0" w:noVBand="0"/>
      </w:tblPr>
      <w:tblGrid>
        <w:gridCol w:w="3545"/>
        <w:gridCol w:w="6775"/>
        <w:gridCol w:w="29"/>
      </w:tblGrid>
      <w:tr w:rsidR="00C65245" w14:paraId="1580F8DA" w14:textId="77777777" w:rsidTr="00C61D2E">
        <w:trPr>
          <w:gridAfter w:val="1"/>
          <w:wAfter w:w="29" w:type="dxa"/>
        </w:trPr>
        <w:tc>
          <w:tcPr>
            <w:tcW w:w="354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6775" w:type="dxa"/>
          </w:tcPr>
          <w:p w14:paraId="3901CF78" w14:textId="77777777" w:rsidR="00C65245" w:rsidRDefault="00C65245">
            <w:pPr>
              <w:spacing w:after="120"/>
              <w:jc w:val="both"/>
              <w:rPr>
                <w:rFonts w:ascii="Arial" w:hAnsi="Arial" w:cs="Arial"/>
              </w:rPr>
            </w:pPr>
            <w:r>
              <w:rPr>
                <w:rFonts w:ascii="Arial" w:hAnsi="Arial" w:cs="Arial"/>
              </w:rPr>
              <w:t>defined as 10 complete periods of 24 hours from 00:00hrs to 24:00hrs;</w:t>
            </w:r>
          </w:p>
        </w:tc>
      </w:tr>
      <w:tr w:rsidR="00C65245" w14:paraId="09C4F399" w14:textId="77777777" w:rsidTr="00C61D2E">
        <w:trPr>
          <w:gridAfter w:val="1"/>
          <w:wAfter w:w="29" w:type="dxa"/>
        </w:trPr>
        <w:tc>
          <w:tcPr>
            <w:tcW w:w="354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6775"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w:t>
            </w:r>
            <w:proofErr w:type="spellStart"/>
            <w:r>
              <w:rPr>
                <w:rFonts w:ascii="Arial" w:hAnsi="Arial" w:cs="Arial"/>
              </w:rPr>
              <w:t>as</w:t>
            </w:r>
            <w:proofErr w:type="spellEnd"/>
            <w:r>
              <w:rPr>
                <w:rFonts w:ascii="Arial" w:hAnsi="Arial" w:cs="Arial"/>
              </w:rPr>
              <w:t xml:space="preserve"> the same may be amended from time to time;</w:t>
            </w:r>
          </w:p>
        </w:tc>
      </w:tr>
      <w:tr w:rsidR="00C65245" w14:paraId="7115EAF5" w14:textId="77777777" w:rsidTr="00C61D2E">
        <w:trPr>
          <w:gridAfter w:val="1"/>
          <w:wAfter w:w="29" w:type="dxa"/>
        </w:trPr>
        <w:tc>
          <w:tcPr>
            <w:tcW w:w="354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6775"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C61D2E">
        <w:trPr>
          <w:gridAfter w:val="1"/>
          <w:wAfter w:w="29" w:type="dxa"/>
        </w:trPr>
        <w:tc>
          <w:tcPr>
            <w:tcW w:w="354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6775"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C61D2E">
        <w:trPr>
          <w:gridAfter w:val="1"/>
          <w:wAfter w:w="29" w:type="dxa"/>
        </w:trPr>
        <w:tc>
          <w:tcPr>
            <w:tcW w:w="354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6775"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C61D2E">
        <w:trPr>
          <w:gridAfter w:val="1"/>
          <w:wAfter w:w="29" w:type="dxa"/>
        </w:trPr>
        <w:tc>
          <w:tcPr>
            <w:tcW w:w="354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6775"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C61D2E">
        <w:trPr>
          <w:gridAfter w:val="1"/>
          <w:wAfter w:w="29" w:type="dxa"/>
        </w:trPr>
        <w:tc>
          <w:tcPr>
            <w:tcW w:w="354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6775"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C61D2E">
        <w:trPr>
          <w:gridAfter w:val="1"/>
          <w:wAfter w:w="29" w:type="dxa"/>
        </w:trPr>
        <w:tc>
          <w:tcPr>
            <w:tcW w:w="354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6775"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76AA1345" w14:textId="77777777" w:rsidR="00B739A8" w:rsidRDefault="00B739A8" w:rsidP="00B739A8">
            <w:pPr>
              <w:jc w:val="both"/>
            </w:pPr>
          </w:p>
        </w:tc>
      </w:tr>
      <w:tr w:rsidR="00B739A8" w14:paraId="77477A44" w14:textId="77777777" w:rsidTr="00C61D2E">
        <w:trPr>
          <w:gridAfter w:val="1"/>
          <w:wAfter w:w="29" w:type="dxa"/>
        </w:trPr>
        <w:tc>
          <w:tcPr>
            <w:tcW w:w="3545"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6775"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C61D2E">
        <w:trPr>
          <w:gridAfter w:val="1"/>
          <w:wAfter w:w="29" w:type="dxa"/>
        </w:trPr>
        <w:tc>
          <w:tcPr>
            <w:tcW w:w="354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6775"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C61D2E">
        <w:trPr>
          <w:gridAfter w:val="1"/>
          <w:wAfter w:w="29" w:type="dxa"/>
        </w:trPr>
        <w:tc>
          <w:tcPr>
            <w:tcW w:w="354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6775"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3" w:name="_BPDCI_3"/>
            <w:r w:rsidRPr="00DE41AF">
              <w:rPr>
                <w:rFonts w:ascii="Arial" w:hAnsi="Arial" w:cs="Arial"/>
                <w:lang w:val="en-US"/>
              </w:rPr>
              <w:t>;</w:t>
            </w:r>
            <w:bookmarkEnd w:id="3"/>
          </w:p>
        </w:tc>
      </w:tr>
      <w:tr w:rsidR="00152684" w14:paraId="792B5102" w14:textId="77777777" w:rsidTr="00C61D2E">
        <w:trPr>
          <w:gridAfter w:val="1"/>
          <w:wAfter w:w="29" w:type="dxa"/>
        </w:trPr>
        <w:tc>
          <w:tcPr>
            <w:tcW w:w="354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6775" w:type="dxa"/>
          </w:tcPr>
          <w:p w14:paraId="539AEAB7" w14:textId="7603EDB5"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A55C80">
              <w:rPr>
                <w:rFonts w:ascii="Arial" w:hAnsi="Arial" w:cs="Arial"/>
                <w:lang w:val="en-US"/>
              </w:rPr>
              <w:t xml:space="preserve"> charges to ensure compliance with the Limiting Regulation.</w:t>
            </w:r>
          </w:p>
        </w:tc>
      </w:tr>
      <w:tr w:rsidR="00E4516E" w14:paraId="57126EEC" w14:textId="77777777" w:rsidTr="00C61D2E">
        <w:trPr>
          <w:gridAfter w:val="1"/>
          <w:wAfter w:w="29" w:type="dxa"/>
        </w:trPr>
        <w:tc>
          <w:tcPr>
            <w:tcW w:w="3545"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lastRenderedPageBreak/>
              <w:t>“</w:t>
            </w:r>
            <w:r w:rsidR="004C2C98" w:rsidRPr="004C2C98">
              <w:rPr>
                <w:rFonts w:ascii="Arial" w:hAnsi="Arial" w:cs="Arial"/>
                <w:b/>
                <w:bCs/>
              </w:rPr>
              <w:t>Adjustment Tariff</w:t>
            </w:r>
            <w:r w:rsidR="004C2C98" w:rsidRPr="00573326">
              <w:rPr>
                <w:rFonts w:ascii="Arial" w:hAnsi="Arial" w:cs="Arial"/>
                <w:b/>
                <w:bCs/>
              </w:rPr>
              <w:t>”</w:t>
            </w:r>
          </w:p>
        </w:tc>
        <w:tc>
          <w:tcPr>
            <w:tcW w:w="6775"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tc>
      </w:tr>
      <w:tr w:rsidR="00B739A8" w14:paraId="7CFD36D8" w14:textId="77777777" w:rsidTr="00A5788D">
        <w:trPr>
          <w:gridAfter w:val="1"/>
          <w:wAfter w:w="29" w:type="dxa"/>
          <w:trHeight w:val="2880"/>
        </w:trPr>
        <w:tc>
          <w:tcPr>
            <w:tcW w:w="354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6775"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C61D2E">
        <w:trPr>
          <w:gridAfter w:val="1"/>
          <w:wAfter w:w="29" w:type="dxa"/>
        </w:trPr>
        <w:tc>
          <w:tcPr>
            <w:tcW w:w="354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6775"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C61D2E">
        <w:trPr>
          <w:gridAfter w:val="1"/>
          <w:wAfter w:w="29" w:type="dxa"/>
        </w:trPr>
        <w:tc>
          <w:tcPr>
            <w:tcW w:w="354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6775"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C61D2E">
        <w:trPr>
          <w:gridAfter w:val="1"/>
          <w:wAfter w:w="29" w:type="dxa"/>
        </w:trPr>
        <w:tc>
          <w:tcPr>
            <w:tcW w:w="354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6775"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C61D2E">
        <w:trPr>
          <w:gridAfter w:val="1"/>
          <w:wAfter w:w="29" w:type="dxa"/>
        </w:trPr>
        <w:tc>
          <w:tcPr>
            <w:tcW w:w="354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6775"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C61D2E">
        <w:trPr>
          <w:gridAfter w:val="1"/>
          <w:wAfter w:w="29" w:type="dxa"/>
        </w:trPr>
        <w:tc>
          <w:tcPr>
            <w:tcW w:w="354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6775"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C61D2E">
        <w:trPr>
          <w:gridAfter w:val="1"/>
          <w:wAfter w:w="29" w:type="dxa"/>
        </w:trPr>
        <w:tc>
          <w:tcPr>
            <w:tcW w:w="354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6775"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 xml:space="preserve">The </w:t>
            </w:r>
            <w:proofErr w:type="gramStart"/>
            <w:r>
              <w:rPr>
                <w:rFonts w:ascii="Arial" w:hAnsi="Arial" w:cs="Arial"/>
                <w:b/>
                <w:bCs/>
              </w:rPr>
              <w:t>Company</w:t>
            </w:r>
            <w:r>
              <w:rPr>
                <w:rFonts w:ascii="Arial" w:hAnsi="Arial" w:cs="Arial"/>
                <w:b/>
              </w:rPr>
              <w:t xml:space="preserve"> </w:t>
            </w:r>
            <w:r>
              <w:rPr>
                <w:rFonts w:ascii="Arial" w:hAnsi="Arial" w:cs="Arial"/>
              </w:rPr>
              <w:t xml:space="preserve"> to</w:t>
            </w:r>
            <w:proofErr w:type="gramEnd"/>
            <w:r>
              <w:rPr>
                <w:rFonts w:ascii="Arial" w:hAnsi="Arial" w:cs="Arial"/>
              </w:rPr>
              <w:t xml:space="preserve">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C61D2E">
        <w:trPr>
          <w:gridAfter w:val="1"/>
          <w:wAfter w:w="29" w:type="dxa"/>
        </w:trPr>
        <w:tc>
          <w:tcPr>
            <w:tcW w:w="354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6775" w:type="dxa"/>
          </w:tcPr>
          <w:p w14:paraId="588F37CA" w14:textId="77777777" w:rsidR="004D5A11" w:rsidRDefault="004D5A11">
            <w:pPr>
              <w:pStyle w:val="clauseindent"/>
              <w:ind w:left="0"/>
              <w:jc w:val="both"/>
              <w:rPr>
                <w:rFonts w:ascii="Arial" w:hAnsi="Arial" w:cs="Arial"/>
              </w:rPr>
            </w:pPr>
            <w:bookmarkStart w:id="4" w:name="_BPDCD_4"/>
            <w:r w:rsidRPr="00DE41AF">
              <w:rPr>
                <w:rFonts w:ascii="Arial" w:hAnsi="Arial" w:cs="Arial"/>
              </w:rPr>
              <w:t xml:space="preserve">as </w:t>
            </w:r>
            <w:bookmarkEnd w:id="4"/>
            <w:r>
              <w:rPr>
                <w:rFonts w:ascii="Arial" w:hAnsi="Arial" w:cs="Arial"/>
              </w:rPr>
              <w:t>defined in Paragraph 8A.4.4.2</w:t>
            </w:r>
            <w:bookmarkStart w:id="5" w:name="_BPDCD_5"/>
            <w:r w:rsidRPr="00DE41AF">
              <w:rPr>
                <w:rFonts w:ascii="Arial" w:hAnsi="Arial" w:cs="Arial"/>
              </w:rPr>
              <w:t>;</w:t>
            </w:r>
            <w:r>
              <w:rPr>
                <w:rFonts w:ascii="Arial" w:hAnsi="Arial" w:cs="Arial"/>
                <w:color w:val="0000FF"/>
                <w:u w:val="double"/>
              </w:rPr>
              <w:t xml:space="preserve"> </w:t>
            </w:r>
            <w:bookmarkEnd w:id="5"/>
          </w:p>
        </w:tc>
      </w:tr>
      <w:tr w:rsidR="004D5A11" w14:paraId="23820513" w14:textId="77777777" w:rsidTr="00C61D2E">
        <w:trPr>
          <w:gridAfter w:val="1"/>
          <w:wAfter w:w="29" w:type="dxa"/>
          <w:trHeight w:val="737"/>
        </w:trPr>
        <w:tc>
          <w:tcPr>
            <w:tcW w:w="354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6775"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C61D2E">
        <w:trPr>
          <w:gridAfter w:val="1"/>
          <w:wAfter w:w="29" w:type="dxa"/>
        </w:trPr>
        <w:tc>
          <w:tcPr>
            <w:tcW w:w="3545" w:type="dxa"/>
          </w:tcPr>
          <w:p w14:paraId="4E097521"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Alternate Member Interim Vacancies</w:t>
            </w:r>
            <w:r>
              <w:rPr>
                <w:rFonts w:ascii="Arial" w:hAnsi="Arial" w:cs="Arial"/>
              </w:rPr>
              <w:t>"</w:t>
            </w:r>
          </w:p>
        </w:tc>
        <w:tc>
          <w:tcPr>
            <w:tcW w:w="6775"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6" w:name="_BPDCD_6"/>
            <w:r w:rsidRPr="00DE41AF">
              <w:rPr>
                <w:rFonts w:ascii="Arial" w:hAnsi="Arial" w:cs="Arial"/>
              </w:rPr>
              <w:t>;</w:t>
            </w:r>
            <w:bookmarkEnd w:id="6"/>
          </w:p>
        </w:tc>
      </w:tr>
      <w:tr w:rsidR="004D5A11" w14:paraId="4C978D3E" w14:textId="77777777" w:rsidTr="00C61D2E">
        <w:trPr>
          <w:gridAfter w:val="1"/>
          <w:wAfter w:w="29" w:type="dxa"/>
        </w:trPr>
        <w:tc>
          <w:tcPr>
            <w:tcW w:w="354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6775"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proofErr w:type="gramStart"/>
            <w:r>
              <w:rPr>
                <w:rFonts w:ascii="Arial" w:hAnsi="Arial" w:cs="Arial"/>
              </w:rPr>
              <w:t>as a result of</w:t>
            </w:r>
            <w:proofErr w:type="gramEnd"/>
            <w:r>
              <w:rPr>
                <w:rFonts w:ascii="Arial" w:hAnsi="Arial" w:cs="Arial"/>
              </w:rPr>
              <w:t xml:space="preserve">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National Electricity Transmission System</w:t>
            </w:r>
            <w:r>
              <w:rPr>
                <w:rFonts w:ascii="Arial" w:hAnsi="Arial" w:cs="Arial"/>
              </w:rPr>
              <w:t>;</w:t>
            </w:r>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r>
              <w:rPr>
                <w:rFonts w:ascii="Arial" w:hAnsi="Arial" w:cs="Arial"/>
                <w:b/>
              </w:rPr>
              <w:t>CUSC</w:t>
            </w:r>
            <w:r>
              <w:rPr>
                <w:rFonts w:ascii="Arial" w:hAnsi="Arial" w:cs="Arial"/>
              </w:rPr>
              <w:t>;</w:t>
            </w:r>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w:t>
            </w:r>
            <w:proofErr w:type="spellStart"/>
            <w:r w:rsidRPr="00E65E8A">
              <w:rPr>
                <w:rFonts w:ascii="Arial" w:hAnsi="Arial" w:cs="Arial"/>
                <w:szCs w:val="22"/>
              </w:rPr>
              <w:t>i</w:t>
            </w:r>
            <w:proofErr w:type="spellEnd"/>
            <w:r w:rsidRPr="00E65E8A">
              <w:rPr>
                <w:rFonts w:ascii="Arial" w:hAnsi="Arial" w:cs="Arial"/>
                <w:szCs w:val="22"/>
              </w:rPr>
              <w:t xml:space="preserve">)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Market Suspension Period</w:t>
            </w:r>
            <w:r w:rsidRPr="00E65E8A">
              <w:rPr>
                <w:rFonts w:ascii="ArialMT" w:hAnsi="ArialMT" w:cs="ArialMT"/>
                <w:sz w:val="20"/>
                <w:szCs w:val="20"/>
                <w:lang w:eastAsia="en-GB"/>
              </w:rPr>
              <w:t>;</w:t>
            </w:r>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Fuel Security Code</w:t>
            </w:r>
            <w:r>
              <w:rPr>
                <w:rFonts w:ascii="Arial" w:hAnsi="Arial" w:cs="Arial"/>
              </w:rPr>
              <w:t>;</w:t>
            </w:r>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w:t>
            </w:r>
            <w:proofErr w:type="spellStart"/>
            <w:r>
              <w:rPr>
                <w:rFonts w:ascii="Arial" w:hAnsi="Arial" w:cs="Arial"/>
                <w:b/>
              </w:rPr>
              <w:t>Deenergisation</w:t>
            </w:r>
            <w:proofErr w:type="spellEnd"/>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Instruction</w:t>
            </w:r>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Secretary of State</w:t>
            </w:r>
            <w:r>
              <w:rPr>
                <w:rFonts w:ascii="Arial" w:hAnsi="Arial" w:cs="Arial"/>
              </w:rPr>
              <w:t>;</w:t>
            </w:r>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 xml:space="preserve">System to Generator Operational </w:t>
            </w:r>
            <w:proofErr w:type="spellStart"/>
            <w:r>
              <w:rPr>
                <w:rFonts w:ascii="Arial" w:hAnsi="Arial" w:cs="Arial"/>
                <w:b/>
              </w:rPr>
              <w:t>Intertripping</w:t>
            </w:r>
            <w:proofErr w:type="spellEnd"/>
            <w:r>
              <w:rPr>
                <w:rFonts w:ascii="Arial" w:hAnsi="Arial" w:cs="Arial"/>
                <w:b/>
              </w:rPr>
              <w:t xml:space="preserve">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C61D2E">
        <w:trPr>
          <w:gridAfter w:val="1"/>
          <w:wAfter w:w="29" w:type="dxa"/>
        </w:trPr>
        <w:tc>
          <w:tcPr>
            <w:tcW w:w="3545"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6775"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be;</w:t>
            </w:r>
          </w:p>
        </w:tc>
      </w:tr>
      <w:tr w:rsidR="004D5A11" w14:paraId="025A6C59" w14:textId="77777777" w:rsidTr="00C61D2E">
        <w:trPr>
          <w:gridAfter w:val="1"/>
          <w:wAfter w:w="29" w:type="dxa"/>
        </w:trPr>
        <w:tc>
          <w:tcPr>
            <w:tcW w:w="354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6775"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C61D2E">
        <w:trPr>
          <w:gridAfter w:val="1"/>
          <w:wAfter w:w="29" w:type="dxa"/>
        </w:trPr>
        <w:tc>
          <w:tcPr>
            <w:tcW w:w="354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6775"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w:t>
            </w:r>
            <w:proofErr w:type="gramStart"/>
            <w:r>
              <w:rPr>
                <w:rFonts w:ascii="Arial" w:hAnsi="Arial" w:cs="Arial"/>
              </w:rPr>
              <w:t>%  chance</w:t>
            </w:r>
            <w:proofErr w:type="gramEnd"/>
            <w:r>
              <w:rPr>
                <w:rFonts w:ascii="Arial" w:hAnsi="Arial" w:cs="Arial"/>
              </w:rPr>
              <w:t xml:space="preserve"> of being exceeded as a  result of weather variation alone; </w:t>
            </w:r>
          </w:p>
        </w:tc>
      </w:tr>
      <w:tr w:rsidR="004D5A11" w14:paraId="1F2EC405" w14:textId="77777777" w:rsidTr="00C61D2E">
        <w:trPr>
          <w:gridAfter w:val="1"/>
          <w:wAfter w:w="29" w:type="dxa"/>
        </w:trPr>
        <w:tc>
          <w:tcPr>
            <w:tcW w:w="354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6775"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Methodology</w:t>
            </w:r>
            <w:r w:rsidRPr="00204577">
              <w:rPr>
                <w:rFonts w:ascii="Arial" w:hAnsi="Arial" w:cs="Arial"/>
                <w:bCs/>
              </w:rPr>
              <w:t>;</w:t>
            </w:r>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C61D2E">
        <w:trPr>
          <w:gridAfter w:val="1"/>
          <w:wAfter w:w="29" w:type="dxa"/>
          <w:trHeight w:val="850"/>
        </w:trPr>
        <w:tc>
          <w:tcPr>
            <w:tcW w:w="3545" w:type="dxa"/>
          </w:tcPr>
          <w:p w14:paraId="6B6A8686"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Apparatus</w:t>
            </w:r>
            <w:r>
              <w:rPr>
                <w:rFonts w:ascii="Arial" w:hAnsi="Arial" w:cs="Arial"/>
              </w:rPr>
              <w:t>"</w:t>
            </w:r>
          </w:p>
          <w:p w14:paraId="015A8026" w14:textId="77777777" w:rsidR="0006010E" w:rsidRDefault="0006010E">
            <w:pPr>
              <w:pStyle w:val="clauseindent"/>
              <w:ind w:left="0"/>
              <w:rPr>
                <w:rFonts w:ascii="Arial" w:hAnsi="Arial" w:cs="Arial"/>
              </w:rPr>
            </w:pPr>
          </w:p>
          <w:p w14:paraId="6022B2FB" w14:textId="353A4FFC" w:rsidR="0006010E" w:rsidRPr="0006010E" w:rsidRDefault="0006010E">
            <w:pPr>
              <w:pStyle w:val="clauseindent"/>
              <w:ind w:left="0"/>
              <w:rPr>
                <w:rFonts w:ascii="Arial" w:hAnsi="Arial" w:cs="Arial"/>
                <w:b/>
                <w:bCs/>
              </w:rPr>
            </w:pPr>
            <w:r w:rsidRPr="0006010E">
              <w:rPr>
                <w:rFonts w:ascii="Arial" w:hAnsi="Arial" w:cs="Arial"/>
                <w:b/>
                <w:bCs/>
              </w:rPr>
              <w:t>“Apparent Power”</w:t>
            </w:r>
          </w:p>
        </w:tc>
        <w:tc>
          <w:tcPr>
            <w:tcW w:w="6775" w:type="dxa"/>
          </w:tcPr>
          <w:p w14:paraId="482CB488" w14:textId="77777777" w:rsidR="004D5A11" w:rsidRDefault="004D5A11" w:rsidP="008B46E9">
            <w:pPr>
              <w:pStyle w:val="clauseindent"/>
              <w:spacing w:line="360" w:lineRule="auto"/>
              <w:ind w:left="0"/>
              <w:jc w:val="both"/>
              <w:rPr>
                <w:rFonts w:ascii="Arial" w:hAnsi="Arial" w:cs="Arial"/>
              </w:rPr>
            </w:pPr>
            <w:r>
              <w:rPr>
                <w:rFonts w:ascii="Arial" w:hAnsi="Arial" w:cs="Arial"/>
              </w:rPr>
              <w:t xml:space="preserve">all equipment in which electrical conductors are used, supported or of which they may form a part; </w:t>
            </w:r>
          </w:p>
          <w:p w14:paraId="2E3925BF" w14:textId="48EEDE28" w:rsidR="0006010E" w:rsidRPr="0006010E" w:rsidRDefault="0006010E" w:rsidP="008B46E9">
            <w:pPr>
              <w:pStyle w:val="clauseindent"/>
              <w:spacing w:line="360" w:lineRule="auto"/>
              <w:ind w:left="0"/>
              <w:jc w:val="both"/>
              <w:rPr>
                <w:rFonts w:ascii="Arial" w:hAnsi="Arial" w:cs="Arial"/>
                <w:iCs/>
              </w:rPr>
            </w:pPr>
            <w:r>
              <w:rPr>
                <w:rFonts w:ascii="Arial" w:hAnsi="Arial" w:cs="Arial"/>
                <w:iCs/>
              </w:rPr>
              <w:t>As defined in the Grid Code</w:t>
            </w:r>
          </w:p>
        </w:tc>
      </w:tr>
      <w:tr w:rsidR="004D5A11" w14:paraId="2E96AED8" w14:textId="77777777" w:rsidTr="00C61D2E">
        <w:trPr>
          <w:gridAfter w:val="1"/>
          <w:wAfter w:w="29" w:type="dxa"/>
        </w:trPr>
        <w:tc>
          <w:tcPr>
            <w:tcW w:w="354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6775" w:type="dxa"/>
          </w:tcPr>
          <w:p w14:paraId="2ED14D7E" w14:textId="77777777" w:rsidR="004D5A11" w:rsidRDefault="004D5A11" w:rsidP="008B46E9">
            <w:pPr>
              <w:pStyle w:val="clauseindent"/>
              <w:spacing w:line="360" w:lineRule="auto"/>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C61D2E">
        <w:trPr>
          <w:gridAfter w:val="1"/>
          <w:wAfter w:w="29" w:type="dxa"/>
        </w:trPr>
        <w:tc>
          <w:tcPr>
            <w:tcW w:w="354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6775" w:type="dxa"/>
          </w:tcPr>
          <w:p w14:paraId="54756B90" w14:textId="77777777" w:rsidR="004D5A11" w:rsidRDefault="004D5A11">
            <w:pPr>
              <w:pStyle w:val="clauseindent"/>
              <w:ind w:left="0"/>
              <w:jc w:val="both"/>
              <w:rPr>
                <w:rFonts w:ascii="Arial" w:hAnsi="Arial" w:cs="Arial"/>
              </w:rPr>
            </w:pPr>
            <w:r>
              <w:rPr>
                <w:rFonts w:ascii="Arial" w:hAnsi="Arial" w:cs="Arial"/>
              </w:rPr>
              <w:t xml:space="preserve">as defined in </w:t>
            </w:r>
            <w:proofErr w:type="gramStart"/>
            <w:r>
              <w:rPr>
                <w:rFonts w:ascii="Arial" w:hAnsi="Arial" w:cs="Arial"/>
              </w:rPr>
              <w:t xml:space="preserve">the  </w:t>
            </w:r>
            <w:r>
              <w:rPr>
                <w:rFonts w:ascii="Arial" w:hAnsi="Arial" w:cs="Arial"/>
                <w:b/>
              </w:rPr>
              <w:t>Transmission</w:t>
            </w:r>
            <w:proofErr w:type="gramEnd"/>
            <w:r>
              <w:rPr>
                <w:rFonts w:ascii="Arial" w:hAnsi="Arial" w:cs="Arial"/>
                <w:b/>
              </w:rPr>
              <w:t xml:space="preserve"> Licence</w:t>
            </w:r>
            <w:r>
              <w:rPr>
                <w:rFonts w:ascii="Arial" w:hAnsi="Arial" w:cs="Arial"/>
              </w:rPr>
              <w:t>;</w:t>
            </w:r>
          </w:p>
        </w:tc>
      </w:tr>
      <w:tr w:rsidR="004D5A11" w14:paraId="179D6FB0" w14:textId="77777777" w:rsidTr="00C61D2E">
        <w:trPr>
          <w:gridAfter w:val="1"/>
          <w:wAfter w:w="29" w:type="dxa"/>
        </w:trPr>
        <w:tc>
          <w:tcPr>
            <w:tcW w:w="354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6775" w:type="dxa"/>
          </w:tcPr>
          <w:p w14:paraId="0478568F" w14:textId="77777777" w:rsidR="004D5A11" w:rsidRDefault="004D5A11">
            <w:pPr>
              <w:pStyle w:val="clauseindent"/>
              <w:ind w:left="0"/>
              <w:jc w:val="both"/>
              <w:rPr>
                <w:rFonts w:ascii="Arial" w:hAnsi="Arial" w:cs="Arial"/>
              </w:rPr>
            </w:pPr>
            <w:bookmarkStart w:id="7" w:name="_BPDCD_7"/>
            <w:r w:rsidRPr="00DE41AF">
              <w:rPr>
                <w:rFonts w:ascii="Arial" w:hAnsi="Arial" w:cs="Arial"/>
              </w:rPr>
              <w:t xml:space="preserve">the </w:t>
            </w:r>
            <w:bookmarkEnd w:id="7"/>
            <w:r>
              <w:rPr>
                <w:rFonts w:ascii="Arial" w:hAnsi="Arial" w:cs="Arial"/>
              </w:rPr>
              <w:t xml:space="preserve">highest contractual </w:t>
            </w:r>
            <w:r>
              <w:rPr>
                <w:rFonts w:ascii="Arial" w:hAnsi="Arial" w:cs="Arial"/>
                <w:b/>
                <w:bCs/>
              </w:rPr>
              <w:t>Transmission Entry Capacity</w:t>
            </w:r>
            <w:r>
              <w:rPr>
                <w:rFonts w:ascii="Arial" w:hAnsi="Arial" w:cs="Arial"/>
              </w:rPr>
              <w:t xml:space="preserve"> figure for year “t” provided to </w:t>
            </w:r>
            <w:r>
              <w:rPr>
                <w:rFonts w:ascii="Arial" w:hAnsi="Arial" w:cs="Arial"/>
                <w:b/>
                <w:bCs/>
              </w:rPr>
              <w:t>The Company</w:t>
            </w:r>
            <w:r>
              <w:rPr>
                <w:rFonts w:ascii="Arial" w:hAnsi="Arial" w:cs="Arial"/>
              </w:rPr>
              <w:t xml:space="preserve"> up to and including 31 October in year “t-1” for publication in the October update of the Seven Year Statement;</w:t>
            </w:r>
          </w:p>
        </w:tc>
      </w:tr>
      <w:tr w:rsidR="004D5A11" w14:paraId="4D543CBB" w14:textId="77777777" w:rsidTr="00C61D2E">
        <w:trPr>
          <w:gridAfter w:val="1"/>
          <w:wAfter w:w="29" w:type="dxa"/>
        </w:trPr>
        <w:tc>
          <w:tcPr>
            <w:tcW w:w="3545" w:type="dxa"/>
          </w:tcPr>
          <w:p w14:paraId="0DD26E36"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Application for a STTEC</w:t>
            </w:r>
            <w:r>
              <w:rPr>
                <w:rFonts w:ascii="Arial" w:hAnsi="Arial" w:cs="Arial"/>
              </w:rPr>
              <w:t>"</w:t>
            </w:r>
          </w:p>
        </w:tc>
        <w:tc>
          <w:tcPr>
            <w:tcW w:w="6775" w:type="dxa"/>
          </w:tcPr>
          <w:p w14:paraId="5CDAB4BA" w14:textId="77777777" w:rsidR="004D5A11" w:rsidRDefault="004D5A11">
            <w:pPr>
              <w:pStyle w:val="clauseindent"/>
              <w:ind w:left="0"/>
              <w:jc w:val="both"/>
              <w:rP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8" w:name="_BPDCI_9"/>
            <w:r w:rsidRPr="00DE41AF">
              <w:rPr>
                <w:rFonts w:ascii="Arial" w:hAnsi="Arial" w:cs="Arial"/>
              </w:rPr>
              <w:t>;</w:t>
            </w:r>
            <w:bookmarkEnd w:id="8"/>
          </w:p>
        </w:tc>
      </w:tr>
      <w:tr w:rsidR="004D5A11" w14:paraId="1BF1CB69" w14:textId="77777777" w:rsidTr="00C61D2E">
        <w:trPr>
          <w:gridAfter w:val="1"/>
          <w:wAfter w:w="29" w:type="dxa"/>
        </w:trPr>
        <w:tc>
          <w:tcPr>
            <w:tcW w:w="354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6775"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9" w:name="_BPDCD_10"/>
            <w:r w:rsidRPr="00DE41AF">
              <w:rPr>
                <w:rFonts w:ascii="Arial Bold" w:hAnsi="Arial Bold" w:cs="Arial"/>
                <w:b/>
                <w:bCs/>
              </w:rPr>
              <w:t>The Company</w:t>
            </w:r>
            <w:r w:rsidRPr="00DE41AF">
              <w:rPr>
                <w:rFonts w:ascii="Arial Bold" w:hAnsi="Arial Bold" w:cs="Arial"/>
              </w:rPr>
              <w:t xml:space="preserve"> </w:t>
            </w:r>
            <w:bookmarkEnd w:id="9"/>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10" w:name="_BPDCD_11"/>
            <w:proofErr w:type="spellStart"/>
            <w:r w:rsidRPr="00DE41AF">
              <w:rPr>
                <w:rFonts w:ascii="Arial Bold" w:hAnsi="Arial Bold" w:cs="Arial"/>
                <w:b/>
                <w:bCs/>
              </w:rPr>
              <w:t>The</w:t>
            </w:r>
            <w:proofErr w:type="spellEnd"/>
            <w:r w:rsidRPr="00DE41AF">
              <w:rPr>
                <w:rFonts w:ascii="Arial Bold" w:hAnsi="Arial Bold" w:cs="Arial"/>
                <w:b/>
                <w:bCs/>
              </w:rPr>
              <w:t xml:space="preserve"> Company </w:t>
            </w:r>
            <w:bookmarkEnd w:id="10"/>
            <w:r>
              <w:rPr>
                <w:rFonts w:ascii="Arial" w:hAnsi="Arial" w:cs="Arial"/>
                <w:b/>
                <w:bCs/>
              </w:rPr>
              <w:t>Website</w:t>
            </w:r>
            <w:r>
              <w:rPr>
                <w:rFonts w:ascii="Arial" w:hAnsi="Arial" w:cs="Arial"/>
              </w:rPr>
              <w:t>;</w:t>
            </w:r>
          </w:p>
        </w:tc>
      </w:tr>
      <w:tr w:rsidR="004D5A11" w14:paraId="7C5DF80F" w14:textId="77777777" w:rsidTr="00C61D2E">
        <w:trPr>
          <w:gridAfter w:val="1"/>
          <w:wAfter w:w="29" w:type="dxa"/>
        </w:trPr>
        <w:tc>
          <w:tcPr>
            <w:tcW w:w="354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6775"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C61D2E">
        <w:trPr>
          <w:gridAfter w:val="1"/>
          <w:wAfter w:w="29" w:type="dxa"/>
        </w:trPr>
        <w:tc>
          <w:tcPr>
            <w:tcW w:w="354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6775"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 xml:space="preserve">as defined in Paragraph </w:t>
            </w:r>
            <w:proofErr w:type="gramStart"/>
            <w:r w:rsidRPr="001C7267">
              <w:rPr>
                <w:rFonts w:ascii="Arial" w:hAnsi="Arial" w:cs="Arial"/>
              </w:rPr>
              <w:t>8.29.7,provided</w:t>
            </w:r>
            <w:proofErr w:type="gramEnd"/>
            <w:r w:rsidRPr="001C7267">
              <w:rPr>
                <w:rFonts w:ascii="Arial" w:hAnsi="Arial" w:cs="Arial"/>
              </w:rPr>
              <w:t xml:space="preserve"> that no objection is received pursuant to Paragraph 8.29.12;</w:t>
            </w:r>
          </w:p>
        </w:tc>
      </w:tr>
      <w:tr w:rsidR="004D5A11" w14:paraId="04DC3612" w14:textId="77777777" w:rsidTr="00C61D2E">
        <w:trPr>
          <w:gridAfter w:val="1"/>
          <w:wAfter w:w="29" w:type="dxa"/>
        </w:trPr>
        <w:tc>
          <w:tcPr>
            <w:tcW w:w="354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6775"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C61D2E">
        <w:trPr>
          <w:gridAfter w:val="1"/>
          <w:wAfter w:w="29" w:type="dxa"/>
        </w:trPr>
        <w:tc>
          <w:tcPr>
            <w:tcW w:w="354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6775"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C61D2E">
        <w:trPr>
          <w:gridAfter w:val="1"/>
          <w:wAfter w:w="29" w:type="dxa"/>
        </w:trPr>
        <w:tc>
          <w:tcPr>
            <w:tcW w:w="354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6775"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00062FF6" w14:paraId="32CBD474" w14:textId="77777777" w:rsidTr="00C61D2E">
        <w:trPr>
          <w:gridAfter w:val="1"/>
          <w:wAfter w:w="29" w:type="dxa"/>
        </w:trPr>
        <w:tc>
          <w:tcPr>
            <w:tcW w:w="354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6775"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 xml:space="preserve">Distribution </w:t>
            </w:r>
            <w:proofErr w:type="gramStart"/>
            <w:r w:rsidRPr="009625ED">
              <w:rPr>
                <w:rFonts w:ascii="Arial" w:hAnsi="Arial" w:cs="Arial"/>
                <w:b/>
                <w:bCs/>
                <w:szCs w:val="22"/>
                <w:lang w:eastAsia="en-GB"/>
              </w:rPr>
              <w:t>System</w:t>
            </w:r>
            <w:r w:rsidRPr="009625ED">
              <w:rPr>
                <w:rFonts w:ascii="Arial" w:hAnsi="Arial" w:cs="Arial"/>
                <w:szCs w:val="22"/>
                <w:lang w:eastAsia="en-GB"/>
              </w:rPr>
              <w:t>;</w:t>
            </w:r>
            <w:proofErr w:type="gramEnd"/>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C61D2E">
        <w:trPr>
          <w:gridAfter w:val="1"/>
          <w:wAfter w:w="29" w:type="dxa"/>
        </w:trPr>
        <w:tc>
          <w:tcPr>
            <w:tcW w:w="354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lastRenderedPageBreak/>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6775"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w:t>
            </w:r>
            <w:proofErr w:type="spellStart"/>
            <w:r w:rsidRPr="009625ED">
              <w:rPr>
                <w:rFonts w:ascii="Arial" w:hAnsi="Arial" w:cs="Arial"/>
                <w:szCs w:val="22"/>
                <w:lang w:eastAsia="en-GB"/>
              </w:rPr>
              <w:t>i</w:t>
            </w:r>
            <w:proofErr w:type="spellEnd"/>
            <w:r w:rsidRPr="009625ED">
              <w:rPr>
                <w:rFonts w:ascii="Arial" w:hAnsi="Arial" w:cs="Arial"/>
                <w:szCs w:val="22"/>
                <w:lang w:eastAsia="en-GB"/>
              </w:rPr>
              <w:t xml:space="preserve">)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 xml:space="preserve">are both </w:t>
            </w:r>
            <w:proofErr w:type="gramStart"/>
            <w:r w:rsidRPr="009625ED">
              <w:rPr>
                <w:rFonts w:ascii="Arial" w:hAnsi="Arial" w:cs="Arial"/>
                <w:szCs w:val="22"/>
                <w:lang w:eastAsia="en-GB"/>
              </w:rPr>
              <w:t>registered</w:t>
            </w:r>
            <w:proofErr w:type="gramEnd"/>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proofErr w:type="gramStart"/>
            <w:r w:rsidRPr="009625ED">
              <w:rPr>
                <w:rFonts w:ascii="Arial" w:hAnsi="Arial" w:cs="Arial"/>
                <w:szCs w:val="22"/>
                <w:lang w:eastAsia="en-GB"/>
              </w:rPr>
              <w:t>listed  in</w:t>
            </w:r>
            <w:proofErr w:type="gramEnd"/>
            <w:r w:rsidRPr="009625ED">
              <w:rPr>
                <w:rFonts w:ascii="Arial" w:hAnsi="Arial" w:cs="Arial"/>
                <w:szCs w:val="22"/>
                <w:lang w:eastAsia="en-GB"/>
              </w:rPr>
              <w:t xml:space="preserve">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proofErr w:type="spellStart"/>
            <w:r w:rsidRPr="009625ED">
              <w:rPr>
                <w:rFonts w:ascii="Arial,Bold" w:hAnsi="Arial,Bold" w:cs="Arial,Bold"/>
                <w:b/>
                <w:bCs/>
                <w:szCs w:val="22"/>
                <w:lang w:eastAsia="en-GB"/>
              </w:rPr>
              <w:t>Deenergisation</w:t>
            </w:r>
            <w:proofErr w:type="spellEnd"/>
            <w:r w:rsidRPr="009625ED">
              <w:rPr>
                <w:rFonts w:ascii="Arial,Bold" w:hAnsi="Arial,Bold" w:cs="Arial,Bold"/>
                <w:b/>
                <w:bCs/>
                <w:szCs w:val="22"/>
                <w:lang w:eastAsia="en-GB"/>
              </w:rPr>
              <w:t xml:space="preserve">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r w:rsidRPr="009625ED">
              <w:rPr>
                <w:rFonts w:ascii="Arial,Bold" w:hAnsi="Arial,Bold" w:cs="Arial,Bold"/>
                <w:b/>
                <w:bCs/>
                <w:szCs w:val="22"/>
                <w:lang w:eastAsia="en-GB"/>
              </w:rPr>
              <w:t>Deenergised</w:t>
            </w:r>
            <w:r w:rsidRPr="009625ED">
              <w:rPr>
                <w:rFonts w:ascii="Arial" w:hAnsi="Arial" w:cs="Arial"/>
                <w:szCs w:val="22"/>
                <w:lang w:eastAsia="en-GB"/>
              </w:rPr>
              <w:t>;</w:t>
            </w:r>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C61D2E">
        <w:trPr>
          <w:gridAfter w:val="1"/>
          <w:wAfter w:w="29" w:type="dxa"/>
        </w:trPr>
        <w:tc>
          <w:tcPr>
            <w:tcW w:w="354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7E79A2">
              <w:rPr>
                <w:rFonts w:ascii="Arial" w:hAnsi="Arial" w:cs="Arial"/>
                <w:b/>
                <w:bCs/>
              </w:rPr>
              <w:t>Attributable Works</w:t>
            </w:r>
            <w:r w:rsidRPr="00133810">
              <w:rPr>
                <w:rFonts w:ascii="Arial" w:hAnsi="Arial" w:cs="Arial"/>
                <w:bCs/>
              </w:rPr>
              <w:t>”</w:t>
            </w:r>
          </w:p>
        </w:tc>
        <w:tc>
          <w:tcPr>
            <w:tcW w:w="6775" w:type="dxa"/>
          </w:tcPr>
          <w:p w14:paraId="523B300D" w14:textId="77777777"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MITS Node</w:t>
            </w:r>
            <w:r>
              <w:rPr>
                <w:rFonts w:ascii="Arial" w:hAnsi="Arial" w:cs="Arial"/>
                <w:szCs w:val="22"/>
              </w:rPr>
              <w:t xml:space="preserve"> </w:t>
            </w:r>
          </w:p>
          <w:p w14:paraId="43AF3E5C" w14:textId="6129084E" w:rsidR="004D5A11" w:rsidRPr="00204577" w:rsidRDefault="004D5A11" w:rsidP="00B739A8">
            <w:pPr>
              <w:tabs>
                <w:tab w:val="left" w:pos="0"/>
              </w:tabs>
              <w:jc w:val="both"/>
              <w:rPr>
                <w:rFonts w:ascii="Arial" w:hAnsi="Arial" w:cs="Arial"/>
                <w:szCs w:val="22"/>
              </w:rPr>
            </w:pPr>
            <w:r>
              <w:rPr>
                <w:rFonts w:ascii="Arial" w:hAnsi="Arial" w:cs="Arial"/>
                <w:szCs w:val="22"/>
              </w:rPr>
              <w:t>(</w:t>
            </w:r>
            <w:proofErr w:type="gramStart"/>
            <w:r>
              <w:rPr>
                <w:rFonts w:ascii="Arial" w:hAnsi="Arial" w:cs="Arial"/>
                <w:szCs w:val="22"/>
              </w:rPr>
              <w:t>and</w:t>
            </w:r>
            <w:proofErr w:type="gramEnd"/>
            <w:r>
              <w:rPr>
                <w:rFonts w:ascii="Arial" w:hAnsi="Arial" w:cs="Arial"/>
                <w:szCs w:val="22"/>
              </w:rPr>
              <w:t xml:space="preserve">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ins w:id="11" w:author="Author">
              <w:r w:rsidR="00A02259">
                <w:t xml:space="preserve"> </w:t>
              </w:r>
              <w:r w:rsidR="00A02259" w:rsidRPr="00A02259">
                <w:rPr>
                  <w:rFonts w:ascii="Arial" w:hAnsi="Arial" w:cs="Arial"/>
                  <w:szCs w:val="22"/>
                </w:rPr>
                <w:t xml:space="preserve">but excluding in each case any </w:t>
              </w:r>
              <w:r w:rsidR="00A02259" w:rsidRPr="00A02259">
                <w:rPr>
                  <w:rFonts w:ascii="Arial" w:hAnsi="Arial" w:cs="Arial"/>
                  <w:b/>
                  <w:bCs/>
                  <w:szCs w:val="22"/>
                </w:rPr>
                <w:t>[Excepted Works];</w:t>
              </w:r>
            </w:ins>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C61D2E">
        <w:trPr>
          <w:gridAfter w:val="1"/>
          <w:wAfter w:w="29" w:type="dxa"/>
        </w:trPr>
        <w:tc>
          <w:tcPr>
            <w:tcW w:w="354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6775"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C61D2E">
        <w:trPr>
          <w:gridAfter w:val="1"/>
          <w:wAfter w:w="29" w:type="dxa"/>
        </w:trPr>
        <w:tc>
          <w:tcPr>
            <w:tcW w:w="354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6775"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 xml:space="preserve">Attributable </w:t>
            </w:r>
            <w:proofErr w:type="gramStart"/>
            <w:r w:rsidRPr="007C4987">
              <w:rPr>
                <w:rFonts w:ascii="Arial" w:hAnsi="Arial" w:cs="Arial"/>
                <w:b/>
                <w:szCs w:val="22"/>
              </w:rPr>
              <w:t>Works</w:t>
            </w:r>
            <w:r w:rsidRPr="007C4987">
              <w:rPr>
                <w:rFonts w:ascii="Arial" w:hAnsi="Arial" w:cs="Arial"/>
                <w:szCs w:val="22"/>
              </w:rPr>
              <w:t>;</w:t>
            </w:r>
            <w:proofErr w:type="gramEnd"/>
          </w:p>
          <w:p w14:paraId="396F9266" w14:textId="77777777" w:rsidR="004D5A11" w:rsidRDefault="004D5A11" w:rsidP="00B739A8">
            <w:pPr>
              <w:jc w:val="both"/>
              <w:rPr>
                <w:rFonts w:ascii="Arial" w:hAnsi="Arial" w:cs="Arial"/>
                <w:szCs w:val="22"/>
              </w:rPr>
            </w:pPr>
          </w:p>
        </w:tc>
      </w:tr>
      <w:tr w:rsidR="004D5A11" w14:paraId="623C1C5E" w14:textId="77777777" w:rsidTr="00C61D2E">
        <w:trPr>
          <w:gridAfter w:val="1"/>
          <w:wAfter w:w="29" w:type="dxa"/>
        </w:trPr>
        <w:tc>
          <w:tcPr>
            <w:tcW w:w="354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6775"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w:t>
            </w:r>
            <w:proofErr w:type="gramStart"/>
            <w:r>
              <w:rPr>
                <w:rFonts w:ascii="Arial" w:hAnsi="Arial" w:cs="Arial"/>
              </w:rPr>
              <w:t xml:space="preserve">any  </w:t>
            </w:r>
            <w:r>
              <w:rPr>
                <w:rFonts w:ascii="Arial" w:hAnsi="Arial" w:cs="Arial"/>
                <w:b/>
              </w:rPr>
              <w:t>Protected</w:t>
            </w:r>
            <w:proofErr w:type="gramEnd"/>
            <w:r>
              <w:rPr>
                <w:rFonts w:ascii="Arial" w:hAnsi="Arial" w:cs="Arial"/>
                <w:b/>
              </w:rPr>
              <w:t xml:space="preserve">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C61D2E">
        <w:trPr>
          <w:gridAfter w:val="1"/>
          <w:wAfter w:w="29" w:type="dxa"/>
        </w:trPr>
        <w:tc>
          <w:tcPr>
            <w:tcW w:w="354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6775"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C61D2E">
        <w:trPr>
          <w:gridAfter w:val="1"/>
          <w:wAfter w:w="29" w:type="dxa"/>
        </w:trPr>
        <w:tc>
          <w:tcPr>
            <w:tcW w:w="354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6775"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12" w:name="_BPDCD_13"/>
            <w:r w:rsidRPr="00DE41AF">
              <w:rPr>
                <w:rFonts w:ascii="Arial Bold" w:hAnsi="Arial Bold" w:cs="Arial"/>
                <w:b/>
                <w:lang w:val="en-US"/>
              </w:rPr>
              <w:t>The Company</w:t>
            </w:r>
            <w:r w:rsidRPr="00DE41AF">
              <w:rPr>
                <w:rFonts w:ascii="Arial Bold" w:hAnsi="Arial Bold" w:cs="Arial"/>
                <w:lang w:val="en-US"/>
              </w:rPr>
              <w:t xml:space="preserve"> </w:t>
            </w:r>
            <w:bookmarkEnd w:id="12"/>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proofErr w:type="gramStart"/>
            <w:r>
              <w:rPr>
                <w:rFonts w:ascii="Arial" w:hAnsi="Arial" w:cs="Arial"/>
                <w:b/>
                <w:lang w:val="en-US"/>
              </w:rPr>
              <w:t>LDTEC  Indicative</w:t>
            </w:r>
            <w:proofErr w:type="gramEnd"/>
            <w:r>
              <w:rPr>
                <w:rFonts w:ascii="Arial" w:hAnsi="Arial" w:cs="Arial"/>
                <w:b/>
                <w:lang w:val="en-US"/>
              </w:rPr>
              <w:t xml:space="preser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13" w:name="_BPDCD_14"/>
            <w:r w:rsidRPr="00DE41AF">
              <w:rPr>
                <w:rFonts w:ascii="Arial" w:hAnsi="Arial" w:cs="Arial"/>
                <w:lang w:val="en-US"/>
              </w:rPr>
              <w:t>;</w:t>
            </w:r>
            <w:bookmarkEnd w:id="13"/>
          </w:p>
        </w:tc>
      </w:tr>
      <w:tr w:rsidR="004D5A11" w14:paraId="33D9BCB0" w14:textId="77777777" w:rsidTr="00C61D2E">
        <w:trPr>
          <w:gridAfter w:val="1"/>
          <w:wAfter w:w="29" w:type="dxa"/>
        </w:trPr>
        <w:tc>
          <w:tcPr>
            <w:tcW w:w="354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lastRenderedPageBreak/>
              <w:t>"</w:t>
            </w:r>
            <w:r>
              <w:rPr>
                <w:rFonts w:ascii="Arial" w:hAnsi="Arial" w:cs="Arial"/>
                <w:b/>
              </w:rPr>
              <w:t>Back Stop Date</w:t>
            </w:r>
            <w:r>
              <w:rPr>
                <w:rFonts w:ascii="Arial" w:hAnsi="Arial" w:cs="Arial"/>
              </w:rPr>
              <w:t>"</w:t>
            </w:r>
          </w:p>
        </w:tc>
        <w:tc>
          <w:tcPr>
            <w:tcW w:w="6775"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C61D2E">
        <w:trPr>
          <w:gridAfter w:val="1"/>
          <w:wAfter w:w="29" w:type="dxa"/>
        </w:trPr>
        <w:tc>
          <w:tcPr>
            <w:tcW w:w="3545" w:type="dxa"/>
          </w:tcPr>
          <w:p w14:paraId="43287AFD"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6775" w:type="dxa"/>
          </w:tcPr>
          <w:p w14:paraId="03030797"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w:t>
            </w:r>
            <w:r>
              <w:rPr>
                <w:rFonts w:ascii="Arial" w:hAnsi="Arial" w:cs="Arial"/>
                <w:b/>
              </w:rPr>
              <w:br/>
              <w:t>Licence</w:t>
            </w:r>
            <w:r>
              <w:rPr>
                <w:rFonts w:ascii="Arial" w:hAnsi="Arial" w:cs="Arial"/>
              </w:rPr>
              <w:t>;</w:t>
            </w:r>
          </w:p>
        </w:tc>
      </w:tr>
      <w:tr w:rsidR="004D5A11" w14:paraId="0A4CC802" w14:textId="77777777" w:rsidTr="00C61D2E">
        <w:trPr>
          <w:gridAfter w:val="1"/>
          <w:wAfter w:w="29" w:type="dxa"/>
        </w:trPr>
        <w:tc>
          <w:tcPr>
            <w:tcW w:w="3545" w:type="dxa"/>
          </w:tcPr>
          <w:p w14:paraId="0A93334B"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6775"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C61D2E">
        <w:trPr>
          <w:gridAfter w:val="1"/>
          <w:wAfter w:w="29" w:type="dxa"/>
        </w:trPr>
        <w:tc>
          <w:tcPr>
            <w:tcW w:w="354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6775" w:type="dxa"/>
          </w:tcPr>
          <w:p w14:paraId="5BBE790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43701FD2" w14:textId="77777777" w:rsidTr="00C61D2E">
        <w:trPr>
          <w:gridAfter w:val="1"/>
          <w:wAfter w:w="29" w:type="dxa"/>
        </w:trPr>
        <w:tc>
          <w:tcPr>
            <w:tcW w:w="354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6775" w:type="dxa"/>
          </w:tcPr>
          <w:p w14:paraId="1B666CFE"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Transmission Licence</w:t>
            </w:r>
            <w:r>
              <w:rPr>
                <w:rFonts w:ascii="Arial" w:hAnsi="Arial" w:cs="Arial"/>
              </w:rPr>
              <w:t>;</w:t>
            </w:r>
          </w:p>
        </w:tc>
      </w:tr>
      <w:tr w:rsidR="004D5A11" w14:paraId="76015122" w14:textId="77777777" w:rsidTr="00C61D2E">
        <w:trPr>
          <w:gridAfter w:val="1"/>
          <w:wAfter w:w="29" w:type="dxa"/>
        </w:trPr>
        <w:tc>
          <w:tcPr>
            <w:tcW w:w="354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6775" w:type="dxa"/>
          </w:tcPr>
          <w:p w14:paraId="668E23D3"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670323F9" w14:textId="77777777" w:rsidTr="00C61D2E">
        <w:trPr>
          <w:gridAfter w:val="1"/>
          <w:wAfter w:w="29" w:type="dxa"/>
        </w:trPr>
        <w:tc>
          <w:tcPr>
            <w:tcW w:w="354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6775"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C61D2E">
        <w:trPr>
          <w:gridAfter w:val="1"/>
          <w:wAfter w:w="29" w:type="dxa"/>
        </w:trPr>
        <w:tc>
          <w:tcPr>
            <w:tcW w:w="354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6775"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C61D2E">
        <w:trPr>
          <w:gridAfter w:val="1"/>
          <w:wAfter w:w="29" w:type="dxa"/>
        </w:trPr>
        <w:tc>
          <w:tcPr>
            <w:tcW w:w="354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6775"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C61D2E">
        <w:trPr>
          <w:gridAfter w:val="1"/>
          <w:wAfter w:w="29" w:type="dxa"/>
        </w:trPr>
        <w:tc>
          <w:tcPr>
            <w:tcW w:w="354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6775" w:type="dxa"/>
          </w:tcPr>
          <w:p w14:paraId="1EB21449" w14:textId="3351DA8A" w:rsidR="00CC7E52" w:rsidRDefault="004D5A11">
            <w:pPr>
              <w:pStyle w:val="clauseindent"/>
              <w:ind w:left="0"/>
              <w:jc w:val="both"/>
              <w:rPr>
                <w:rFonts w:ascii="Arial" w:hAnsi="Arial" w:cs="Arial"/>
              </w:rPr>
            </w:pPr>
            <w:r>
              <w:rPr>
                <w:rFonts w:ascii="Arial" w:hAnsi="Arial" w:cs="Arial"/>
              </w:rPr>
              <w:t>as defined in Paragraph 3.15.1</w:t>
            </w:r>
            <w:bookmarkStart w:id="14" w:name="_BPDCD_15"/>
            <w:r w:rsidRPr="00DE41AF">
              <w:rPr>
                <w:rFonts w:ascii="Arial" w:hAnsi="Arial" w:cs="Arial"/>
              </w:rPr>
              <w:t>;</w:t>
            </w:r>
            <w:bookmarkEnd w:id="14"/>
          </w:p>
          <w:p w14:paraId="01706113" w14:textId="0118FFA5" w:rsidR="00CC7E52" w:rsidRDefault="00CC7E52">
            <w:pPr>
              <w:pStyle w:val="clauseindent"/>
              <w:ind w:left="0"/>
              <w:jc w:val="both"/>
              <w:rPr>
                <w:rFonts w:ascii="Arial" w:hAnsi="Arial" w:cs="Arial"/>
              </w:rPr>
            </w:pPr>
          </w:p>
        </w:tc>
      </w:tr>
      <w:tr w:rsidR="00062FF6" w14:paraId="5FD33000" w14:textId="77777777" w:rsidTr="00C61D2E">
        <w:trPr>
          <w:gridAfter w:val="1"/>
          <w:wAfter w:w="29" w:type="dxa"/>
        </w:trPr>
        <w:tc>
          <w:tcPr>
            <w:tcW w:w="354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6775" w:type="dxa"/>
            <w:shd w:val="clear" w:color="auto" w:fill="auto"/>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00C61D2E">
        <w:trPr>
          <w:gridAfter w:val="1"/>
          <w:wAfter w:w="29" w:type="dxa"/>
        </w:trPr>
        <w:tc>
          <w:tcPr>
            <w:tcW w:w="354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6775" w:type="dxa"/>
            <w:shd w:val="clear" w:color="auto" w:fill="auto"/>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C61D2E">
        <w:trPr>
          <w:gridAfter w:val="1"/>
          <w:wAfter w:w="29" w:type="dxa"/>
        </w:trPr>
        <w:tc>
          <w:tcPr>
            <w:tcW w:w="3545" w:type="dxa"/>
          </w:tcPr>
          <w:p w14:paraId="12429535" w14:textId="77777777" w:rsidR="004D5A11" w:rsidRDefault="004D5A11">
            <w:pPr>
              <w:pStyle w:val="clauseindent"/>
              <w:ind w:left="0"/>
              <w:rPr>
                <w:rFonts w:ascii="Arial" w:hAnsi="Arial" w:cs="Arial"/>
                <w:b/>
                <w:bCs/>
              </w:rPr>
            </w:pPr>
            <w:r>
              <w:rPr>
                <w:rFonts w:ascii="Arial" w:hAnsi="Arial" w:cs="Arial"/>
                <w:b/>
                <w:bCs/>
              </w:rPr>
              <w:lastRenderedPageBreak/>
              <w:t>"Base Rate"</w:t>
            </w:r>
          </w:p>
        </w:tc>
        <w:tc>
          <w:tcPr>
            <w:tcW w:w="6775" w:type="dxa"/>
            <w:shd w:val="clear" w:color="auto" w:fill="auto"/>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C61D2E">
        <w:trPr>
          <w:gridAfter w:val="1"/>
          <w:wAfter w:w="29" w:type="dxa"/>
        </w:trPr>
        <w:tc>
          <w:tcPr>
            <w:tcW w:w="354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6775" w:type="dxa"/>
            <w:shd w:val="clear" w:color="auto" w:fill="auto"/>
          </w:tcPr>
          <w:p w14:paraId="3CDC25C4" w14:textId="1970F37B" w:rsidR="004D5A11" w:rsidRPr="00CC1A3E" w:rsidRDefault="004D5A11">
            <w:pPr>
              <w:pStyle w:val="clauseindent"/>
              <w:ind w:left="0"/>
              <w:jc w:val="both"/>
              <w:rPr>
                <w:rFonts w:ascii="Arial" w:hAnsi="Arial" w:cs="Arial"/>
                <w:b/>
              </w:rPr>
            </w:pPr>
            <w:bookmarkStart w:id="15" w:name="_BPDCD_16"/>
            <w:r w:rsidRPr="00DE41AF">
              <w:rPr>
                <w:rFonts w:ascii="Arial" w:hAnsi="Arial" w:cs="Arial"/>
              </w:rPr>
              <w:t xml:space="preserve">the </w:t>
            </w:r>
            <w:bookmarkEnd w:id="15"/>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as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C61D2E">
        <w:trPr>
          <w:gridAfter w:val="1"/>
          <w:wAfter w:w="29" w:type="dxa"/>
        </w:trPr>
        <w:tc>
          <w:tcPr>
            <w:tcW w:w="354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6775" w:type="dxa"/>
            <w:shd w:val="clear" w:color="auto" w:fill="auto"/>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C61D2E">
        <w:trPr>
          <w:gridAfter w:val="1"/>
          <w:wAfter w:w="29" w:type="dxa"/>
        </w:trPr>
        <w:tc>
          <w:tcPr>
            <w:tcW w:w="354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6775" w:type="dxa"/>
            <w:shd w:val="clear" w:color="auto" w:fill="auto"/>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C61D2E">
        <w:trPr>
          <w:gridAfter w:val="1"/>
          <w:wAfter w:w="29" w:type="dxa"/>
        </w:trPr>
        <w:tc>
          <w:tcPr>
            <w:tcW w:w="354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6775" w:type="dxa"/>
            <w:shd w:val="clear" w:color="auto" w:fill="auto"/>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C61D2E">
        <w:trPr>
          <w:gridAfter w:val="1"/>
          <w:wAfter w:w="29" w:type="dxa"/>
        </w:trPr>
        <w:tc>
          <w:tcPr>
            <w:tcW w:w="354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6775" w:type="dxa"/>
            <w:shd w:val="clear" w:color="auto" w:fill="auto"/>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C61D2E">
        <w:trPr>
          <w:gridAfter w:val="1"/>
          <w:wAfter w:w="29" w:type="dxa"/>
        </w:trPr>
        <w:tc>
          <w:tcPr>
            <w:tcW w:w="354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6775" w:type="dxa"/>
            <w:shd w:val="clear" w:color="auto" w:fill="auto"/>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C61D2E">
        <w:trPr>
          <w:gridAfter w:val="1"/>
          <w:wAfter w:w="29" w:type="dxa"/>
        </w:trPr>
        <w:tc>
          <w:tcPr>
            <w:tcW w:w="354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6775" w:type="dxa"/>
            <w:shd w:val="clear" w:color="auto" w:fill="auto"/>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C61D2E">
        <w:trPr>
          <w:gridAfter w:val="1"/>
          <w:wAfter w:w="29" w:type="dxa"/>
        </w:trPr>
        <w:tc>
          <w:tcPr>
            <w:tcW w:w="354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6775" w:type="dxa"/>
            <w:shd w:val="clear" w:color="auto" w:fill="auto"/>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C61D2E">
        <w:trPr>
          <w:gridAfter w:val="1"/>
          <w:wAfter w:w="29" w:type="dxa"/>
        </w:trPr>
        <w:tc>
          <w:tcPr>
            <w:tcW w:w="354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6775" w:type="dxa"/>
            <w:shd w:val="clear" w:color="auto" w:fill="auto"/>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C61D2E">
        <w:trPr>
          <w:gridAfter w:val="1"/>
          <w:wAfter w:w="29" w:type="dxa"/>
        </w:trPr>
        <w:tc>
          <w:tcPr>
            <w:tcW w:w="354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6775" w:type="dxa"/>
            <w:shd w:val="clear" w:color="auto" w:fill="auto"/>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C61D2E">
        <w:trPr>
          <w:gridAfter w:val="1"/>
          <w:wAfter w:w="29" w:type="dxa"/>
        </w:trPr>
        <w:tc>
          <w:tcPr>
            <w:tcW w:w="3545" w:type="dxa"/>
          </w:tcPr>
          <w:p w14:paraId="5B127B1F" w14:textId="77777777" w:rsidR="004D5A11" w:rsidRDefault="004D5A11">
            <w:pPr>
              <w:pStyle w:val="clauseindent"/>
              <w:ind w:left="0"/>
              <w:rPr>
                <w:rFonts w:ascii="Arial" w:hAnsi="Arial" w:cs="Arial"/>
                <w:b/>
                <w:bCs/>
              </w:rPr>
            </w:pPr>
            <w:r>
              <w:rPr>
                <w:rFonts w:ascii="Arial" w:hAnsi="Arial" w:cs="Arial"/>
                <w:b/>
                <w:bCs/>
              </w:rPr>
              <w:t xml:space="preserve">"Bilateral Embedded Licence </w:t>
            </w:r>
            <w:proofErr w:type="spellStart"/>
            <w:proofErr w:type="gramStart"/>
            <w:r>
              <w:rPr>
                <w:rFonts w:ascii="Arial" w:hAnsi="Arial" w:cs="Arial"/>
                <w:b/>
                <w:bCs/>
              </w:rPr>
              <w:t>exemptable</w:t>
            </w:r>
            <w:proofErr w:type="spellEnd"/>
            <w:proofErr w:type="gramEnd"/>
            <w:r>
              <w:rPr>
                <w:rFonts w:ascii="Arial" w:hAnsi="Arial" w:cs="Arial"/>
                <w:b/>
                <w:bCs/>
              </w:rPr>
              <w:t xml:space="preserve"> Large power station Agreement" or "BELLA"</w:t>
            </w:r>
          </w:p>
        </w:tc>
        <w:tc>
          <w:tcPr>
            <w:tcW w:w="6775" w:type="dxa"/>
            <w:shd w:val="clear" w:color="auto" w:fill="auto"/>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 xml:space="preserve">Embedded </w:t>
            </w:r>
            <w:proofErr w:type="spellStart"/>
            <w:r>
              <w:rPr>
                <w:rFonts w:ascii="Arial" w:hAnsi="Arial" w:cs="Arial"/>
                <w:b/>
              </w:rPr>
              <w:t>Exemptable</w:t>
            </w:r>
            <w:proofErr w:type="spellEnd"/>
            <w:r>
              <w:rPr>
                <w:rFonts w:ascii="Arial" w:hAnsi="Arial" w:cs="Arial"/>
                <w:b/>
              </w:rPr>
              <w:t xml:space="preserve"> Large Power Station</w:t>
            </w:r>
            <w:r>
              <w:rPr>
                <w:rFonts w:ascii="Arial" w:hAnsi="Arial" w:cs="Arial"/>
              </w:rPr>
              <w:t xml:space="preserve"> </w:t>
            </w:r>
            <w:proofErr w:type="gramStart"/>
            <w:r>
              <w:rPr>
                <w:rFonts w:ascii="Arial" w:hAnsi="Arial" w:cs="Arial"/>
              </w:rPr>
              <w:t>entered into</w:t>
            </w:r>
            <w:proofErr w:type="gramEnd"/>
            <w:r>
              <w:rPr>
                <w:rFonts w:ascii="Arial" w:hAnsi="Arial" w:cs="Arial"/>
              </w:rPr>
              <w:t xml:space="preserve">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C61D2E">
        <w:trPr>
          <w:gridAfter w:val="1"/>
          <w:wAfter w:w="29" w:type="dxa"/>
        </w:trPr>
        <w:tc>
          <w:tcPr>
            <w:tcW w:w="354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6775" w:type="dxa"/>
            <w:shd w:val="clear" w:color="auto" w:fill="auto"/>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Paragraph 5.3.1(b) (</w:t>
            </w:r>
            <w:proofErr w:type="spellStart"/>
            <w:r>
              <w:rPr>
                <w:rFonts w:ascii="Arial" w:hAnsi="Arial" w:cs="Arial"/>
              </w:rPr>
              <w:t>i</w:t>
            </w:r>
            <w:proofErr w:type="spellEnd"/>
            <w:r>
              <w:rPr>
                <w:rFonts w:ascii="Arial" w:hAnsi="Arial" w:cs="Arial"/>
              </w:rPr>
              <w:t xml:space="preserve">)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w:t>
            </w:r>
            <w:proofErr w:type="gramStart"/>
            <w:r>
              <w:rPr>
                <w:rFonts w:ascii="Arial" w:hAnsi="Arial" w:cs="Arial"/>
              </w:rPr>
              <w:t>addition</w:t>
            </w:r>
            <w:proofErr w:type="gramEnd"/>
            <w:r>
              <w:rPr>
                <w:rFonts w:ascii="Arial" w:hAnsi="Arial" w:cs="Arial"/>
              </w:rPr>
              <w:t xml:space="preserve">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 xml:space="preserve">or failing their agreement as to the </w:t>
            </w:r>
            <w:r>
              <w:rPr>
                <w:rFonts w:ascii="Arial" w:hAnsi="Arial" w:cs="Arial"/>
              </w:rPr>
              <w:lastRenderedPageBreak/>
              <w:t>expert the expert nominated by the Director General of The Institute of Credit Management;</w:t>
            </w:r>
          </w:p>
        </w:tc>
      </w:tr>
      <w:tr w:rsidR="004D5A11" w14:paraId="4E11571E" w14:textId="77777777" w:rsidTr="00C61D2E">
        <w:trPr>
          <w:gridAfter w:val="1"/>
          <w:wAfter w:w="29" w:type="dxa"/>
        </w:trPr>
        <w:tc>
          <w:tcPr>
            <w:tcW w:w="354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lastRenderedPageBreak/>
              <w:t>"Block LDTEC"</w:t>
            </w:r>
          </w:p>
        </w:tc>
        <w:tc>
          <w:tcPr>
            <w:tcW w:w="6775" w:type="dxa"/>
            <w:shd w:val="clear" w:color="auto" w:fill="auto"/>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C61D2E">
        <w:trPr>
          <w:gridAfter w:val="1"/>
          <w:wAfter w:w="29" w:type="dxa"/>
        </w:trPr>
        <w:tc>
          <w:tcPr>
            <w:tcW w:w="354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6775" w:type="dxa"/>
            <w:shd w:val="clear" w:color="auto" w:fill="auto"/>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C61D2E">
        <w:trPr>
          <w:gridAfter w:val="1"/>
          <w:wAfter w:w="29" w:type="dxa"/>
        </w:trPr>
        <w:tc>
          <w:tcPr>
            <w:tcW w:w="354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6775" w:type="dxa"/>
            <w:shd w:val="clear" w:color="auto" w:fill="auto"/>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C61D2E">
        <w:trPr>
          <w:gridAfter w:val="1"/>
          <w:wAfter w:w="29" w:type="dxa"/>
        </w:trPr>
        <w:tc>
          <w:tcPr>
            <w:tcW w:w="354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6775" w:type="dxa"/>
            <w:shd w:val="clear" w:color="auto" w:fill="auto"/>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C61D2E">
        <w:trPr>
          <w:gridAfter w:val="1"/>
          <w:wAfter w:w="29" w:type="dxa"/>
        </w:trPr>
        <w:tc>
          <w:tcPr>
            <w:tcW w:w="354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6775" w:type="dxa"/>
            <w:shd w:val="clear" w:color="auto" w:fill="auto"/>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C61D2E">
        <w:trPr>
          <w:gridAfter w:val="1"/>
          <w:wAfter w:w="29" w:type="dxa"/>
        </w:trPr>
        <w:tc>
          <w:tcPr>
            <w:tcW w:w="354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6775" w:type="dxa"/>
            <w:shd w:val="clear" w:color="auto" w:fill="auto"/>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Scottish Hydro Electric plc, and Scottish Power plc;</w:t>
            </w:r>
          </w:p>
        </w:tc>
      </w:tr>
      <w:tr w:rsidR="004D5A11" w14:paraId="3E8B6CEF" w14:textId="77777777" w:rsidTr="00C61D2E">
        <w:trPr>
          <w:gridAfter w:val="1"/>
          <w:wAfter w:w="29" w:type="dxa"/>
        </w:trPr>
        <w:tc>
          <w:tcPr>
            <w:tcW w:w="354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6775" w:type="dxa"/>
            <w:shd w:val="clear" w:color="auto" w:fill="auto"/>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C61D2E">
        <w:trPr>
          <w:gridAfter w:val="1"/>
          <w:wAfter w:w="29" w:type="dxa"/>
        </w:trPr>
        <w:tc>
          <w:tcPr>
            <w:tcW w:w="354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6775" w:type="dxa"/>
          </w:tcPr>
          <w:p w14:paraId="51C5961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48A84D49" w14:textId="77777777" w:rsidTr="00C61D2E">
        <w:trPr>
          <w:gridAfter w:val="1"/>
          <w:wAfter w:w="29" w:type="dxa"/>
        </w:trPr>
        <w:tc>
          <w:tcPr>
            <w:tcW w:w="354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6775"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C61D2E">
        <w:trPr>
          <w:gridAfter w:val="1"/>
          <w:wAfter w:w="29" w:type="dxa"/>
        </w:trPr>
        <w:tc>
          <w:tcPr>
            <w:tcW w:w="354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6775"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C61D2E">
        <w:trPr>
          <w:gridAfter w:val="1"/>
          <w:wAfter w:w="29" w:type="dxa"/>
        </w:trPr>
        <w:tc>
          <w:tcPr>
            <w:tcW w:w="354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6775"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C61D2E">
        <w:trPr>
          <w:gridAfter w:val="1"/>
          <w:wAfter w:w="29" w:type="dxa"/>
        </w:trPr>
        <w:tc>
          <w:tcPr>
            <w:tcW w:w="3545" w:type="dxa"/>
          </w:tcPr>
          <w:p w14:paraId="742A84B2" w14:textId="77777777" w:rsidR="004D5A11" w:rsidRDefault="004D5A11">
            <w:pPr>
              <w:pStyle w:val="clauseindent"/>
              <w:ind w:left="0"/>
              <w:rPr>
                <w:rFonts w:ascii="Arial" w:hAnsi="Arial" w:cs="Arial"/>
                <w:b/>
                <w:bCs/>
              </w:rPr>
            </w:pPr>
            <w:r>
              <w:rPr>
                <w:rFonts w:ascii="Arial" w:hAnsi="Arial" w:cs="Arial"/>
                <w:b/>
                <w:bCs/>
              </w:rPr>
              <w:t>"</w:t>
            </w:r>
            <w:proofErr w:type="gramStart"/>
            <w:r>
              <w:rPr>
                <w:rFonts w:ascii="Arial" w:hAnsi="Arial" w:cs="Arial"/>
                <w:b/>
                <w:bCs/>
              </w:rPr>
              <w:t>Business Person</w:t>
            </w:r>
            <w:proofErr w:type="gramEnd"/>
            <w:r>
              <w:rPr>
                <w:rFonts w:ascii="Arial" w:hAnsi="Arial" w:cs="Arial"/>
                <w:b/>
                <w:bCs/>
              </w:rPr>
              <w:t>"</w:t>
            </w:r>
          </w:p>
        </w:tc>
        <w:tc>
          <w:tcPr>
            <w:tcW w:w="6775"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w:t>
            </w:r>
            <w:proofErr w:type="gramStart"/>
            <w:r>
              <w:rPr>
                <w:rFonts w:ascii="Arial" w:hAnsi="Arial" w:cs="Arial"/>
                <w:b/>
              </w:rPr>
              <w:t>Business Person</w:t>
            </w:r>
            <w:proofErr w:type="gramEnd"/>
            <w:r>
              <w:rPr>
                <w:rFonts w:ascii="Arial" w:hAnsi="Arial" w:cs="Arial"/>
                <w:b/>
              </w:rPr>
              <w:t xml:space="preserve">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6804" w:type="dxa"/>
            <w:gridSpan w:val="2"/>
            <w:tcBorders>
              <w:top w:val="nil"/>
              <w:left w:val="nil"/>
              <w:bottom w:val="nil"/>
              <w:right w:val="nil"/>
            </w:tcBorders>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User Commitment Methodology</w:t>
            </w:r>
            <w:r w:rsidRPr="0000119F">
              <w:rPr>
                <w:rFonts w:ascii="Arial" w:hAnsi="Arial" w:cs="Arial"/>
              </w:rPr>
              <w:t>;</w:t>
            </w:r>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6804" w:type="dxa"/>
            <w:gridSpan w:val="2"/>
            <w:tcBorders>
              <w:top w:val="nil"/>
              <w:left w:val="nil"/>
              <w:bottom w:val="nil"/>
              <w:right w:val="nil"/>
            </w:tcBorders>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User Commitment Methodology</w:t>
            </w:r>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6804" w:type="dxa"/>
            <w:gridSpan w:val="2"/>
            <w:tcBorders>
              <w:top w:val="nil"/>
              <w:left w:val="nil"/>
              <w:bottom w:val="nil"/>
              <w:right w:val="nil"/>
            </w:tcBorders>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w:t>
            </w:r>
            <w:r w:rsidRPr="0000119F">
              <w:rPr>
                <w:rFonts w:ascii="Arial" w:hAnsi="Arial" w:cs="Arial"/>
              </w:rPr>
              <w:lastRenderedPageBreak/>
              <w:t xml:space="preserve">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00119F">
              <w:rPr>
                <w:rFonts w:ascii="Arial" w:hAnsi="Arial" w:cs="Arial"/>
              </w:rPr>
              <w:t>;</w:t>
            </w:r>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lastRenderedPageBreak/>
              <w:t>“</w:t>
            </w:r>
            <w:r w:rsidRPr="00B87B3A">
              <w:rPr>
                <w:rFonts w:ascii="Arial" w:hAnsi="Arial" w:cs="Arial"/>
                <w:b/>
                <w:szCs w:val="22"/>
              </w:rPr>
              <w:t>Cancellation Charge</w:t>
            </w:r>
            <w:r w:rsidRPr="00E127E2">
              <w:rPr>
                <w:rFonts w:ascii="Arial" w:hAnsi="Arial" w:cs="Arial"/>
                <w:b/>
                <w:szCs w:val="22"/>
              </w:rPr>
              <w:t xml:space="preserve"> Secured </w:t>
            </w:r>
            <w:proofErr w:type="gramStart"/>
            <w:r w:rsidRPr="00E127E2">
              <w:rPr>
                <w:rFonts w:ascii="Arial" w:hAnsi="Arial" w:cs="Arial"/>
                <w:b/>
                <w:szCs w:val="22"/>
              </w:rPr>
              <w:t>Amount  Statement</w:t>
            </w:r>
            <w:proofErr w:type="gramEnd"/>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6804" w:type="dxa"/>
            <w:gridSpan w:val="2"/>
            <w:tcBorders>
              <w:top w:val="nil"/>
              <w:left w:val="nil"/>
              <w:bottom w:val="nil"/>
              <w:right w:val="nil"/>
            </w:tcBorders>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r w:rsidRPr="00F96CF5">
              <w:rPr>
                <w:rFonts w:ascii="Arial" w:hAnsi="Arial" w:cs="Arial"/>
                <w:b/>
                <w:szCs w:val="22"/>
              </w:rPr>
              <w:t>CUSC</w:t>
            </w:r>
            <w:r w:rsidRPr="00F96CF5">
              <w:rPr>
                <w:rFonts w:ascii="Arial" w:hAnsi="Arial" w:cs="Arial"/>
                <w:szCs w:val="22"/>
              </w:rPr>
              <w:t>;</w:t>
            </w:r>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6804" w:type="dxa"/>
            <w:gridSpan w:val="2"/>
            <w:tcBorders>
              <w:top w:val="nil"/>
              <w:left w:val="nil"/>
              <w:bottom w:val="nil"/>
              <w:right w:val="nil"/>
            </w:tcBorders>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r w:rsidRPr="00F96CF5">
              <w:rPr>
                <w:rFonts w:ascii="Arial" w:hAnsi="Arial" w:cs="Arial"/>
                <w:b/>
                <w:bCs/>
                <w:szCs w:val="22"/>
                <w:lang w:eastAsia="en-GB"/>
              </w:rPr>
              <w:t>User</w:t>
            </w:r>
            <w:r w:rsidRPr="00F96CF5">
              <w:rPr>
                <w:rFonts w:ascii="Arial" w:hAnsi="Arial" w:cs="Arial"/>
                <w:szCs w:val="22"/>
                <w:lang w:eastAsia="en-GB"/>
              </w:rPr>
              <w:t>;</w:t>
            </w:r>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6804" w:type="dxa"/>
            <w:gridSpan w:val="2"/>
            <w:tcBorders>
              <w:top w:val="nil"/>
              <w:left w:val="nil"/>
              <w:bottom w:val="nil"/>
              <w:right w:val="nil"/>
            </w:tcBorders>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65C97AF6" w14:textId="77777777" w:rsidR="004D5A11" w:rsidRPr="0000119F" w:rsidRDefault="004D5A11" w:rsidP="00B739A8">
            <w:pPr>
              <w:jc w:val="both"/>
              <w:rPr>
                <w:rFonts w:ascii="Arial" w:hAnsi="Arial" w:cs="Arial"/>
                <w:szCs w:val="22"/>
              </w:rPr>
            </w:pPr>
          </w:p>
        </w:tc>
      </w:tr>
      <w:tr w:rsidR="004D5A11" w14:paraId="2C55E8F9" w14:textId="77777777" w:rsidTr="00C61D2E">
        <w:trPr>
          <w:gridAfter w:val="1"/>
          <w:wAfter w:w="29" w:type="dxa"/>
        </w:trPr>
        <w:tc>
          <w:tcPr>
            <w:tcW w:w="3545" w:type="dxa"/>
          </w:tcPr>
          <w:p w14:paraId="126AD00F" w14:textId="0E10D1D0" w:rsidR="004D5A11" w:rsidRPr="008654EE" w:rsidRDefault="004D5A11">
            <w:pPr>
              <w:spacing w:after="120" w:line="360" w:lineRule="auto"/>
              <w:rPr>
                <w:rFonts w:ascii="Arial Bold" w:hAnsi="Arial Bold" w:cs="Arial"/>
                <w:b/>
              </w:rPr>
            </w:pPr>
            <w:bookmarkStart w:id="16" w:name="_BPDCI_20"/>
            <w:r w:rsidRPr="008654EE">
              <w:rPr>
                <w:rFonts w:ascii="Arial Bold" w:hAnsi="Arial Bold" w:cs="Arial"/>
                <w:b/>
                <w:bCs/>
              </w:rPr>
              <w:t>"</w:t>
            </w:r>
            <w:bookmarkEnd w:id="16"/>
            <w:r w:rsidRPr="008654EE">
              <w:rPr>
                <w:rFonts w:ascii="Arial Bold" w:hAnsi="Arial Bold" w:cs="Arial"/>
                <w:b/>
              </w:rPr>
              <w:t>CAP 179 Implementation Date</w:t>
            </w:r>
            <w:bookmarkStart w:id="17" w:name="_BPDCD_21"/>
            <w:r w:rsidRPr="008654EE">
              <w:rPr>
                <w:rFonts w:ascii="Arial Bold" w:hAnsi="Arial Bold" w:cs="Arial"/>
                <w:b/>
                <w:bCs/>
              </w:rPr>
              <w:t>"</w:t>
            </w:r>
            <w:r w:rsidRPr="008654EE">
              <w:rPr>
                <w:rFonts w:ascii="Arial Bold" w:hAnsi="Arial Bold" w:cs="Arial"/>
                <w:b/>
              </w:rPr>
              <w:t xml:space="preserve"> </w:t>
            </w:r>
            <w:bookmarkEnd w:id="17"/>
          </w:p>
        </w:tc>
        <w:tc>
          <w:tcPr>
            <w:tcW w:w="6775"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C61D2E">
        <w:trPr>
          <w:gridAfter w:val="1"/>
          <w:wAfter w:w="29" w:type="dxa"/>
        </w:trPr>
        <w:tc>
          <w:tcPr>
            <w:tcW w:w="354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6775" w:type="dxa"/>
          </w:tcPr>
          <w:p w14:paraId="40E9EF0F" w14:textId="77777777" w:rsidR="004D5A11" w:rsidRDefault="004D5A11">
            <w:pPr>
              <w:spacing w:after="120"/>
              <w:jc w:val="both"/>
              <w:rPr>
                <w:rFonts w:ascii="Arial" w:hAnsi="Arial" w:cs="Arial"/>
              </w:rPr>
            </w:pPr>
            <w:r>
              <w:rPr>
                <w:rFonts w:ascii="Arial" w:hAnsi="Arial" w:cs="Arial"/>
                <w:bCs/>
              </w:rPr>
              <w:t>as defined in Paragraph 4.2A.4(a)(</w:t>
            </w:r>
            <w:proofErr w:type="spellStart"/>
            <w:r>
              <w:rPr>
                <w:rFonts w:ascii="Arial" w:hAnsi="Arial" w:cs="Arial"/>
                <w:bCs/>
              </w:rPr>
              <w:t>i</w:t>
            </w:r>
            <w:proofErr w:type="spellEnd"/>
            <w:r>
              <w:rPr>
                <w:rFonts w:ascii="Arial" w:hAnsi="Arial" w:cs="Arial"/>
                <w:bCs/>
              </w:rPr>
              <w:t>);</w:t>
            </w:r>
          </w:p>
        </w:tc>
      </w:tr>
      <w:tr w:rsidR="00A47926" w14:paraId="15ACB2C8" w14:textId="77777777" w:rsidTr="00C61D2E">
        <w:trPr>
          <w:gridAfter w:val="1"/>
          <w:wAfter w:w="29" w:type="dxa"/>
        </w:trPr>
        <w:tc>
          <w:tcPr>
            <w:tcW w:w="354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6775"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C61D2E">
        <w:trPr>
          <w:gridAfter w:val="1"/>
          <w:wAfter w:w="29" w:type="dxa"/>
        </w:trPr>
        <w:tc>
          <w:tcPr>
            <w:tcW w:w="354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6775"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C61D2E">
        <w:trPr>
          <w:gridAfter w:val="1"/>
          <w:wAfter w:w="29" w:type="dxa"/>
        </w:trPr>
        <w:tc>
          <w:tcPr>
            <w:tcW w:w="3545" w:type="dxa"/>
          </w:tcPr>
          <w:p w14:paraId="18B2D1CA" w14:textId="686E3936" w:rsidR="004D5A11" w:rsidRDefault="004D5A11">
            <w:pPr>
              <w:pStyle w:val="BodyText"/>
              <w:spacing w:line="240" w:lineRule="atLeast"/>
              <w:rPr>
                <w:rFonts w:ascii="Arial" w:hAnsi="Arial" w:cs="Arial"/>
                <w:b/>
                <w:bCs/>
                <w:color w:val="000000"/>
                <w:w w:val="0"/>
              </w:rPr>
            </w:pPr>
            <w:bookmarkStart w:id="18" w:name="_DV_C120"/>
            <w:r>
              <w:rPr>
                <w:rStyle w:val="DeltaViewInsertion"/>
                <w:rFonts w:ascii="Arial" w:hAnsi="Arial" w:cs="Arial"/>
                <w:b/>
                <w:bCs/>
                <w:color w:val="000000"/>
                <w:w w:val="0"/>
                <w:u w:val="none"/>
              </w:rPr>
              <w:t xml:space="preserve">"Category 1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18"/>
          </w:p>
        </w:tc>
        <w:tc>
          <w:tcPr>
            <w:tcW w:w="6775" w:type="dxa"/>
          </w:tcPr>
          <w:p w14:paraId="1F26E543" w14:textId="77777777" w:rsidR="004D5A11" w:rsidRDefault="004D5A11">
            <w:pPr>
              <w:pStyle w:val="BodyText"/>
              <w:spacing w:line="240" w:lineRule="atLeast"/>
              <w:jc w:val="both"/>
              <w:rPr>
                <w:rFonts w:ascii="Arial" w:hAnsi="Arial" w:cs="Arial"/>
                <w:color w:val="000000"/>
                <w:w w:val="0"/>
              </w:rPr>
            </w:pPr>
            <w:bookmarkStart w:id="19"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19"/>
          </w:p>
        </w:tc>
      </w:tr>
      <w:tr w:rsidR="004D5A11" w14:paraId="4A0AC05B" w14:textId="77777777" w:rsidTr="00C61D2E">
        <w:trPr>
          <w:gridAfter w:val="1"/>
          <w:wAfter w:w="29" w:type="dxa"/>
        </w:trPr>
        <w:tc>
          <w:tcPr>
            <w:tcW w:w="3545" w:type="dxa"/>
          </w:tcPr>
          <w:p w14:paraId="5C03237B" w14:textId="7CB6BAAF" w:rsidR="004D5A11" w:rsidRDefault="004D5A11">
            <w:pPr>
              <w:pStyle w:val="BodyText"/>
              <w:spacing w:line="240" w:lineRule="atLeast"/>
              <w:rPr>
                <w:rFonts w:ascii="Arial" w:hAnsi="Arial" w:cs="Arial"/>
                <w:b/>
                <w:bCs/>
                <w:color w:val="000000"/>
                <w:w w:val="0"/>
              </w:rPr>
            </w:pPr>
            <w:bookmarkStart w:id="20" w:name="_DV_C122"/>
            <w:r>
              <w:rPr>
                <w:rStyle w:val="DeltaViewInsertion"/>
                <w:rFonts w:ascii="Arial" w:hAnsi="Arial" w:cs="Arial"/>
                <w:b/>
                <w:bCs/>
                <w:color w:val="000000"/>
                <w:w w:val="0"/>
                <w:u w:val="none"/>
              </w:rPr>
              <w:t xml:space="preserve">"Category 2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0"/>
          </w:p>
        </w:tc>
        <w:tc>
          <w:tcPr>
            <w:tcW w:w="6775"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C61D2E">
        <w:trPr>
          <w:gridAfter w:val="1"/>
          <w:wAfter w:w="29" w:type="dxa"/>
        </w:trPr>
        <w:tc>
          <w:tcPr>
            <w:tcW w:w="3545" w:type="dxa"/>
          </w:tcPr>
          <w:p w14:paraId="19823A81" w14:textId="03AD3BCD" w:rsidR="004D5A11" w:rsidRDefault="004D5A11">
            <w:pPr>
              <w:pStyle w:val="BodyText"/>
              <w:spacing w:line="240" w:lineRule="atLeast"/>
              <w:rPr>
                <w:rFonts w:ascii="Arial" w:hAnsi="Arial" w:cs="Arial"/>
                <w:b/>
                <w:bCs/>
                <w:color w:val="000000"/>
                <w:w w:val="0"/>
              </w:rPr>
            </w:pPr>
            <w:bookmarkStart w:id="21" w:name="_DV_C127"/>
            <w:r>
              <w:rPr>
                <w:rStyle w:val="DeltaViewInsertion"/>
                <w:rFonts w:ascii="Arial" w:hAnsi="Arial" w:cs="Arial"/>
                <w:b/>
                <w:bCs/>
                <w:color w:val="000000"/>
                <w:w w:val="0"/>
                <w:u w:val="none"/>
              </w:rPr>
              <w:t xml:space="preserve">"Category 3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1"/>
          </w:p>
        </w:tc>
        <w:tc>
          <w:tcPr>
            <w:tcW w:w="6775"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C61D2E">
        <w:trPr>
          <w:gridAfter w:val="1"/>
          <w:wAfter w:w="29" w:type="dxa"/>
        </w:trPr>
        <w:tc>
          <w:tcPr>
            <w:tcW w:w="3545" w:type="dxa"/>
          </w:tcPr>
          <w:p w14:paraId="2554159B" w14:textId="75618D6C" w:rsidR="004D5A11" w:rsidRDefault="004D5A11">
            <w:pPr>
              <w:pStyle w:val="BodyText"/>
              <w:spacing w:line="240" w:lineRule="atLeast"/>
              <w:rPr>
                <w:rFonts w:ascii="Arial" w:hAnsi="Arial" w:cs="Arial"/>
                <w:b/>
                <w:bCs/>
                <w:color w:val="000000"/>
                <w:w w:val="0"/>
              </w:rPr>
            </w:pPr>
            <w:bookmarkStart w:id="22" w:name="_DV_C129"/>
            <w:r>
              <w:rPr>
                <w:rStyle w:val="DeltaViewInsertion"/>
                <w:rFonts w:ascii="Arial" w:hAnsi="Arial" w:cs="Arial"/>
                <w:b/>
                <w:bCs/>
                <w:color w:val="000000"/>
                <w:w w:val="0"/>
                <w:u w:val="none"/>
              </w:rPr>
              <w:t xml:space="preserve">"Category 4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2"/>
          </w:p>
        </w:tc>
        <w:tc>
          <w:tcPr>
            <w:tcW w:w="6775"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C61D2E">
        <w:trPr>
          <w:gridAfter w:val="1"/>
          <w:wAfter w:w="29" w:type="dxa"/>
        </w:trPr>
        <w:tc>
          <w:tcPr>
            <w:tcW w:w="354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6775"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C61D2E">
        <w:trPr>
          <w:gridAfter w:val="1"/>
          <w:wAfter w:w="29" w:type="dxa"/>
        </w:trPr>
        <w:tc>
          <w:tcPr>
            <w:tcW w:w="3545" w:type="dxa"/>
          </w:tcPr>
          <w:p w14:paraId="7B27E380" w14:textId="77777777" w:rsidR="004D5A11" w:rsidRDefault="004D5A11">
            <w:pPr>
              <w:pStyle w:val="BodyText"/>
              <w:spacing w:after="120"/>
              <w:rPr>
                <w:ins w:id="23" w:author="Author"/>
                <w:rFonts w:ascii="Arial" w:hAnsi="Arial" w:cs="Arial"/>
                <w:b/>
                <w:bCs/>
              </w:rPr>
            </w:pPr>
            <w:r>
              <w:rPr>
                <w:rFonts w:ascii="Arial" w:hAnsi="Arial" w:cs="Arial"/>
                <w:b/>
                <w:bCs/>
              </w:rPr>
              <w:t>“Central Volume Allocation”</w:t>
            </w:r>
          </w:p>
          <w:p w14:paraId="5FE21873" w14:textId="77777777" w:rsidR="00C74628" w:rsidRDefault="00C74628">
            <w:pPr>
              <w:pStyle w:val="BodyText"/>
              <w:spacing w:after="120"/>
              <w:rPr>
                <w:ins w:id="24" w:author="Author"/>
                <w:rFonts w:ascii="Arial" w:hAnsi="Arial" w:cs="Arial"/>
                <w:b/>
                <w:bCs/>
              </w:rPr>
            </w:pPr>
          </w:p>
          <w:p w14:paraId="67B6BC71" w14:textId="3A761A77" w:rsidR="00E72728" w:rsidRDefault="00AD534D">
            <w:pPr>
              <w:pStyle w:val="BodyText"/>
              <w:spacing w:after="120"/>
              <w:rPr>
                <w:ins w:id="25" w:author="Author"/>
                <w:rFonts w:ascii="Arial" w:hAnsi="Arial" w:cs="Arial"/>
                <w:b/>
                <w:bCs/>
              </w:rPr>
            </w:pPr>
            <w:ins w:id="26" w:author="Author">
              <w:r>
                <w:rPr>
                  <w:rFonts w:ascii="Arial" w:hAnsi="Arial" w:cs="Arial"/>
                  <w:b/>
                  <w:bCs/>
                </w:rPr>
                <w:lastRenderedPageBreak/>
                <w:t>“</w:t>
              </w:r>
              <w:r w:rsidRPr="00AD534D">
                <w:rPr>
                  <w:rFonts w:ascii="Arial" w:hAnsi="Arial" w:cs="Arial"/>
                  <w:b/>
                  <w:bCs/>
                </w:rPr>
                <w:t>Centralised Strategic Network Plan (CSNP)</w:t>
              </w:r>
              <w:r>
                <w:rPr>
                  <w:rFonts w:ascii="Arial" w:hAnsi="Arial" w:cs="Arial"/>
                  <w:b/>
                  <w:bCs/>
                </w:rPr>
                <w:t>”</w:t>
              </w:r>
            </w:ins>
          </w:p>
          <w:p w14:paraId="7BC711C4" w14:textId="3D4A554A" w:rsidR="00AD534D" w:rsidRDefault="00AD534D">
            <w:pPr>
              <w:pStyle w:val="BodyText"/>
              <w:spacing w:after="120"/>
              <w:rPr>
                <w:rFonts w:ascii="Arial" w:hAnsi="Arial" w:cs="Arial"/>
                <w:b/>
                <w:bCs/>
              </w:rPr>
            </w:pPr>
          </w:p>
        </w:tc>
        <w:tc>
          <w:tcPr>
            <w:tcW w:w="6775" w:type="dxa"/>
          </w:tcPr>
          <w:p w14:paraId="7A368C19" w14:textId="77777777" w:rsidR="004D5A11" w:rsidRDefault="004D5A11">
            <w:pPr>
              <w:pStyle w:val="BodyText"/>
              <w:spacing w:after="120"/>
              <w:jc w:val="both"/>
              <w:rPr>
                <w:ins w:id="27" w:author="Author"/>
                <w:rFonts w:ascii="Arial" w:hAnsi="Arial" w:cs="Arial"/>
              </w:rPr>
            </w:pPr>
            <w:r>
              <w:rPr>
                <w:rFonts w:ascii="Arial" w:hAnsi="Arial" w:cs="Arial"/>
              </w:rPr>
              <w:lastRenderedPageBreak/>
              <w:t xml:space="preserve">as defined in the </w:t>
            </w:r>
            <w:r>
              <w:rPr>
                <w:rFonts w:ascii="Arial" w:hAnsi="Arial" w:cs="Arial"/>
                <w:b/>
              </w:rPr>
              <w:t xml:space="preserve">Balancing and Settlement </w:t>
            </w:r>
            <w:proofErr w:type="gramStart"/>
            <w:r>
              <w:rPr>
                <w:rFonts w:ascii="Arial" w:hAnsi="Arial" w:cs="Arial"/>
                <w:b/>
              </w:rPr>
              <w:t>Code</w:t>
            </w:r>
            <w:r>
              <w:rPr>
                <w:rFonts w:ascii="Arial" w:hAnsi="Arial" w:cs="Arial"/>
              </w:rPr>
              <w:t>;</w:t>
            </w:r>
            <w:proofErr w:type="gramEnd"/>
          </w:p>
          <w:p w14:paraId="607AD2AB" w14:textId="77777777" w:rsidR="00E72728" w:rsidRDefault="00E72728">
            <w:pPr>
              <w:pStyle w:val="BodyText"/>
              <w:spacing w:after="120"/>
              <w:jc w:val="both"/>
              <w:rPr>
                <w:ins w:id="28" w:author="Author"/>
                <w:rFonts w:ascii="Arial" w:hAnsi="Arial" w:cs="Arial"/>
              </w:rPr>
            </w:pPr>
          </w:p>
          <w:p w14:paraId="05216607" w14:textId="77777777" w:rsidR="00E72728" w:rsidRDefault="00E72728">
            <w:pPr>
              <w:pStyle w:val="BodyText"/>
              <w:spacing w:after="120"/>
              <w:jc w:val="both"/>
              <w:rPr>
                <w:ins w:id="29" w:author="Author"/>
                <w:rFonts w:ascii="Arial" w:hAnsi="Arial" w:cs="Arial"/>
              </w:rPr>
            </w:pPr>
          </w:p>
          <w:p w14:paraId="1F0176FA" w14:textId="17A71859" w:rsidR="00E11B40" w:rsidRPr="00E11B40" w:rsidRDefault="00E11B40">
            <w:pPr>
              <w:pStyle w:val="BodyText"/>
              <w:spacing w:after="120"/>
              <w:jc w:val="both"/>
              <w:rPr>
                <w:rFonts w:ascii="Arial" w:hAnsi="Arial" w:cs="Arial"/>
              </w:rPr>
            </w:pPr>
            <w:ins w:id="30" w:author="Author">
              <w:r w:rsidRPr="00E11B40">
                <w:rPr>
                  <w:rFonts w:ascii="Arial" w:hAnsi="Arial" w:cs="Arial"/>
                  <w:color w:val="FF0000"/>
                </w:rPr>
                <w:lastRenderedPageBreak/>
                <w:t>t</w:t>
              </w:r>
              <w:r w:rsidRPr="00E11B40">
                <w:rPr>
                  <w:rFonts w:ascii="Arial" w:hAnsi="Arial" w:cs="Arial"/>
                  <w:color w:val="FF0000"/>
                </w:rPr>
                <w:t xml:space="preserve">he centralised strategic network plan being developed by </w:t>
              </w:r>
              <w:r w:rsidRPr="00E11B40">
                <w:rPr>
                  <w:rFonts w:ascii="Arial" w:hAnsi="Arial" w:cs="Arial"/>
                  <w:b/>
                  <w:bCs/>
                  <w:color w:val="FF0000"/>
                </w:rPr>
                <w:t>The Company,</w:t>
              </w:r>
              <w:r w:rsidRPr="00E11B40">
                <w:rPr>
                  <w:rFonts w:ascii="Arial" w:hAnsi="Arial" w:cs="Arial"/>
                  <w:color w:val="FF0000"/>
                </w:rPr>
                <w:t xml:space="preserve"> the first version of which (which will include </w:t>
              </w:r>
              <w:r w:rsidRPr="00E11B40">
                <w:rPr>
                  <w:rFonts w:ascii="Arial" w:hAnsi="Arial" w:cs="Arial"/>
                  <w:b/>
                  <w:bCs/>
                  <w:color w:val="FF0000"/>
                </w:rPr>
                <w:t>HND</w:t>
              </w:r>
              <w:r w:rsidRPr="00E11B40">
                <w:rPr>
                  <w:rFonts w:ascii="Arial" w:hAnsi="Arial" w:cs="Arial"/>
                  <w:color w:val="FF0000"/>
                </w:rPr>
                <w:t xml:space="preserve">) (the “transitional” </w:t>
              </w:r>
              <w:r w:rsidRPr="00E11B40">
                <w:rPr>
                  <w:rFonts w:ascii="Arial" w:hAnsi="Arial" w:cs="Arial"/>
                  <w:b/>
                  <w:bCs/>
                  <w:color w:val="FF0000"/>
                </w:rPr>
                <w:t>CSNP</w:t>
              </w:r>
              <w:r w:rsidRPr="00E11B40">
                <w:rPr>
                  <w:rFonts w:ascii="Arial" w:hAnsi="Arial" w:cs="Arial"/>
                  <w:color w:val="FF0000"/>
                </w:rPr>
                <w:t xml:space="preserve"> or “</w:t>
              </w:r>
              <w:proofErr w:type="spellStart"/>
              <w:r w:rsidRPr="00E11B40">
                <w:rPr>
                  <w:rFonts w:ascii="Arial" w:hAnsi="Arial" w:cs="Arial"/>
                  <w:b/>
                  <w:bCs/>
                  <w:color w:val="FF0000"/>
                </w:rPr>
                <w:t>tCSNP</w:t>
              </w:r>
              <w:proofErr w:type="spellEnd"/>
              <w:r w:rsidRPr="00E11B40">
                <w:rPr>
                  <w:rFonts w:ascii="Arial" w:hAnsi="Arial" w:cs="Arial"/>
                  <w:color w:val="FF0000"/>
                </w:rPr>
                <w:t>) is to be published in 2024</w:t>
              </w:r>
            </w:ins>
          </w:p>
        </w:tc>
      </w:tr>
      <w:tr w:rsidR="00701F81" w14:paraId="2CB17C47" w14:textId="77777777" w:rsidTr="00C61D2E">
        <w:trPr>
          <w:gridAfter w:val="1"/>
          <w:wAfter w:w="29" w:type="dxa"/>
        </w:trPr>
        <w:tc>
          <w:tcPr>
            <w:tcW w:w="3545" w:type="dxa"/>
          </w:tcPr>
          <w:p w14:paraId="69A525AB" w14:textId="77777777" w:rsidR="00701F81" w:rsidRDefault="00701F81">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6775"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proofErr w:type="spellStart"/>
            <w:r w:rsidRPr="00075E76">
              <w:rPr>
                <w:rFonts w:ascii="Arial" w:hAnsi="Arial" w:cs="Arial"/>
                <w:b/>
                <w:bCs/>
                <w:lang w:val="en-US"/>
              </w:rPr>
              <w:t>CfD</w:t>
            </w:r>
            <w:proofErr w:type="spellEnd"/>
            <w:r>
              <w:rPr>
                <w:rFonts w:ascii="Arial" w:hAnsi="Arial" w:cs="Arial"/>
                <w:b/>
                <w:bCs/>
                <w:lang w:val="en-US"/>
              </w:rPr>
              <w:t xml:space="preserve"> </w:t>
            </w:r>
            <w:proofErr w:type="gramStart"/>
            <w:r w:rsidRPr="00075E76">
              <w:rPr>
                <w:rFonts w:ascii="Arial" w:hAnsi="Arial" w:cs="Arial"/>
                <w:b/>
                <w:bCs/>
                <w:lang w:val="en-US"/>
              </w:rPr>
              <w:t>Counterparty</w:t>
            </w:r>
            <w:proofErr w:type="gramEnd"/>
            <w:r w:rsidRPr="00075E76">
              <w:rPr>
                <w:rFonts w:ascii="Arial" w:hAnsi="Arial" w:cs="Arial"/>
                <w:lang w:val="en-US"/>
              </w:rPr>
              <w:t xml:space="preserve"> and any </w:t>
            </w:r>
            <w:proofErr w:type="spellStart"/>
            <w:r w:rsidRPr="00075E76">
              <w:rPr>
                <w:rFonts w:ascii="Arial" w:hAnsi="Arial" w:cs="Arial"/>
                <w:b/>
                <w:bCs/>
                <w:lang w:val="en-US"/>
              </w:rPr>
              <w:t>CfD</w:t>
            </w:r>
            <w:proofErr w:type="spellEnd"/>
            <w:r w:rsidRPr="00075E76">
              <w:rPr>
                <w:rFonts w:ascii="Arial" w:hAnsi="Arial" w:cs="Arial"/>
                <w:b/>
                <w:bCs/>
                <w:lang w:val="en-US"/>
              </w:rPr>
              <w:t xml:space="preserve"> Settlement Services Provider</w:t>
            </w:r>
            <w:r>
              <w:rPr>
                <w:rFonts w:ascii="Arial" w:hAnsi="Arial" w:cs="Arial"/>
                <w:lang w:val="en-US"/>
              </w:rPr>
              <w:t>;</w:t>
            </w:r>
          </w:p>
        </w:tc>
      </w:tr>
      <w:tr w:rsidR="00075E76" w14:paraId="37832DDE" w14:textId="77777777" w:rsidTr="00C61D2E">
        <w:trPr>
          <w:gridAfter w:val="1"/>
          <w:wAfter w:w="29" w:type="dxa"/>
        </w:trPr>
        <w:tc>
          <w:tcPr>
            <w:tcW w:w="3545" w:type="dxa"/>
          </w:tcPr>
          <w:p w14:paraId="2FF96990" w14:textId="77777777" w:rsidR="00075E76" w:rsidRDefault="00075E76">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Counterparty”</w:t>
            </w:r>
          </w:p>
        </w:tc>
        <w:tc>
          <w:tcPr>
            <w:tcW w:w="6775"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w:t>
            </w:r>
            <w:proofErr w:type="spellStart"/>
            <w:r w:rsidR="00075E76" w:rsidRPr="00075E76">
              <w:rPr>
                <w:rFonts w:ascii="Arial" w:hAnsi="Arial" w:cs="Arial"/>
                <w:lang w:val="en-US"/>
              </w:rPr>
              <w:t>CfD</w:t>
            </w:r>
            <w:proofErr w:type="spellEnd"/>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C61D2E">
        <w:trPr>
          <w:gridAfter w:val="1"/>
          <w:wAfter w:w="29" w:type="dxa"/>
        </w:trPr>
        <w:tc>
          <w:tcPr>
            <w:tcW w:w="3545" w:type="dxa"/>
          </w:tcPr>
          <w:p w14:paraId="3E8364FB" w14:textId="77777777" w:rsidR="007E2499" w:rsidRDefault="007E2499">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Documents”</w:t>
            </w:r>
          </w:p>
        </w:tc>
        <w:tc>
          <w:tcPr>
            <w:tcW w:w="6775"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00C61D2E">
        <w:trPr>
          <w:gridAfter w:val="1"/>
          <w:wAfter w:w="29" w:type="dxa"/>
        </w:trPr>
        <w:tc>
          <w:tcPr>
            <w:tcW w:w="3545" w:type="dxa"/>
          </w:tcPr>
          <w:p w14:paraId="6D7DD6F5" w14:textId="77777777" w:rsidR="007E2499" w:rsidRDefault="007E2499">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Settlement Services Provider”</w:t>
            </w:r>
          </w:p>
        </w:tc>
        <w:tc>
          <w:tcPr>
            <w:tcW w:w="6775"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proofErr w:type="spellStart"/>
            <w:r w:rsidRPr="00D04E79">
              <w:rPr>
                <w:rFonts w:ascii="Arial Bold" w:hAnsi="Arial Bold" w:cs="Arial"/>
                <w:b/>
              </w:rPr>
              <w:t>CfD</w:t>
            </w:r>
            <w:proofErr w:type="spellEnd"/>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C61D2E">
        <w:trPr>
          <w:gridAfter w:val="1"/>
          <w:wAfter w:w="29" w:type="dxa"/>
        </w:trPr>
        <w:tc>
          <w:tcPr>
            <w:tcW w:w="354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6775"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C61D2E">
        <w:trPr>
          <w:gridAfter w:val="1"/>
          <w:wAfter w:w="29" w:type="dxa"/>
        </w:trPr>
        <w:tc>
          <w:tcPr>
            <w:tcW w:w="354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6775"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C61D2E">
        <w:trPr>
          <w:gridAfter w:val="1"/>
          <w:wAfter w:w="29" w:type="dxa"/>
        </w:trPr>
        <w:tc>
          <w:tcPr>
            <w:tcW w:w="3545"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6775"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C61D2E">
        <w:trPr>
          <w:gridAfter w:val="1"/>
          <w:wAfter w:w="29" w:type="dxa"/>
        </w:trPr>
        <w:tc>
          <w:tcPr>
            <w:tcW w:w="354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6775"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C61D2E">
        <w:trPr>
          <w:gridAfter w:val="1"/>
          <w:wAfter w:w="29" w:type="dxa"/>
        </w:trPr>
        <w:tc>
          <w:tcPr>
            <w:tcW w:w="354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6775"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C61D2E">
        <w:trPr>
          <w:gridAfter w:val="1"/>
          <w:wAfter w:w="29" w:type="dxa"/>
        </w:trPr>
        <w:tc>
          <w:tcPr>
            <w:tcW w:w="354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6775"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C61D2E">
        <w:trPr>
          <w:gridAfter w:val="1"/>
          <w:wAfter w:w="29" w:type="dxa"/>
        </w:trPr>
        <w:tc>
          <w:tcPr>
            <w:tcW w:w="3545" w:type="dxa"/>
          </w:tcPr>
          <w:p w14:paraId="32BE21B8" w14:textId="15A1FC0A" w:rsidR="004D5A11" w:rsidRDefault="004D5A11">
            <w:pPr>
              <w:rPr>
                <w:rFonts w:ascii="Arial" w:hAnsi="Arial" w:cs="Arial"/>
                <w:b/>
              </w:rPr>
            </w:pPr>
            <w:bookmarkStart w:id="31" w:name="_DV_C131"/>
            <w:r>
              <w:rPr>
                <w:rFonts w:ascii="Arial" w:hAnsi="Arial" w:cs="Arial"/>
                <w:b/>
              </w:rPr>
              <w:t>"Circuit Breaker"</w:t>
            </w:r>
            <w:bookmarkEnd w:id="31"/>
          </w:p>
        </w:tc>
        <w:tc>
          <w:tcPr>
            <w:tcW w:w="6775"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 xml:space="preserve">a mechanical switching device, capable of making, </w:t>
            </w:r>
            <w:proofErr w:type="gramStart"/>
            <w:r>
              <w:rPr>
                <w:rFonts w:ascii="Arial" w:hAnsi="Arial" w:cs="Arial"/>
                <w:color w:val="000000"/>
                <w:w w:val="0"/>
              </w:rPr>
              <w:t>carrying</w:t>
            </w:r>
            <w:proofErr w:type="gramEnd"/>
            <w:r>
              <w:rPr>
                <w:rFonts w:ascii="Arial" w:hAnsi="Arial" w:cs="Arial"/>
                <w:color w:val="000000"/>
                <w:w w:val="0"/>
              </w:rPr>
              <w:t xml:space="preserve"> and breaking currents under normal circuit conditions and also of </w:t>
            </w:r>
            <w:r>
              <w:rPr>
                <w:rFonts w:ascii="Arial" w:hAnsi="Arial" w:cs="Arial"/>
                <w:color w:val="000000"/>
                <w:w w:val="0"/>
              </w:rPr>
              <w:lastRenderedPageBreak/>
              <w:t>making, carrying for a specified time and breaking currents under specified abnormal circuit conditions, such as those of short circuit</w:t>
            </w:r>
            <w:bookmarkStart w:id="32" w:name="_BPDCD_22"/>
            <w:r>
              <w:rPr>
                <w:rFonts w:ascii="Arial" w:hAnsi="Arial" w:cs="Arial"/>
                <w:color w:val="0000FF"/>
                <w:w w:val="0"/>
                <w:u w:val="double"/>
              </w:rPr>
              <w:t>;</w:t>
            </w:r>
            <w:bookmarkEnd w:id="32"/>
          </w:p>
        </w:tc>
      </w:tr>
      <w:tr w:rsidR="004D5A11" w14:paraId="2431FE17" w14:textId="77777777" w:rsidTr="00C61D2E">
        <w:trPr>
          <w:gridAfter w:val="1"/>
          <w:wAfter w:w="29" w:type="dxa"/>
        </w:trPr>
        <w:tc>
          <w:tcPr>
            <w:tcW w:w="3545" w:type="dxa"/>
          </w:tcPr>
          <w:p w14:paraId="68E65F9A" w14:textId="77777777" w:rsidR="004D5A11" w:rsidRDefault="004D5A11">
            <w:pPr>
              <w:pStyle w:val="BodyText"/>
              <w:rPr>
                <w:rFonts w:ascii="Arial" w:hAnsi="Arial" w:cs="Arial"/>
                <w:b/>
                <w:bCs/>
              </w:rPr>
            </w:pPr>
            <w:r>
              <w:rPr>
                <w:rFonts w:ascii="Arial" w:hAnsi="Arial" w:cs="Arial"/>
                <w:b/>
                <w:bCs/>
              </w:rPr>
              <w:lastRenderedPageBreak/>
              <w:t>“Citizens Advice”</w:t>
            </w:r>
          </w:p>
        </w:tc>
        <w:tc>
          <w:tcPr>
            <w:tcW w:w="6775"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C61D2E">
        <w:trPr>
          <w:gridAfter w:val="1"/>
          <w:wAfter w:w="29" w:type="dxa"/>
        </w:trPr>
        <w:tc>
          <w:tcPr>
            <w:tcW w:w="3545"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6775"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C61D2E">
        <w:trPr>
          <w:gridAfter w:val="1"/>
          <w:wAfter w:w="29" w:type="dxa"/>
        </w:trPr>
        <w:tc>
          <w:tcPr>
            <w:tcW w:w="3545" w:type="dxa"/>
          </w:tcPr>
          <w:p w14:paraId="744493E7" w14:textId="77777777" w:rsidR="003A7390" w:rsidRDefault="003A7390">
            <w:pPr>
              <w:pStyle w:val="BodyText"/>
              <w:rPr>
                <w:rFonts w:ascii="Arial" w:hAnsi="Arial" w:cs="Arial"/>
                <w:b/>
                <w:bCs/>
              </w:rPr>
            </w:pPr>
            <w:r>
              <w:rPr>
                <w:rFonts w:ascii="Arial" w:hAnsi="Arial" w:cs="Arial"/>
                <w:b/>
                <w:bCs/>
              </w:rPr>
              <w:t>“CM Administrative Parties”</w:t>
            </w:r>
          </w:p>
        </w:tc>
        <w:tc>
          <w:tcPr>
            <w:tcW w:w="6775" w:type="dxa"/>
          </w:tcPr>
          <w:p w14:paraId="05EAEB6C" w14:textId="77777777" w:rsidR="003A7390" w:rsidRDefault="003A7390">
            <w:pPr>
              <w:pStyle w:val="BodyText"/>
              <w:jc w:val="both"/>
              <w:rPr>
                <w:rFonts w:ascii="Arial" w:hAnsi="Arial" w:cs="Arial"/>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CM Settlement Services Provider</w:t>
            </w:r>
            <w:r w:rsidRPr="003A7390">
              <w:rPr>
                <w:rFonts w:ascii="Arial" w:hAnsi="Arial" w:cs="Arial"/>
                <w:lang w:val="en-US"/>
              </w:rPr>
              <w:t>;</w:t>
            </w:r>
          </w:p>
        </w:tc>
      </w:tr>
      <w:tr w:rsidR="004D5A11" w14:paraId="3E226671" w14:textId="77777777" w:rsidTr="00C61D2E">
        <w:trPr>
          <w:gridAfter w:val="1"/>
          <w:wAfter w:w="29" w:type="dxa"/>
        </w:trPr>
        <w:tc>
          <w:tcPr>
            <w:tcW w:w="3545"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6775"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00C61D2E">
        <w:trPr>
          <w:gridAfter w:val="1"/>
          <w:wAfter w:w="29" w:type="dxa"/>
        </w:trPr>
        <w:tc>
          <w:tcPr>
            <w:tcW w:w="3545" w:type="dxa"/>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6775"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C61D2E">
        <w:trPr>
          <w:gridAfter w:val="1"/>
          <w:wAfter w:w="29" w:type="dxa"/>
        </w:trPr>
        <w:tc>
          <w:tcPr>
            <w:tcW w:w="3545"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6775"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 xml:space="preserve">has </w:t>
            </w:r>
            <w:proofErr w:type="gramStart"/>
            <w:r w:rsidRPr="003A7390">
              <w:rPr>
                <w:rFonts w:ascii="Arial" w:hAnsi="Arial" w:cs="Arial"/>
                <w:lang w:val="en-US"/>
              </w:rPr>
              <w:t>entered into</w:t>
            </w:r>
            <w:proofErr w:type="gramEnd"/>
            <w:r w:rsidRPr="003A7390">
              <w:rPr>
                <w:rFonts w:ascii="Arial" w:hAnsi="Arial" w:cs="Arial"/>
                <w:lang w:val="en-US"/>
              </w:rPr>
              <w:t xml:space="preserve">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4D5A11" w14:paraId="5D8BF4BA" w14:textId="77777777" w:rsidTr="00C61D2E">
        <w:trPr>
          <w:gridAfter w:val="1"/>
          <w:wAfter w:w="29" w:type="dxa"/>
        </w:trPr>
        <w:tc>
          <w:tcPr>
            <w:tcW w:w="3545" w:type="dxa"/>
          </w:tcPr>
          <w:p w14:paraId="18323A03" w14:textId="77777777" w:rsidR="004D5A11" w:rsidRDefault="004D5A11">
            <w:pPr>
              <w:pStyle w:val="BodyText"/>
              <w:rPr>
                <w:rFonts w:ascii="Arial" w:hAnsi="Arial" w:cs="Arial"/>
                <w:b/>
                <w:bCs/>
              </w:rPr>
            </w:pPr>
            <w:r>
              <w:rPr>
                <w:rFonts w:ascii="Arial" w:hAnsi="Arial" w:cs="Arial"/>
                <w:b/>
                <w:bCs/>
              </w:rPr>
              <w:t>“Code Administration Code of Practice”</w:t>
            </w:r>
          </w:p>
        </w:tc>
        <w:tc>
          <w:tcPr>
            <w:tcW w:w="6775" w:type="dxa"/>
          </w:tcPr>
          <w:p w14:paraId="59E83B56" w14:textId="77777777" w:rsidR="004D5A11" w:rsidRDefault="004D5A11">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4D5A11" w:rsidRDefault="004D5A11">
            <w:pPr>
              <w:pStyle w:val="BodyText"/>
              <w:jc w:val="both"/>
              <w:rPr>
                <w:rFonts w:ascii="Arial" w:hAnsi="Arial" w:cs="Arial"/>
              </w:rPr>
            </w:pPr>
            <w:r>
              <w:rPr>
                <w:rFonts w:ascii="Arial" w:hAnsi="Arial" w:cs="Arial"/>
              </w:rPr>
              <w:t xml:space="preserve">(a) developed and maintained by the code administrators in existence from time to time; </w:t>
            </w:r>
          </w:p>
          <w:p w14:paraId="584851AD" w14:textId="77777777" w:rsidR="004D5A11" w:rsidRDefault="004D5A11">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4D5A11" w:rsidRDefault="004D5A11">
            <w:pPr>
              <w:pStyle w:val="BodyText"/>
              <w:jc w:val="both"/>
              <w:rPr>
                <w:rFonts w:ascii="Arial" w:hAnsi="Arial" w:cs="Arial"/>
              </w:rPr>
            </w:pPr>
            <w:r>
              <w:rPr>
                <w:rFonts w:ascii="Arial" w:hAnsi="Arial" w:cs="Arial"/>
              </w:rPr>
              <w:t>(c) re-published from time to time;</w:t>
            </w:r>
          </w:p>
        </w:tc>
      </w:tr>
      <w:tr w:rsidR="004D5A11" w14:paraId="3E358E75" w14:textId="77777777" w:rsidTr="00C61D2E">
        <w:trPr>
          <w:gridAfter w:val="1"/>
          <w:wAfter w:w="29" w:type="dxa"/>
        </w:trPr>
        <w:tc>
          <w:tcPr>
            <w:tcW w:w="3545" w:type="dxa"/>
          </w:tcPr>
          <w:p w14:paraId="5D387AC8" w14:textId="77777777" w:rsidR="004D5A11" w:rsidRDefault="004D5A11">
            <w:pPr>
              <w:pStyle w:val="BodyText"/>
              <w:rPr>
                <w:rFonts w:ascii="Arial" w:hAnsi="Arial" w:cs="Arial"/>
                <w:b/>
                <w:bCs/>
              </w:rPr>
            </w:pPr>
            <w:r>
              <w:rPr>
                <w:rFonts w:ascii="Arial" w:hAnsi="Arial" w:cs="Arial"/>
                <w:b/>
                <w:bCs/>
              </w:rPr>
              <w:t>“Code Administrator”</w:t>
            </w:r>
          </w:p>
        </w:tc>
        <w:tc>
          <w:tcPr>
            <w:tcW w:w="6775" w:type="dxa"/>
          </w:tcPr>
          <w:p w14:paraId="5ACB241F" w14:textId="77777777" w:rsidR="004D5A11" w:rsidRDefault="004D5A11">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4D5A11" w14:paraId="1217FE8A" w14:textId="77777777" w:rsidTr="00C61D2E">
        <w:trPr>
          <w:gridAfter w:val="1"/>
          <w:wAfter w:w="29" w:type="dxa"/>
        </w:trPr>
        <w:tc>
          <w:tcPr>
            <w:tcW w:w="3545" w:type="dxa"/>
          </w:tcPr>
          <w:p w14:paraId="27A6E623" w14:textId="77777777" w:rsidR="004D5A11" w:rsidRDefault="004D5A11">
            <w:pPr>
              <w:pStyle w:val="BodyText"/>
              <w:rPr>
                <w:rFonts w:ascii="Arial" w:hAnsi="Arial" w:cs="Arial"/>
                <w:b/>
                <w:bCs/>
              </w:rPr>
            </w:pPr>
            <w:r>
              <w:rPr>
                <w:rFonts w:ascii="Arial" w:hAnsi="Arial" w:cs="Arial"/>
                <w:b/>
                <w:bCs/>
              </w:rPr>
              <w:t>"Code of Practice"</w:t>
            </w:r>
          </w:p>
        </w:tc>
        <w:tc>
          <w:tcPr>
            <w:tcW w:w="6775" w:type="dxa"/>
          </w:tcPr>
          <w:p w14:paraId="48D79911"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C0EFC36" w14:textId="77777777" w:rsidTr="00C61D2E">
        <w:trPr>
          <w:gridAfter w:val="1"/>
          <w:wAfter w:w="29" w:type="dxa"/>
        </w:trPr>
        <w:tc>
          <w:tcPr>
            <w:tcW w:w="3545" w:type="dxa"/>
          </w:tcPr>
          <w:p w14:paraId="3D8CB40C" w14:textId="77777777" w:rsidR="004D5A11" w:rsidRDefault="004D5A11">
            <w:pPr>
              <w:pStyle w:val="BodyText"/>
              <w:rPr>
                <w:rFonts w:ascii="Arial" w:hAnsi="Arial" w:cs="Arial"/>
                <w:b/>
                <w:bCs/>
              </w:rPr>
            </w:pPr>
            <w:r>
              <w:rPr>
                <w:rFonts w:ascii="Arial" w:hAnsi="Arial" w:cs="Arial"/>
                <w:b/>
                <w:bCs/>
              </w:rPr>
              <w:t>"Combined Cycle Gas Turbine Module" or "CCGT Module"</w:t>
            </w:r>
          </w:p>
        </w:tc>
        <w:tc>
          <w:tcPr>
            <w:tcW w:w="6775" w:type="dxa"/>
          </w:tcPr>
          <w:p w14:paraId="59E407E0" w14:textId="77777777" w:rsidR="004D5A11" w:rsidRDefault="004D5A11">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4D5A11" w14:paraId="1E0112E6" w14:textId="77777777" w:rsidTr="00C61D2E">
        <w:trPr>
          <w:gridAfter w:val="1"/>
          <w:wAfter w:w="29" w:type="dxa"/>
        </w:trPr>
        <w:tc>
          <w:tcPr>
            <w:tcW w:w="3545" w:type="dxa"/>
          </w:tcPr>
          <w:p w14:paraId="05EE634F" w14:textId="77777777" w:rsidR="004D5A11" w:rsidRDefault="004D5A11">
            <w:pPr>
              <w:pStyle w:val="BodyText"/>
              <w:rPr>
                <w:rFonts w:ascii="Arial" w:hAnsi="Arial" w:cs="Arial"/>
                <w:b/>
                <w:bCs/>
              </w:rPr>
            </w:pPr>
            <w:r>
              <w:rPr>
                <w:rFonts w:ascii="Arial" w:hAnsi="Arial" w:cs="Arial"/>
                <w:b/>
                <w:bCs/>
              </w:rPr>
              <w:t>"Commercial Ancillary Services"</w:t>
            </w:r>
          </w:p>
        </w:tc>
        <w:tc>
          <w:tcPr>
            <w:tcW w:w="6775" w:type="dxa"/>
          </w:tcPr>
          <w:p w14:paraId="2564905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664CFF9" w14:textId="77777777" w:rsidTr="00C61D2E">
        <w:trPr>
          <w:gridAfter w:val="1"/>
          <w:wAfter w:w="29" w:type="dxa"/>
        </w:trPr>
        <w:tc>
          <w:tcPr>
            <w:tcW w:w="3545" w:type="dxa"/>
          </w:tcPr>
          <w:p w14:paraId="2A3EC01F" w14:textId="77777777" w:rsidR="004D5A11" w:rsidRDefault="004D5A11">
            <w:pPr>
              <w:pStyle w:val="BodyText"/>
              <w:rPr>
                <w:rFonts w:ascii="Arial" w:hAnsi="Arial" w:cs="Arial"/>
                <w:b/>
                <w:bCs/>
              </w:rPr>
            </w:pPr>
            <w:r>
              <w:rPr>
                <w:rFonts w:ascii="Arial" w:hAnsi="Arial" w:cs="Arial"/>
                <w:b/>
                <w:bCs/>
              </w:rPr>
              <w:t>"Commercial Boundary"</w:t>
            </w:r>
          </w:p>
        </w:tc>
        <w:tc>
          <w:tcPr>
            <w:tcW w:w="6775" w:type="dxa"/>
          </w:tcPr>
          <w:p w14:paraId="445D3270" w14:textId="77777777" w:rsidR="004D5A11" w:rsidRDefault="004D5A11">
            <w:pPr>
              <w:pStyle w:val="BodyText"/>
              <w:jc w:val="both"/>
              <w:rPr>
                <w:rFonts w:ascii="Arial" w:hAnsi="Arial" w:cs="Arial"/>
              </w:rPr>
            </w:pPr>
            <w:r>
              <w:rPr>
                <w:rFonts w:ascii="Arial" w:hAnsi="Arial" w:cs="Arial"/>
              </w:rPr>
              <w:t>(</w:t>
            </w:r>
            <w:proofErr w:type="gramStart"/>
            <w:r>
              <w:rPr>
                <w:rFonts w:ascii="Arial" w:hAnsi="Arial" w:cs="Arial"/>
              </w:rPr>
              <w:t>unless</w:t>
            </w:r>
            <w:proofErr w:type="gramEnd"/>
            <w:r>
              <w:rPr>
                <w:rFonts w:ascii="Arial" w:hAnsi="Arial" w:cs="Arial"/>
              </w:rPr>
              <w:t xml:space="preserve">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w:t>
            </w:r>
            <w:r>
              <w:rPr>
                <w:rFonts w:ascii="Arial" w:hAnsi="Arial" w:cs="Arial"/>
              </w:rPr>
              <w:lastRenderedPageBreak/>
              <w:t xml:space="preserve">may be) and the </w:t>
            </w:r>
            <w:r>
              <w:rPr>
                <w:rFonts w:ascii="Arial" w:hAnsi="Arial" w:cs="Arial"/>
                <w:b/>
              </w:rPr>
              <w:t>User</w:t>
            </w:r>
            <w:r>
              <w:rPr>
                <w:rFonts w:ascii="Arial" w:hAnsi="Arial" w:cs="Arial"/>
              </w:rPr>
              <w:t xml:space="preserve"> at the higher voltage terminal of the generator step-up transformer;</w:t>
            </w:r>
          </w:p>
        </w:tc>
      </w:tr>
      <w:tr w:rsidR="004D5A11" w14:paraId="74EA1B90" w14:textId="77777777" w:rsidTr="00C61D2E">
        <w:trPr>
          <w:gridAfter w:val="1"/>
          <w:wAfter w:w="29" w:type="dxa"/>
        </w:trPr>
        <w:tc>
          <w:tcPr>
            <w:tcW w:w="3545" w:type="dxa"/>
          </w:tcPr>
          <w:p w14:paraId="248B62C5" w14:textId="77777777" w:rsidR="004D5A11" w:rsidRDefault="004D5A11">
            <w:pPr>
              <w:pStyle w:val="BodyText"/>
              <w:rPr>
                <w:rFonts w:ascii="Arial" w:hAnsi="Arial" w:cs="Arial"/>
                <w:b/>
                <w:bCs/>
              </w:rPr>
            </w:pPr>
            <w:r>
              <w:rPr>
                <w:rFonts w:ascii="Arial" w:hAnsi="Arial" w:cs="Arial"/>
                <w:b/>
                <w:bCs/>
              </w:rPr>
              <w:lastRenderedPageBreak/>
              <w:t>"Commercial Services Agreement"</w:t>
            </w:r>
          </w:p>
        </w:tc>
        <w:tc>
          <w:tcPr>
            <w:tcW w:w="6775" w:type="dxa"/>
          </w:tcPr>
          <w:p w14:paraId="1258D4D8" w14:textId="77777777" w:rsidR="004D5A11" w:rsidRDefault="004D5A11">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4D5A11" w14:paraId="65B91867" w14:textId="77777777" w:rsidTr="00C61D2E">
        <w:trPr>
          <w:gridAfter w:val="1"/>
          <w:wAfter w:w="29" w:type="dxa"/>
        </w:trPr>
        <w:tc>
          <w:tcPr>
            <w:tcW w:w="3545" w:type="dxa"/>
          </w:tcPr>
          <w:p w14:paraId="54304CE3" w14:textId="77777777" w:rsidR="004D5A11" w:rsidRDefault="004D5A11">
            <w:pPr>
              <w:pStyle w:val="BodyText"/>
              <w:rPr>
                <w:rFonts w:ascii="Arial" w:hAnsi="Arial" w:cs="Arial"/>
                <w:b/>
                <w:bCs/>
              </w:rPr>
            </w:pPr>
            <w:r>
              <w:rPr>
                <w:rFonts w:ascii="Arial" w:hAnsi="Arial" w:cs="Arial"/>
                <w:b/>
                <w:bCs/>
              </w:rPr>
              <w:t>"Commissioned"</w:t>
            </w:r>
          </w:p>
        </w:tc>
        <w:tc>
          <w:tcPr>
            <w:tcW w:w="6775" w:type="dxa"/>
          </w:tcPr>
          <w:p w14:paraId="5C0277C1" w14:textId="77777777" w:rsidR="004D5A11" w:rsidRDefault="004D5A11">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 xml:space="preserve">recognised </w:t>
            </w:r>
            <w:proofErr w:type="gramStart"/>
            <w:r>
              <w:rPr>
                <w:rFonts w:ascii="Arial" w:hAnsi="Arial" w:cs="Arial"/>
              </w:rPr>
              <w:t>as  having</w:t>
            </w:r>
            <w:proofErr w:type="gramEnd"/>
            <w:r>
              <w:rPr>
                <w:rFonts w:ascii="Arial" w:hAnsi="Arial" w:cs="Arial"/>
              </w:rPr>
              <w:t xml:space="preserve">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4D5A11" w14:paraId="1CF2EFD6" w14:textId="77777777" w:rsidTr="00C61D2E">
        <w:trPr>
          <w:gridAfter w:val="1"/>
          <w:wAfter w:w="29" w:type="dxa"/>
        </w:trPr>
        <w:tc>
          <w:tcPr>
            <w:tcW w:w="3545" w:type="dxa"/>
          </w:tcPr>
          <w:p w14:paraId="08EA19D6" w14:textId="77777777" w:rsidR="004D5A11" w:rsidRDefault="004D5A11">
            <w:pPr>
              <w:pStyle w:val="BodyText"/>
              <w:rPr>
                <w:rFonts w:ascii="Arial" w:hAnsi="Arial" w:cs="Arial"/>
                <w:b/>
                <w:bCs/>
              </w:rPr>
            </w:pPr>
            <w:r>
              <w:rPr>
                <w:rFonts w:ascii="Arial" w:hAnsi="Arial" w:cs="Arial"/>
                <w:b/>
                <w:bCs/>
              </w:rPr>
              <w:t>"Commissioning Programme"</w:t>
            </w:r>
          </w:p>
        </w:tc>
        <w:tc>
          <w:tcPr>
            <w:tcW w:w="6775" w:type="dxa"/>
          </w:tcPr>
          <w:p w14:paraId="17EDE83B" w14:textId="77777777" w:rsidR="004D5A11" w:rsidRDefault="004D5A11">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4D5A11" w14:paraId="56CD506B" w14:textId="77777777" w:rsidTr="00C61D2E">
        <w:trPr>
          <w:gridAfter w:val="1"/>
          <w:wAfter w:w="29" w:type="dxa"/>
        </w:trPr>
        <w:tc>
          <w:tcPr>
            <w:tcW w:w="3545" w:type="dxa"/>
          </w:tcPr>
          <w:p w14:paraId="2EE79466" w14:textId="77777777" w:rsidR="004D5A11" w:rsidRDefault="004D5A11">
            <w:pPr>
              <w:pStyle w:val="BodyText"/>
              <w:rPr>
                <w:rFonts w:ascii="Arial" w:hAnsi="Arial" w:cs="Arial"/>
                <w:b/>
                <w:bCs/>
              </w:rPr>
            </w:pPr>
            <w:r>
              <w:rPr>
                <w:rFonts w:ascii="Arial" w:hAnsi="Arial" w:cs="Arial"/>
                <w:b/>
                <w:bCs/>
              </w:rPr>
              <w:t>"Commissioning Programme Commencement Date"</w:t>
            </w:r>
          </w:p>
        </w:tc>
        <w:tc>
          <w:tcPr>
            <w:tcW w:w="6775" w:type="dxa"/>
          </w:tcPr>
          <w:p w14:paraId="0534D49D" w14:textId="77777777" w:rsidR="004D5A11" w:rsidRDefault="004D5A11">
            <w:pPr>
              <w:pStyle w:val="BodyText"/>
              <w:jc w:val="both"/>
              <w:rPr>
                <w:rFonts w:ascii="Arial" w:hAnsi="Arial" w:cs="Arial"/>
              </w:rPr>
            </w:pPr>
            <w:r>
              <w:rPr>
                <w:rFonts w:ascii="Arial" w:hAnsi="Arial" w:cs="Arial"/>
              </w:rPr>
              <w:t xml:space="preserve">as defined in relation to a </w:t>
            </w:r>
            <w:proofErr w:type="gramStart"/>
            <w:r>
              <w:rPr>
                <w:rFonts w:ascii="Arial" w:hAnsi="Arial" w:cs="Arial"/>
              </w:rPr>
              <w:t xml:space="preserve">particular  </w:t>
            </w:r>
            <w:r>
              <w:rPr>
                <w:rFonts w:ascii="Arial" w:hAnsi="Arial" w:cs="Arial"/>
                <w:b/>
              </w:rPr>
              <w:t>User</w:t>
            </w:r>
            <w:proofErr w:type="gramEnd"/>
            <w:r>
              <w:rPr>
                <w:rFonts w:ascii="Arial" w:hAnsi="Arial" w:cs="Arial"/>
              </w:rPr>
              <w:t xml:space="preserve"> in the </w:t>
            </w:r>
            <w:r>
              <w:rPr>
                <w:rFonts w:ascii="Arial" w:hAnsi="Arial" w:cs="Arial"/>
                <w:b/>
              </w:rPr>
              <w:t>Construction Agreement</w:t>
            </w:r>
            <w:r>
              <w:rPr>
                <w:rFonts w:ascii="Arial" w:hAnsi="Arial" w:cs="Arial"/>
              </w:rPr>
              <w:t>;</w:t>
            </w:r>
          </w:p>
        </w:tc>
      </w:tr>
      <w:tr w:rsidR="004D5A11" w14:paraId="1F3DAC9F" w14:textId="77777777" w:rsidTr="00C61D2E">
        <w:trPr>
          <w:gridAfter w:val="1"/>
          <w:wAfter w:w="29" w:type="dxa"/>
        </w:trPr>
        <w:tc>
          <w:tcPr>
            <w:tcW w:w="3545" w:type="dxa"/>
          </w:tcPr>
          <w:p w14:paraId="1D92FA5B" w14:textId="77777777" w:rsidR="004D5A11" w:rsidRDefault="004D5A11">
            <w:pPr>
              <w:pStyle w:val="clauseindent"/>
              <w:ind w:left="0"/>
              <w:rPr>
                <w:rFonts w:ascii="Arial" w:hAnsi="Arial" w:cs="Arial"/>
                <w:b/>
                <w:bCs/>
              </w:rPr>
            </w:pPr>
            <w:r>
              <w:rPr>
                <w:rFonts w:ascii="Arial" w:hAnsi="Arial" w:cs="Arial"/>
                <w:b/>
                <w:bCs/>
              </w:rPr>
              <w:t>"Competent Authority"</w:t>
            </w:r>
          </w:p>
        </w:tc>
        <w:tc>
          <w:tcPr>
            <w:tcW w:w="6775" w:type="dxa"/>
          </w:tcPr>
          <w:p w14:paraId="2A9B3499" w14:textId="51C00BA1" w:rsidR="004D5A11" w:rsidRDefault="004D5A11">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4D5A11" w14:paraId="2F16F7F5" w14:textId="77777777" w:rsidTr="00C61D2E">
        <w:trPr>
          <w:gridAfter w:val="1"/>
          <w:wAfter w:w="29" w:type="dxa"/>
        </w:trPr>
        <w:tc>
          <w:tcPr>
            <w:tcW w:w="3545" w:type="dxa"/>
          </w:tcPr>
          <w:p w14:paraId="1C141DD7" w14:textId="77777777" w:rsidR="004D5A11" w:rsidRDefault="004D5A11">
            <w:pPr>
              <w:pStyle w:val="clauseindent"/>
              <w:ind w:left="0"/>
              <w:rPr>
                <w:rFonts w:ascii="Arial" w:hAnsi="Arial" w:cs="Arial"/>
                <w:b/>
                <w:bCs/>
              </w:rPr>
            </w:pPr>
            <w:r>
              <w:rPr>
                <w:rFonts w:ascii="Arial" w:hAnsi="Arial" w:cs="Arial"/>
                <w:b/>
                <w:bCs/>
              </w:rPr>
              <w:t>"Completion Date"</w:t>
            </w:r>
          </w:p>
        </w:tc>
        <w:tc>
          <w:tcPr>
            <w:tcW w:w="6775" w:type="dxa"/>
          </w:tcPr>
          <w:p w14:paraId="4AC97EEC" w14:textId="77777777" w:rsidR="004D5A11" w:rsidRDefault="004D5A11">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4888844" w14:textId="77777777" w:rsidTr="00C61D2E">
        <w:trPr>
          <w:gridAfter w:val="1"/>
          <w:wAfter w:w="29" w:type="dxa"/>
        </w:trPr>
        <w:tc>
          <w:tcPr>
            <w:tcW w:w="3545" w:type="dxa"/>
          </w:tcPr>
          <w:p w14:paraId="6B6A47B3" w14:textId="77777777" w:rsidR="004D5A11" w:rsidRDefault="004D5A11">
            <w:pPr>
              <w:pStyle w:val="clauseindent"/>
              <w:ind w:left="0"/>
              <w:rPr>
                <w:rFonts w:ascii="Arial" w:hAnsi="Arial" w:cs="Arial"/>
                <w:b/>
                <w:bCs/>
              </w:rPr>
            </w:pPr>
            <w:r>
              <w:rPr>
                <w:rFonts w:ascii="Arial" w:hAnsi="Arial" w:cs="Arial"/>
                <w:b/>
                <w:bCs/>
              </w:rPr>
              <w:t>"Composite Demand Charges"</w:t>
            </w:r>
          </w:p>
          <w:p w14:paraId="1F332BC7" w14:textId="6E116108" w:rsidR="00803DC2" w:rsidRDefault="00803DC2" w:rsidP="00F40C26">
            <w:pPr>
              <w:pStyle w:val="clauseindent"/>
              <w:ind w:left="0"/>
              <w:rPr>
                <w:rFonts w:ascii="Arial" w:hAnsi="Arial" w:cs="Arial"/>
                <w:b/>
                <w:bCs/>
              </w:rPr>
            </w:pPr>
          </w:p>
        </w:tc>
        <w:tc>
          <w:tcPr>
            <w:tcW w:w="6775" w:type="dxa"/>
          </w:tcPr>
          <w:p w14:paraId="0923267F" w14:textId="4B4DA565" w:rsidR="00803DC2" w:rsidRDefault="004D5A11" w:rsidP="00F40C26">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F40C26" w14:paraId="1D2F626B" w14:textId="77777777" w:rsidTr="00C61D2E">
        <w:trPr>
          <w:gridAfter w:val="1"/>
          <w:wAfter w:w="29" w:type="dxa"/>
        </w:trPr>
        <w:tc>
          <w:tcPr>
            <w:tcW w:w="3545" w:type="dxa"/>
          </w:tcPr>
          <w:p w14:paraId="07B0C42D" w14:textId="76A06992" w:rsidR="00F40C26" w:rsidRDefault="00F40C26" w:rsidP="00F40C26">
            <w:pPr>
              <w:pStyle w:val="clauseindent"/>
              <w:ind w:left="0"/>
              <w:rPr>
                <w:rFonts w:ascii="Arial" w:hAnsi="Arial" w:cs="Arial"/>
                <w:b/>
                <w:bCs/>
              </w:rPr>
            </w:pPr>
            <w:r w:rsidRPr="00F40C26">
              <w:rPr>
                <w:rFonts w:ascii="Arial" w:hAnsi="Arial" w:cs="Arial"/>
                <w:b/>
                <w:bCs/>
                <w:szCs w:val="22"/>
              </w:rPr>
              <w:t>“Conditional Progression Milestones”</w:t>
            </w:r>
          </w:p>
        </w:tc>
        <w:tc>
          <w:tcPr>
            <w:tcW w:w="6775" w:type="dxa"/>
          </w:tcPr>
          <w:p w14:paraId="2362B7BC" w14:textId="44903A8D" w:rsidR="00F40C26" w:rsidRDefault="00F40C26" w:rsidP="00F40C26">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4D5A11" w14:paraId="4563F004" w14:textId="77777777" w:rsidTr="00C61D2E">
        <w:trPr>
          <w:gridAfter w:val="1"/>
          <w:wAfter w:w="29" w:type="dxa"/>
        </w:trPr>
        <w:tc>
          <w:tcPr>
            <w:tcW w:w="3545" w:type="dxa"/>
          </w:tcPr>
          <w:p w14:paraId="24E06009" w14:textId="77777777" w:rsidR="004D5A11" w:rsidRDefault="004D5A11">
            <w:pPr>
              <w:pStyle w:val="clauseindent"/>
              <w:ind w:left="0"/>
              <w:rPr>
                <w:rFonts w:ascii="Arial" w:hAnsi="Arial" w:cs="Arial"/>
                <w:b/>
                <w:bCs/>
              </w:rPr>
            </w:pPr>
            <w:r>
              <w:rPr>
                <w:rFonts w:ascii="Arial" w:hAnsi="Arial" w:cs="Arial"/>
                <w:b/>
                <w:bCs/>
              </w:rPr>
              <w:t>"Confidential Information"</w:t>
            </w:r>
          </w:p>
        </w:tc>
        <w:tc>
          <w:tcPr>
            <w:tcW w:w="6775" w:type="dxa"/>
          </w:tcPr>
          <w:p w14:paraId="4ED1101C" w14:textId="77777777" w:rsidR="004D5A11" w:rsidRDefault="004D5A11">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4D5A11" w14:paraId="2800C1AC" w14:textId="77777777" w:rsidTr="00C61D2E">
        <w:trPr>
          <w:gridAfter w:val="1"/>
          <w:wAfter w:w="29" w:type="dxa"/>
        </w:trPr>
        <w:tc>
          <w:tcPr>
            <w:tcW w:w="3545" w:type="dxa"/>
          </w:tcPr>
          <w:p w14:paraId="25FBAE3C" w14:textId="77777777" w:rsidR="004D5A11" w:rsidRDefault="004D5A11">
            <w:pPr>
              <w:rPr>
                <w:rFonts w:ascii="Arial" w:hAnsi="Arial" w:cs="Arial"/>
                <w:b/>
              </w:rPr>
            </w:pPr>
            <w:r>
              <w:rPr>
                <w:rFonts w:ascii="Arial" w:hAnsi="Arial" w:cs="Arial"/>
                <w:b/>
              </w:rPr>
              <w:t>“Connect and Manage Arrangements”</w:t>
            </w:r>
          </w:p>
        </w:tc>
        <w:tc>
          <w:tcPr>
            <w:tcW w:w="6775" w:type="dxa"/>
          </w:tcPr>
          <w:p w14:paraId="4357F309" w14:textId="77777777" w:rsidR="004D5A11" w:rsidRDefault="004D5A11">
            <w:pPr>
              <w:jc w:val="both"/>
              <w:rPr>
                <w:rFonts w:ascii="Arial" w:hAnsi="Arial" w:cs="Arial"/>
                <w:b/>
                <w:i/>
              </w:rPr>
            </w:pPr>
            <w:r>
              <w:rPr>
                <w:rFonts w:ascii="Arial" w:hAnsi="Arial" w:cs="Arial"/>
              </w:rPr>
              <w:t xml:space="preserve">the arrangements whereby pursuant to Standard Condition C26 of the </w:t>
            </w:r>
            <w:r>
              <w:rPr>
                <w:rFonts w:ascii="Arial" w:hAnsi="Arial" w:cs="Arial"/>
                <w:b/>
              </w:rPr>
              <w:t>Transmission Licence</w:t>
            </w:r>
            <w:r>
              <w:rPr>
                <w:rFonts w:ascii="Arial" w:hAnsi="Arial" w:cs="Arial"/>
              </w:rPr>
              <w:t xml:space="preserve"> and Standard Condition D16 of a </w:t>
            </w:r>
            <w:r>
              <w:rPr>
                <w:rFonts w:ascii="Arial" w:hAnsi="Arial" w:cs="Arial"/>
                <w:b/>
              </w:rPr>
              <w:t>Relevant Transmission Licensee’s</w:t>
            </w:r>
            <w:r>
              <w:rPr>
                <w:rFonts w:ascii="Arial" w:hAnsi="Arial" w:cs="Arial"/>
              </w:rPr>
              <w:t xml:space="preserve"> transmission licence connection to and or use of the </w:t>
            </w:r>
            <w:r>
              <w:rPr>
                <w:rFonts w:ascii="Arial" w:hAnsi="Arial" w:cs="Arial"/>
                <w:b/>
              </w:rPr>
              <w:t>National Electricity Transmission System</w:t>
            </w:r>
            <w:r>
              <w:rPr>
                <w:rFonts w:ascii="Arial" w:hAnsi="Arial" w:cs="Arial"/>
              </w:rPr>
              <w:t xml:space="preserve"> is permitted by virtue of a </w:t>
            </w:r>
            <w:r>
              <w:rPr>
                <w:rFonts w:ascii="Arial" w:hAnsi="Arial" w:cs="Arial"/>
                <w:b/>
              </w:rPr>
              <w:t>Connect and Manage Derogation</w:t>
            </w:r>
            <w:r>
              <w:rPr>
                <w:rFonts w:ascii="Arial" w:hAnsi="Arial" w:cs="Arial"/>
              </w:rPr>
              <w:t xml:space="preserve"> on completion of the </w:t>
            </w:r>
            <w:r>
              <w:rPr>
                <w:rFonts w:ascii="Arial" w:hAnsi="Arial" w:cs="Arial"/>
                <w:b/>
              </w:rPr>
              <w:t>Enabling Works</w:t>
            </w:r>
            <w:r>
              <w:rPr>
                <w:rFonts w:ascii="Arial" w:hAnsi="Arial" w:cs="Arial"/>
              </w:rPr>
              <w:t xml:space="preserve"> but prior to completion of the </w:t>
            </w:r>
            <w:r>
              <w:rPr>
                <w:rFonts w:ascii="Arial" w:hAnsi="Arial" w:cs="Arial"/>
                <w:b/>
              </w:rPr>
              <w:t>Wider Transmission Reinforcement Works</w:t>
            </w:r>
            <w:r>
              <w:rPr>
                <w:rFonts w:ascii="Arial" w:hAnsi="Arial" w:cs="Arial"/>
              </w:rPr>
              <w:t>;</w:t>
            </w:r>
            <w:r>
              <w:rPr>
                <w:rFonts w:ascii="Arial" w:hAnsi="Arial" w:cs="Arial"/>
                <w:b/>
              </w:rPr>
              <w:t xml:space="preserve"> </w:t>
            </w:r>
          </w:p>
          <w:p w14:paraId="201385CD" w14:textId="77777777" w:rsidR="004D5A11" w:rsidRDefault="004D5A11">
            <w:pPr>
              <w:rPr>
                <w:rFonts w:ascii="Arial" w:hAnsi="Arial" w:cs="Arial"/>
              </w:rPr>
            </w:pPr>
          </w:p>
        </w:tc>
      </w:tr>
      <w:tr w:rsidR="004D5A11" w14:paraId="16695656" w14:textId="77777777" w:rsidTr="00C61D2E">
        <w:trPr>
          <w:gridAfter w:val="1"/>
          <w:wAfter w:w="29" w:type="dxa"/>
        </w:trPr>
        <w:tc>
          <w:tcPr>
            <w:tcW w:w="3545" w:type="dxa"/>
          </w:tcPr>
          <w:p w14:paraId="40129FCD" w14:textId="77777777" w:rsidR="004D5A11" w:rsidRDefault="004D5A11">
            <w:pPr>
              <w:rPr>
                <w:rFonts w:ascii="Arial" w:hAnsi="Arial" w:cs="Arial"/>
                <w:b/>
              </w:rPr>
            </w:pPr>
            <w:r>
              <w:rPr>
                <w:rFonts w:ascii="Arial" w:hAnsi="Arial" w:cs="Arial"/>
                <w:b/>
              </w:rPr>
              <w:lastRenderedPageBreak/>
              <w:t>“Connect and Manage Derogation”</w:t>
            </w:r>
          </w:p>
        </w:tc>
        <w:tc>
          <w:tcPr>
            <w:tcW w:w="6775" w:type="dxa"/>
          </w:tcPr>
          <w:p w14:paraId="25895DC8" w14:textId="77777777" w:rsidR="004D5A11" w:rsidRDefault="004D5A11">
            <w:pPr>
              <w:jc w:val="both"/>
              <w:rPr>
                <w:rFonts w:ascii="Arial" w:hAnsi="Arial" w:cs="Arial"/>
              </w:rPr>
            </w:pPr>
            <w:r>
              <w:rPr>
                <w:rFonts w:ascii="Arial" w:hAnsi="Arial" w:cs="Arial"/>
              </w:rPr>
              <w:t xml:space="preserve">means the temporary derogation from the </w:t>
            </w:r>
            <w:r>
              <w:rPr>
                <w:rFonts w:ascii="Arial" w:hAnsi="Arial" w:cs="Arial"/>
                <w:b/>
              </w:rPr>
              <w:t>NETS SQSS</w:t>
            </w:r>
            <w:r>
              <w:rPr>
                <w:rFonts w:ascii="Arial" w:hAnsi="Arial" w:cs="Arial"/>
              </w:rPr>
              <w:t xml:space="preserve"> available to </w:t>
            </w:r>
            <w:r>
              <w:rPr>
                <w:rFonts w:ascii="Arial" w:hAnsi="Arial" w:cs="Arial"/>
                <w:b/>
              </w:rPr>
              <w:t xml:space="preserve">The </w:t>
            </w:r>
            <w:proofErr w:type="gramStart"/>
            <w:r>
              <w:rPr>
                <w:rFonts w:ascii="Arial" w:hAnsi="Arial" w:cs="Arial"/>
                <w:b/>
              </w:rPr>
              <w:t>Company</w:t>
            </w:r>
            <w:r>
              <w:rPr>
                <w:rFonts w:ascii="Arial" w:hAnsi="Arial" w:cs="Arial"/>
              </w:rPr>
              <w:t xml:space="preserve">  pursuant</w:t>
            </w:r>
            <w:proofErr w:type="gramEnd"/>
            <w:r>
              <w:rPr>
                <w:rFonts w:ascii="Arial" w:hAnsi="Arial" w:cs="Arial"/>
              </w:rPr>
              <w:t xml:space="preserve"> to Standard Condition C17 of the </w:t>
            </w:r>
            <w:r>
              <w:rPr>
                <w:rFonts w:ascii="Arial" w:hAnsi="Arial" w:cs="Arial"/>
                <w:b/>
              </w:rPr>
              <w:t>Transmission Licence</w:t>
            </w:r>
            <w:r>
              <w:rPr>
                <w:rFonts w:ascii="Arial" w:hAnsi="Arial" w:cs="Arial"/>
              </w:rPr>
              <w:t xml:space="preserve"> and/or a </w:t>
            </w:r>
            <w:r>
              <w:rPr>
                <w:rFonts w:ascii="Arial" w:hAnsi="Arial" w:cs="Arial"/>
                <w:b/>
              </w:rPr>
              <w:t>Relevant Transmission Licensee</w:t>
            </w:r>
            <w:r>
              <w:rPr>
                <w:rFonts w:ascii="Arial" w:hAnsi="Arial" w:cs="Arial"/>
              </w:rPr>
              <w:t xml:space="preserve"> pursuant to Standard Condition D3 of its transmission licence;</w:t>
            </w:r>
          </w:p>
          <w:p w14:paraId="21DF811F" w14:textId="77777777" w:rsidR="004D5A11" w:rsidRDefault="004D5A11">
            <w:pPr>
              <w:jc w:val="both"/>
              <w:rPr>
                <w:rFonts w:ascii="Arial" w:hAnsi="Arial" w:cs="Arial"/>
              </w:rPr>
            </w:pPr>
            <w:r>
              <w:rPr>
                <w:rFonts w:ascii="Arial" w:hAnsi="Arial" w:cs="Arial"/>
              </w:rPr>
              <w:t xml:space="preserve"> </w:t>
            </w:r>
          </w:p>
        </w:tc>
      </w:tr>
      <w:tr w:rsidR="004D5A11" w14:paraId="52462E83" w14:textId="77777777" w:rsidTr="00C61D2E">
        <w:trPr>
          <w:gridAfter w:val="1"/>
          <w:wAfter w:w="29" w:type="dxa"/>
        </w:trPr>
        <w:tc>
          <w:tcPr>
            <w:tcW w:w="3545" w:type="dxa"/>
          </w:tcPr>
          <w:p w14:paraId="6221CD13" w14:textId="77777777" w:rsidR="004D5A11" w:rsidRDefault="004D5A11">
            <w:pPr>
              <w:rPr>
                <w:rFonts w:ascii="Arial" w:hAnsi="Arial" w:cs="Arial"/>
                <w:b/>
              </w:rPr>
            </w:pPr>
            <w:r>
              <w:rPr>
                <w:rFonts w:ascii="Arial" w:hAnsi="Arial" w:cs="Arial"/>
                <w:b/>
              </w:rPr>
              <w:t>“Connect and Manage Derogation Criteria”</w:t>
            </w:r>
          </w:p>
        </w:tc>
        <w:tc>
          <w:tcPr>
            <w:tcW w:w="6775" w:type="dxa"/>
          </w:tcPr>
          <w:p w14:paraId="45C535B5" w14:textId="77777777" w:rsidR="004D5A11" w:rsidRDefault="004D5A11">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13.2.4;</w:t>
            </w:r>
          </w:p>
          <w:p w14:paraId="39AA387F" w14:textId="77777777" w:rsidR="004D5A11" w:rsidRDefault="004D5A11">
            <w:pPr>
              <w:jc w:val="both"/>
              <w:rPr>
                <w:rFonts w:ascii="Arial" w:hAnsi="Arial" w:cs="Arial"/>
              </w:rPr>
            </w:pPr>
            <w:r>
              <w:rPr>
                <w:rFonts w:ascii="Arial" w:hAnsi="Arial" w:cs="Arial"/>
              </w:rPr>
              <w:t xml:space="preserve"> </w:t>
            </w:r>
          </w:p>
        </w:tc>
      </w:tr>
      <w:tr w:rsidR="004D5A11" w14:paraId="431C8258" w14:textId="77777777" w:rsidTr="00C61D2E">
        <w:trPr>
          <w:gridAfter w:val="1"/>
          <w:wAfter w:w="29" w:type="dxa"/>
        </w:trPr>
        <w:tc>
          <w:tcPr>
            <w:tcW w:w="3545" w:type="dxa"/>
          </w:tcPr>
          <w:p w14:paraId="69733147" w14:textId="77777777" w:rsidR="004D5A11" w:rsidRDefault="004D5A11">
            <w:pPr>
              <w:rPr>
                <w:rFonts w:ascii="Arial" w:hAnsi="Arial" w:cs="Arial"/>
                <w:b/>
              </w:rPr>
            </w:pPr>
            <w:r>
              <w:rPr>
                <w:rFonts w:ascii="Arial" w:hAnsi="Arial" w:cs="Arial"/>
                <w:b/>
              </w:rPr>
              <w:t>“Connect and Manage Derogation Report”</w:t>
            </w:r>
          </w:p>
        </w:tc>
        <w:tc>
          <w:tcPr>
            <w:tcW w:w="6775" w:type="dxa"/>
          </w:tcPr>
          <w:p w14:paraId="03365AE5" w14:textId="77777777" w:rsidR="004D5A11" w:rsidRDefault="004D5A11">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Connect and Manage Derogation</w:t>
            </w:r>
            <w:r>
              <w:rPr>
                <w:rFonts w:ascii="Arial" w:hAnsi="Arial" w:cs="Arial"/>
              </w:rPr>
              <w:t>;</w:t>
            </w:r>
          </w:p>
          <w:p w14:paraId="5749BE75" w14:textId="77777777" w:rsidR="004D5A11" w:rsidRDefault="004D5A11">
            <w:pPr>
              <w:jc w:val="both"/>
              <w:rPr>
                <w:rFonts w:ascii="Arial" w:hAnsi="Arial" w:cs="Arial"/>
              </w:rPr>
            </w:pPr>
            <w:r>
              <w:rPr>
                <w:rFonts w:ascii="Arial" w:hAnsi="Arial" w:cs="Arial"/>
              </w:rPr>
              <w:t xml:space="preserve"> </w:t>
            </w:r>
          </w:p>
        </w:tc>
      </w:tr>
      <w:tr w:rsidR="004D5A11" w14:paraId="400901D5" w14:textId="77777777" w:rsidTr="00C61D2E">
        <w:trPr>
          <w:gridAfter w:val="1"/>
          <w:wAfter w:w="29" w:type="dxa"/>
        </w:trPr>
        <w:tc>
          <w:tcPr>
            <w:tcW w:w="3545" w:type="dxa"/>
          </w:tcPr>
          <w:p w14:paraId="37C153C5" w14:textId="77777777" w:rsidR="004D5A11" w:rsidRDefault="004D5A11">
            <w:pPr>
              <w:rPr>
                <w:rFonts w:ascii="Arial" w:hAnsi="Arial" w:cs="Arial"/>
                <w:b/>
              </w:rPr>
            </w:pPr>
            <w:r>
              <w:rPr>
                <w:rFonts w:ascii="Arial" w:hAnsi="Arial" w:cs="Arial"/>
                <w:b/>
              </w:rPr>
              <w:t>“Connect and Manage Implementation Date”</w:t>
            </w:r>
          </w:p>
        </w:tc>
        <w:tc>
          <w:tcPr>
            <w:tcW w:w="6775" w:type="dxa"/>
          </w:tcPr>
          <w:p w14:paraId="0EB77254" w14:textId="77777777" w:rsidR="004D5A11" w:rsidRDefault="004D5A11">
            <w:pPr>
              <w:jc w:val="both"/>
              <w:rPr>
                <w:rFonts w:ascii="Arial" w:hAnsi="Arial" w:cs="Arial"/>
              </w:rPr>
            </w:pPr>
            <w:r>
              <w:rPr>
                <w:rFonts w:ascii="Arial" w:hAnsi="Arial" w:cs="Arial"/>
              </w:rPr>
              <w:t>means the date which the Secretary of State determines shall be the connect and manage implementation date;</w:t>
            </w:r>
          </w:p>
          <w:p w14:paraId="2EA9B81D" w14:textId="77777777" w:rsidR="004D5A11" w:rsidRDefault="004D5A11">
            <w:pPr>
              <w:jc w:val="both"/>
              <w:rPr>
                <w:rFonts w:ascii="Arial" w:hAnsi="Arial" w:cs="Arial"/>
              </w:rPr>
            </w:pPr>
          </w:p>
        </w:tc>
      </w:tr>
      <w:tr w:rsidR="004D5A11" w14:paraId="13427F03" w14:textId="77777777" w:rsidTr="00C61D2E">
        <w:trPr>
          <w:gridAfter w:val="1"/>
          <w:wAfter w:w="29" w:type="dxa"/>
        </w:trPr>
        <w:tc>
          <w:tcPr>
            <w:tcW w:w="3545" w:type="dxa"/>
          </w:tcPr>
          <w:p w14:paraId="3498254A" w14:textId="77777777" w:rsidR="004D5A11" w:rsidRDefault="004D5A11">
            <w:pPr>
              <w:rPr>
                <w:rFonts w:ascii="Arial" w:hAnsi="Arial" w:cs="Arial"/>
                <w:b/>
              </w:rPr>
            </w:pPr>
            <w:r>
              <w:rPr>
                <w:rFonts w:ascii="Arial" w:hAnsi="Arial" w:cs="Arial"/>
                <w:b/>
              </w:rPr>
              <w:t>“Connect and Manage Power Station”</w:t>
            </w:r>
          </w:p>
        </w:tc>
        <w:tc>
          <w:tcPr>
            <w:tcW w:w="6775" w:type="dxa"/>
          </w:tcPr>
          <w:p w14:paraId="4BDB6AB6" w14:textId="77777777" w:rsidR="004D5A11" w:rsidRDefault="004D5A11">
            <w:pPr>
              <w:jc w:val="both"/>
              <w:rPr>
                <w:rFonts w:ascii="Arial" w:hAnsi="Arial" w:cs="Arial"/>
              </w:rPr>
            </w:pPr>
            <w:proofErr w:type="gramStart"/>
            <w:r>
              <w:rPr>
                <w:rFonts w:ascii="Arial" w:hAnsi="Arial" w:cs="Arial"/>
              </w:rPr>
              <w:t>means  a</w:t>
            </w:r>
            <w:proofErr w:type="gramEnd"/>
            <w:r>
              <w:rPr>
                <w:rFonts w:ascii="Arial" w:hAnsi="Arial" w:cs="Arial"/>
              </w:rPr>
              <w:t xml:space="preserve">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4D5A11" w:rsidRDefault="004D5A11">
            <w:pPr>
              <w:jc w:val="both"/>
              <w:rPr>
                <w:rFonts w:ascii="Arial" w:hAnsi="Arial" w:cs="Arial"/>
              </w:rPr>
            </w:pPr>
          </w:p>
        </w:tc>
      </w:tr>
      <w:tr w:rsidR="004D5A11" w14:paraId="367FD5B8" w14:textId="77777777" w:rsidTr="00C61D2E">
        <w:trPr>
          <w:gridAfter w:val="1"/>
          <w:wAfter w:w="29" w:type="dxa"/>
        </w:trPr>
        <w:tc>
          <w:tcPr>
            <w:tcW w:w="3545" w:type="dxa"/>
          </w:tcPr>
          <w:p w14:paraId="790F448B" w14:textId="77777777" w:rsidR="004D5A11" w:rsidRDefault="004D5A11">
            <w:pPr>
              <w:rPr>
                <w:rFonts w:ascii="Arial" w:hAnsi="Arial" w:cs="Arial"/>
                <w:b/>
              </w:rPr>
            </w:pPr>
            <w:r>
              <w:rPr>
                <w:rFonts w:ascii="Arial" w:hAnsi="Arial" w:cs="Arial"/>
                <w:b/>
              </w:rPr>
              <w:t>“Connect and Manage Transition Period”</w:t>
            </w:r>
          </w:p>
        </w:tc>
        <w:tc>
          <w:tcPr>
            <w:tcW w:w="6775" w:type="dxa"/>
          </w:tcPr>
          <w:p w14:paraId="59C57A03" w14:textId="77777777" w:rsidR="004D5A11" w:rsidRDefault="004D5A11">
            <w:pPr>
              <w:jc w:val="both"/>
              <w:rPr>
                <w:rFonts w:ascii="Arial" w:hAnsi="Arial" w:cs="Arial"/>
              </w:rPr>
            </w:pPr>
            <w:r>
              <w:rPr>
                <w:rFonts w:ascii="Arial" w:hAnsi="Arial" w:cs="Arial"/>
              </w:rPr>
              <w:t xml:space="preserve">means the period ending 6 months after the </w:t>
            </w:r>
            <w:r>
              <w:rPr>
                <w:rFonts w:ascii="Arial" w:hAnsi="Arial" w:cs="Arial"/>
                <w:b/>
              </w:rPr>
              <w:t xml:space="preserve">Connect and Manage Implementation </w:t>
            </w:r>
            <w:proofErr w:type="gramStart"/>
            <w:r>
              <w:rPr>
                <w:rFonts w:ascii="Arial" w:hAnsi="Arial" w:cs="Arial"/>
                <w:b/>
              </w:rPr>
              <w:t>Date</w:t>
            </w:r>
            <w:bookmarkStart w:id="33" w:name="_BPDCD_23"/>
            <w:r>
              <w:rPr>
                <w:rFonts w:ascii="Arial" w:hAnsi="Arial" w:cs="Arial"/>
                <w:strike/>
                <w:color w:val="FF0000"/>
              </w:rPr>
              <w:t xml:space="preserve"> </w:t>
            </w:r>
            <w:bookmarkStart w:id="34" w:name="_BPDCI_24"/>
            <w:bookmarkEnd w:id="33"/>
            <w:r>
              <w:rPr>
                <w:rFonts w:ascii="Arial" w:hAnsi="Arial" w:cs="Arial"/>
                <w:color w:val="0000FF"/>
                <w:u w:val="double"/>
              </w:rPr>
              <w:t>;</w:t>
            </w:r>
            <w:proofErr w:type="gramEnd"/>
            <w:r>
              <w:rPr>
                <w:rFonts w:ascii="Arial" w:hAnsi="Arial" w:cs="Arial"/>
                <w:color w:val="0000FF"/>
                <w:u w:val="double"/>
              </w:rPr>
              <w:t xml:space="preserve"> </w:t>
            </w:r>
            <w:bookmarkEnd w:id="34"/>
          </w:p>
          <w:p w14:paraId="07E6A620" w14:textId="77777777" w:rsidR="004D5A11" w:rsidRDefault="004D5A11">
            <w:pPr>
              <w:jc w:val="both"/>
              <w:rPr>
                <w:rFonts w:ascii="Arial" w:hAnsi="Arial" w:cs="Arial"/>
                <w:b/>
                <w:i/>
              </w:rPr>
            </w:pPr>
          </w:p>
        </w:tc>
      </w:tr>
      <w:tr w:rsidR="004D5A11" w14:paraId="7E9E946C" w14:textId="77777777" w:rsidTr="00C61D2E">
        <w:trPr>
          <w:gridAfter w:val="1"/>
          <w:wAfter w:w="29" w:type="dxa"/>
        </w:trPr>
        <w:tc>
          <w:tcPr>
            <w:tcW w:w="3545" w:type="dxa"/>
          </w:tcPr>
          <w:p w14:paraId="6136C13E" w14:textId="77777777" w:rsidR="004D5A11" w:rsidRDefault="004D5A11">
            <w:pPr>
              <w:pStyle w:val="clauseindent"/>
              <w:ind w:left="0"/>
              <w:rPr>
                <w:rFonts w:ascii="Arial" w:hAnsi="Arial" w:cs="Arial"/>
                <w:b/>
                <w:bCs/>
              </w:rPr>
            </w:pPr>
            <w:r>
              <w:rPr>
                <w:rFonts w:ascii="Arial" w:hAnsi="Arial" w:cs="Arial"/>
                <w:b/>
                <w:bCs/>
              </w:rPr>
              <w:t>"Connected Planning Data"</w:t>
            </w:r>
          </w:p>
        </w:tc>
        <w:tc>
          <w:tcPr>
            <w:tcW w:w="6775" w:type="dxa"/>
          </w:tcPr>
          <w:p w14:paraId="0CA059B8" w14:textId="77777777" w:rsidR="004D5A11" w:rsidRDefault="004D5A11">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4D5A11" w14:paraId="65CD4149" w14:textId="77777777" w:rsidTr="00C61D2E">
        <w:trPr>
          <w:gridAfter w:val="1"/>
          <w:wAfter w:w="29" w:type="dxa"/>
        </w:trPr>
        <w:tc>
          <w:tcPr>
            <w:tcW w:w="3545" w:type="dxa"/>
          </w:tcPr>
          <w:p w14:paraId="24B0F65C" w14:textId="77777777" w:rsidR="004D5A11" w:rsidRDefault="004D5A11">
            <w:pPr>
              <w:pStyle w:val="clauseindent"/>
              <w:ind w:left="0"/>
              <w:rPr>
                <w:rFonts w:ascii="Arial" w:hAnsi="Arial" w:cs="Arial"/>
                <w:b/>
                <w:bCs/>
              </w:rPr>
            </w:pPr>
            <w:r>
              <w:rPr>
                <w:rFonts w:ascii="Arial" w:hAnsi="Arial" w:cs="Arial"/>
                <w:b/>
                <w:bCs/>
              </w:rPr>
              <w:t>"Connection"</w:t>
            </w:r>
          </w:p>
        </w:tc>
        <w:tc>
          <w:tcPr>
            <w:tcW w:w="6775" w:type="dxa"/>
          </w:tcPr>
          <w:p w14:paraId="33E7FC77" w14:textId="77777777" w:rsidR="004D5A11" w:rsidRDefault="004D5A11">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4D5A11" w14:paraId="42E973C8" w14:textId="77777777" w:rsidTr="00C61D2E">
        <w:trPr>
          <w:gridAfter w:val="1"/>
          <w:wAfter w:w="29" w:type="dxa"/>
        </w:trPr>
        <w:tc>
          <w:tcPr>
            <w:tcW w:w="3545" w:type="dxa"/>
          </w:tcPr>
          <w:p w14:paraId="0E4E887B" w14:textId="77777777" w:rsidR="004D5A11" w:rsidRDefault="004D5A11">
            <w:pPr>
              <w:pStyle w:val="BodyText"/>
              <w:rPr>
                <w:rFonts w:ascii="Arial" w:hAnsi="Arial" w:cs="Arial"/>
                <w:b/>
                <w:bCs/>
              </w:rPr>
            </w:pPr>
            <w:r>
              <w:rPr>
                <w:rFonts w:ascii="Arial" w:hAnsi="Arial" w:cs="Arial"/>
                <w:b/>
                <w:bCs/>
              </w:rPr>
              <w:t>"Connection Application"</w:t>
            </w:r>
          </w:p>
        </w:tc>
        <w:tc>
          <w:tcPr>
            <w:tcW w:w="6775" w:type="dxa"/>
          </w:tcPr>
          <w:p w14:paraId="75D68CEE" w14:textId="77777777" w:rsidR="004D5A11" w:rsidRDefault="004D5A11">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4D5A11" w14:paraId="3B3723B7" w14:textId="77777777" w:rsidTr="00C61D2E">
        <w:trPr>
          <w:gridAfter w:val="1"/>
          <w:wAfter w:w="29" w:type="dxa"/>
        </w:trPr>
        <w:tc>
          <w:tcPr>
            <w:tcW w:w="3545" w:type="dxa"/>
          </w:tcPr>
          <w:p w14:paraId="110B9A19" w14:textId="77777777" w:rsidR="004D5A11" w:rsidRDefault="004D5A11">
            <w:pPr>
              <w:pStyle w:val="Caption"/>
              <w:rPr>
                <w:rFonts w:ascii="Arial Bold" w:hAnsi="Arial Bold" w:cs="Arial"/>
                <w:b w:val="0"/>
                <w:bCs w:val="0"/>
              </w:rPr>
            </w:pPr>
            <w:r w:rsidRPr="00375170">
              <w:rPr>
                <w:rFonts w:ascii="Arial Bold" w:hAnsi="Arial Bold" w:cs="Arial"/>
                <w:b w:val="0"/>
                <w:bCs w:val="0"/>
              </w:rPr>
              <w:t>“Connection Boundary”</w:t>
            </w:r>
          </w:p>
        </w:tc>
        <w:tc>
          <w:tcPr>
            <w:tcW w:w="6775" w:type="dxa"/>
          </w:tcPr>
          <w:p w14:paraId="05236DC7" w14:textId="77777777" w:rsidR="004D5A11" w:rsidRPr="00990BEB" w:rsidRDefault="004D5A11">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4D5A11" w14:paraId="00566AD6" w14:textId="77777777" w:rsidTr="00C61D2E">
        <w:trPr>
          <w:gridAfter w:val="1"/>
          <w:wAfter w:w="29" w:type="dxa"/>
        </w:trPr>
        <w:tc>
          <w:tcPr>
            <w:tcW w:w="3545" w:type="dxa"/>
          </w:tcPr>
          <w:p w14:paraId="4D61F4B4" w14:textId="77777777" w:rsidR="004D5A11" w:rsidRDefault="004D5A11">
            <w:pPr>
              <w:pStyle w:val="BodyText"/>
              <w:rPr>
                <w:rFonts w:ascii="Arial" w:hAnsi="Arial" w:cs="Arial"/>
                <w:b/>
                <w:bCs/>
              </w:rPr>
            </w:pPr>
            <w:r>
              <w:rPr>
                <w:rFonts w:ascii="Arial" w:hAnsi="Arial" w:cs="Arial"/>
                <w:b/>
                <w:bCs/>
              </w:rPr>
              <w:t>"Connection Charges"</w:t>
            </w:r>
          </w:p>
        </w:tc>
        <w:tc>
          <w:tcPr>
            <w:tcW w:w="6775" w:type="dxa"/>
          </w:tcPr>
          <w:p w14:paraId="41F57355" w14:textId="77777777" w:rsidR="004D5A11" w:rsidRDefault="004D5A11">
            <w:pPr>
              <w:pStyle w:val="BodyText"/>
              <w:jc w:val="both"/>
              <w:rPr>
                <w:rFonts w:ascii="Arial" w:hAnsi="Arial" w:cs="Arial"/>
              </w:rPr>
            </w:pPr>
            <w:r>
              <w:rPr>
                <w:rFonts w:ascii="Arial" w:hAnsi="Arial" w:cs="Arial"/>
              </w:rPr>
              <w:t xml:space="preserve">charges made or levied or to be made or levied for the carrying out (whether before or after the date on which the </w:t>
            </w:r>
            <w:r>
              <w:rPr>
                <w:rFonts w:ascii="Arial" w:hAnsi="Arial" w:cs="Arial"/>
                <w:b/>
              </w:rPr>
              <w:t>Transmission Licence</w:t>
            </w:r>
            <w:r>
              <w:rPr>
                <w:rFonts w:ascii="Arial" w:hAnsi="Arial" w:cs="Arial"/>
              </w:rPr>
              <w:t xml:space="preserve"> comes into force) of works and provision and installation of electrical plant, electric lines and ancillary meters in constructing entry and exit points on the </w:t>
            </w:r>
            <w:r>
              <w:rPr>
                <w:rFonts w:ascii="Arial" w:hAnsi="Arial" w:cs="Arial"/>
                <w:b/>
              </w:rPr>
              <w:t>National Electricity Transmission System</w:t>
            </w:r>
            <w:r>
              <w:rPr>
                <w:rFonts w:ascii="Arial" w:hAnsi="Arial" w:cs="Arial"/>
              </w:rPr>
              <w:t xml:space="preserve">, together with charges in respect of maintenance and repair of such items in so far as not otherwise recoverable as </w:t>
            </w:r>
            <w:r>
              <w:rPr>
                <w:rFonts w:ascii="Arial" w:hAnsi="Arial" w:cs="Arial"/>
                <w:b/>
              </w:rPr>
              <w:t>Use of System Charges</w:t>
            </w:r>
            <w:r>
              <w:rPr>
                <w:rFonts w:ascii="Arial" w:hAnsi="Arial" w:cs="Arial"/>
              </w:rPr>
              <w:t xml:space="preserve">, all as more fully described in the </w:t>
            </w:r>
            <w:r>
              <w:rPr>
                <w:rFonts w:ascii="Arial" w:hAnsi="Arial" w:cs="Arial"/>
                <w:b/>
              </w:rPr>
              <w:t>Transmission Licence</w:t>
            </w:r>
            <w:r>
              <w:rPr>
                <w:rFonts w:ascii="Arial" w:hAnsi="Arial" w:cs="Arial"/>
              </w:rPr>
              <w:t xml:space="preserve">, whether or not such charges are annualised, including all charges provided for in the statement of </w:t>
            </w:r>
            <w:r>
              <w:rPr>
                <w:rFonts w:ascii="Arial" w:hAnsi="Arial" w:cs="Arial"/>
                <w:b/>
              </w:rPr>
              <w:t>Connection Charging</w:t>
            </w:r>
            <w:r>
              <w:rPr>
                <w:rFonts w:ascii="Arial" w:hAnsi="Arial" w:cs="Arial"/>
              </w:rPr>
              <w:t xml:space="preserve"> </w:t>
            </w:r>
            <w:r>
              <w:rPr>
                <w:rFonts w:ascii="Arial" w:hAnsi="Arial" w:cs="Arial"/>
                <w:b/>
              </w:rPr>
              <w:t>Methodology</w:t>
            </w:r>
            <w:r>
              <w:rPr>
                <w:rFonts w:ascii="Arial" w:hAnsi="Arial" w:cs="Arial"/>
              </w:rPr>
              <w:t xml:space="preserve"> (such as </w:t>
            </w:r>
            <w:r>
              <w:rPr>
                <w:rFonts w:ascii="Arial" w:hAnsi="Arial" w:cs="Arial"/>
                <w:b/>
              </w:rPr>
              <w:t>Termination Amounts</w:t>
            </w:r>
            <w:r>
              <w:rPr>
                <w:rFonts w:ascii="Arial" w:hAnsi="Arial" w:cs="Arial"/>
              </w:rPr>
              <w:t xml:space="preserve"> and </w:t>
            </w:r>
            <w:r>
              <w:rPr>
                <w:rFonts w:ascii="Arial" w:hAnsi="Arial" w:cs="Arial"/>
                <w:b/>
              </w:rPr>
              <w:t>One-off</w:t>
            </w:r>
            <w:r>
              <w:rPr>
                <w:rFonts w:ascii="Arial" w:hAnsi="Arial" w:cs="Arial"/>
              </w:rPr>
              <w:t xml:space="preserve"> </w:t>
            </w:r>
            <w:r>
              <w:rPr>
                <w:rFonts w:ascii="Arial" w:hAnsi="Arial" w:cs="Arial"/>
                <w:b/>
              </w:rPr>
              <w:t>Charges</w:t>
            </w:r>
            <w:r>
              <w:rPr>
                <w:rFonts w:ascii="Arial" w:hAnsi="Arial" w:cs="Arial"/>
              </w:rPr>
              <w:t>);</w:t>
            </w:r>
          </w:p>
        </w:tc>
      </w:tr>
      <w:tr w:rsidR="004D5A11" w14:paraId="70E7B20B" w14:textId="77777777" w:rsidTr="00C61D2E">
        <w:trPr>
          <w:gridAfter w:val="1"/>
          <w:wAfter w:w="29" w:type="dxa"/>
        </w:trPr>
        <w:tc>
          <w:tcPr>
            <w:tcW w:w="3545" w:type="dxa"/>
          </w:tcPr>
          <w:p w14:paraId="0E4D36E3" w14:textId="77777777" w:rsidR="004D5A11" w:rsidRDefault="004D5A11">
            <w:pPr>
              <w:pStyle w:val="BodyText"/>
              <w:rPr>
                <w:rFonts w:ascii="Arial" w:hAnsi="Arial" w:cs="Arial"/>
                <w:b/>
                <w:bCs/>
              </w:rPr>
            </w:pPr>
            <w:r>
              <w:rPr>
                <w:rFonts w:ascii="Arial" w:hAnsi="Arial" w:cs="Arial"/>
                <w:b/>
                <w:bCs/>
              </w:rPr>
              <w:t>"Connection Charging Methodology"</w:t>
            </w:r>
          </w:p>
        </w:tc>
        <w:tc>
          <w:tcPr>
            <w:tcW w:w="6775" w:type="dxa"/>
          </w:tcPr>
          <w:p w14:paraId="433F5D36" w14:textId="77777777" w:rsidR="004D5A11" w:rsidRDefault="004D5A11">
            <w:pPr>
              <w:pStyle w:val="BodyText"/>
              <w:jc w:val="both"/>
              <w:rPr>
                <w:rFonts w:ascii="Arial" w:hAnsi="Arial" w:cs="Arial"/>
                <w:i/>
              </w:rPr>
            </w:pPr>
            <w:r>
              <w:rPr>
                <w:rFonts w:ascii="Arial" w:hAnsi="Arial" w:cs="Arial"/>
              </w:rPr>
              <w:t xml:space="preserve">as defined in the </w:t>
            </w:r>
            <w:r>
              <w:rPr>
                <w:rFonts w:ascii="Arial" w:hAnsi="Arial" w:cs="Arial"/>
                <w:b/>
              </w:rPr>
              <w:t>Transmission Licence</w:t>
            </w:r>
            <w:r>
              <w:rPr>
                <w:rFonts w:ascii="Arial" w:hAnsi="Arial" w:cs="Arial"/>
                <w:bCs/>
              </w:rPr>
              <w:t xml:space="preserve"> and set out in Section </w:t>
            </w:r>
            <w:bookmarkStart w:id="35" w:name="_BPDCD_27"/>
            <w:r w:rsidRPr="00DE41AF">
              <w:rPr>
                <w:rFonts w:ascii="Arial" w:hAnsi="Arial" w:cs="Arial"/>
                <w:bCs/>
              </w:rPr>
              <w:t>14</w:t>
            </w:r>
            <w:bookmarkEnd w:id="35"/>
            <w:r>
              <w:rPr>
                <w:rFonts w:ascii="Arial" w:hAnsi="Arial" w:cs="Arial"/>
              </w:rPr>
              <w:t>;</w:t>
            </w:r>
          </w:p>
        </w:tc>
      </w:tr>
      <w:tr w:rsidR="004D5A11" w14:paraId="482C9778" w14:textId="77777777" w:rsidTr="00C61D2E">
        <w:trPr>
          <w:gridAfter w:val="1"/>
          <w:wAfter w:w="29" w:type="dxa"/>
        </w:trPr>
        <w:tc>
          <w:tcPr>
            <w:tcW w:w="3545" w:type="dxa"/>
          </w:tcPr>
          <w:p w14:paraId="03A642B7" w14:textId="77777777" w:rsidR="004D5A11" w:rsidRDefault="004D5A11">
            <w:pPr>
              <w:pStyle w:val="BodyText"/>
              <w:rPr>
                <w:rFonts w:ascii="Arial" w:hAnsi="Arial" w:cs="Arial"/>
                <w:b/>
                <w:bCs/>
              </w:rPr>
            </w:pPr>
            <w:r>
              <w:rPr>
                <w:rFonts w:ascii="Arial" w:hAnsi="Arial" w:cs="Arial"/>
                <w:b/>
                <w:bCs/>
              </w:rPr>
              <w:lastRenderedPageBreak/>
              <w:t>"Connection Conditions" or "CC"</w:t>
            </w:r>
          </w:p>
        </w:tc>
        <w:tc>
          <w:tcPr>
            <w:tcW w:w="6775" w:type="dxa"/>
          </w:tcPr>
          <w:p w14:paraId="1C5A1D8E" w14:textId="77777777" w:rsidR="004D5A11" w:rsidRDefault="004D5A11">
            <w:pPr>
              <w:pStyle w:val="BodyText"/>
              <w:jc w:val="both"/>
              <w:rPr>
                <w:rFonts w:ascii="Arial" w:hAnsi="Arial" w:cs="Arial"/>
                <w:b/>
                <w:i/>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4D5A11" w14:paraId="759D746D" w14:textId="77777777" w:rsidTr="00C61D2E">
        <w:trPr>
          <w:gridAfter w:val="1"/>
          <w:wAfter w:w="29" w:type="dxa"/>
        </w:trPr>
        <w:tc>
          <w:tcPr>
            <w:tcW w:w="3545" w:type="dxa"/>
          </w:tcPr>
          <w:p w14:paraId="71BBA9FC" w14:textId="77777777" w:rsidR="004D5A11" w:rsidRDefault="004D5A11">
            <w:pPr>
              <w:pStyle w:val="BodyText"/>
              <w:rPr>
                <w:rFonts w:ascii="Arial" w:hAnsi="Arial" w:cs="Arial"/>
                <w:b/>
                <w:bCs/>
              </w:rPr>
            </w:pPr>
            <w:r>
              <w:rPr>
                <w:rFonts w:ascii="Arial" w:hAnsi="Arial" w:cs="Arial"/>
                <w:b/>
                <w:bCs/>
              </w:rPr>
              <w:t>"Connection Entry Capacity"</w:t>
            </w:r>
          </w:p>
        </w:tc>
        <w:tc>
          <w:tcPr>
            <w:tcW w:w="6775" w:type="dxa"/>
          </w:tcPr>
          <w:p w14:paraId="47752F1E" w14:textId="77777777" w:rsidR="004D5A11" w:rsidRDefault="004D5A11">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4D5A11" w14:paraId="45CD158E" w14:textId="77777777" w:rsidTr="00C61D2E">
        <w:trPr>
          <w:gridAfter w:val="1"/>
          <w:wAfter w:w="29" w:type="dxa"/>
        </w:trPr>
        <w:tc>
          <w:tcPr>
            <w:tcW w:w="3545" w:type="dxa"/>
          </w:tcPr>
          <w:p w14:paraId="34887455" w14:textId="77777777" w:rsidR="004D5A11" w:rsidRDefault="004D5A11">
            <w:pPr>
              <w:pStyle w:val="BodyText"/>
              <w:rPr>
                <w:rFonts w:ascii="Arial" w:hAnsi="Arial" w:cs="Arial"/>
                <w:b/>
                <w:bCs/>
              </w:rPr>
            </w:pPr>
            <w:r>
              <w:rPr>
                <w:rFonts w:ascii="Arial" w:hAnsi="Arial" w:cs="Arial"/>
                <w:b/>
                <w:bCs/>
              </w:rPr>
              <w:t>"Connection Offer"</w:t>
            </w:r>
          </w:p>
        </w:tc>
        <w:tc>
          <w:tcPr>
            <w:tcW w:w="6775" w:type="dxa"/>
          </w:tcPr>
          <w:p w14:paraId="71E3A8BB" w14:textId="77777777" w:rsidR="004D5A11" w:rsidRDefault="004D5A11">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4D5A11" w14:paraId="5422B223" w14:textId="77777777" w:rsidTr="00C61D2E">
        <w:trPr>
          <w:gridAfter w:val="1"/>
          <w:wAfter w:w="29" w:type="dxa"/>
        </w:trPr>
        <w:tc>
          <w:tcPr>
            <w:tcW w:w="3545" w:type="dxa"/>
          </w:tcPr>
          <w:p w14:paraId="67C0B9BB" w14:textId="77777777" w:rsidR="004D5A11" w:rsidRDefault="004D5A11">
            <w:pPr>
              <w:pStyle w:val="BodyText"/>
              <w:rPr>
                <w:rFonts w:ascii="Arial" w:hAnsi="Arial" w:cs="Arial"/>
                <w:b/>
                <w:bCs/>
              </w:rPr>
            </w:pPr>
            <w:r>
              <w:rPr>
                <w:rFonts w:ascii="Arial" w:hAnsi="Arial" w:cs="Arial"/>
                <w:b/>
                <w:bCs/>
              </w:rPr>
              <w:t>"Connection Site"</w:t>
            </w:r>
          </w:p>
        </w:tc>
        <w:tc>
          <w:tcPr>
            <w:tcW w:w="6775" w:type="dxa"/>
          </w:tcPr>
          <w:p w14:paraId="67A23045" w14:textId="77777777" w:rsidR="004D5A11" w:rsidRDefault="004D5A11">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w:t>
            </w:r>
            <w:proofErr w:type="gramStart"/>
            <w:r>
              <w:rPr>
                <w:rFonts w:ascii="Arial" w:hAnsi="Arial" w:cs="Arial"/>
              </w:rPr>
              <w:t>particular location</w:t>
            </w:r>
            <w:proofErr w:type="gramEnd"/>
            <w:r>
              <w:rPr>
                <w:rFonts w:ascii="Arial" w:hAnsi="Arial" w:cs="Arial"/>
              </w:rPr>
              <w:t xml:space="preserve"> that location shall constitute two (or the appropriate number of) </w:t>
            </w:r>
            <w:r>
              <w:rPr>
                <w:rFonts w:ascii="Arial" w:hAnsi="Arial" w:cs="Arial"/>
                <w:b/>
              </w:rPr>
              <w:t>Connection Sites</w:t>
            </w:r>
            <w:r>
              <w:rPr>
                <w:rFonts w:ascii="Arial" w:hAnsi="Arial" w:cs="Arial"/>
              </w:rPr>
              <w:t>;</w:t>
            </w:r>
          </w:p>
        </w:tc>
      </w:tr>
      <w:tr w:rsidR="004D5A11" w14:paraId="7E57AEC4" w14:textId="77777777" w:rsidTr="00C61D2E">
        <w:trPr>
          <w:gridAfter w:val="1"/>
          <w:wAfter w:w="29" w:type="dxa"/>
        </w:trPr>
        <w:tc>
          <w:tcPr>
            <w:tcW w:w="3545" w:type="dxa"/>
          </w:tcPr>
          <w:p w14:paraId="5218D835" w14:textId="77777777" w:rsidR="004D5A11" w:rsidRDefault="004D5A11">
            <w:pPr>
              <w:pStyle w:val="BodyText"/>
              <w:rPr>
                <w:rFonts w:ascii="Arial" w:hAnsi="Arial" w:cs="Arial"/>
                <w:b/>
                <w:bCs/>
              </w:rPr>
            </w:pPr>
            <w:r>
              <w:rPr>
                <w:rFonts w:ascii="Arial" w:hAnsi="Arial" w:cs="Arial"/>
                <w:b/>
                <w:bCs/>
              </w:rPr>
              <w:t>"Connection Site Demand Capability"</w:t>
            </w:r>
          </w:p>
        </w:tc>
        <w:tc>
          <w:tcPr>
            <w:tcW w:w="6775" w:type="dxa"/>
          </w:tcPr>
          <w:p w14:paraId="1E2B4DE3" w14:textId="77777777" w:rsidR="004D5A11" w:rsidRDefault="004D5A11">
            <w:pPr>
              <w:pStyle w:val="BodyText"/>
              <w:jc w:val="both"/>
              <w:rPr>
                <w:rFonts w:ascii="Arial" w:hAnsi="Arial" w:cs="Arial"/>
              </w:rPr>
            </w:pPr>
            <w:r>
              <w:rPr>
                <w:rFonts w:ascii="Arial" w:hAnsi="Arial" w:cs="Arial"/>
              </w:rPr>
              <w:t xml:space="preserve">the capability of a </w:t>
            </w:r>
            <w:r>
              <w:rPr>
                <w:rFonts w:ascii="Arial" w:hAnsi="Arial" w:cs="Arial"/>
                <w:b/>
              </w:rPr>
              <w:t>Connection Site</w:t>
            </w:r>
            <w:r>
              <w:rPr>
                <w:rFonts w:ascii="Arial" w:hAnsi="Arial" w:cs="Arial"/>
              </w:rPr>
              <w:t xml:space="preserve"> to take power to the maximum level forecast by the </w:t>
            </w:r>
            <w:r>
              <w:rPr>
                <w:rFonts w:ascii="Arial" w:hAnsi="Arial" w:cs="Arial"/>
                <w:b/>
              </w:rPr>
              <w:t>User</w:t>
            </w:r>
            <w:r>
              <w:rPr>
                <w:rFonts w:ascii="Arial" w:hAnsi="Arial" w:cs="Arial"/>
              </w:rPr>
              <w:t xml:space="preserve"> from time to time and forming part of the </w:t>
            </w:r>
            <w:r>
              <w:rPr>
                <w:rFonts w:ascii="Arial" w:hAnsi="Arial" w:cs="Arial"/>
                <w:b/>
              </w:rPr>
              <w:t>Forecast</w:t>
            </w:r>
            <w:r>
              <w:rPr>
                <w:rFonts w:ascii="Arial" w:hAnsi="Arial" w:cs="Arial"/>
              </w:rPr>
              <w:t xml:space="preserve"> </w:t>
            </w:r>
            <w:r>
              <w:rPr>
                <w:rFonts w:ascii="Arial" w:hAnsi="Arial" w:cs="Arial"/>
                <w:b/>
              </w:rPr>
              <w:t>Data</w:t>
            </w:r>
            <w:r>
              <w:rPr>
                <w:rFonts w:ascii="Arial" w:hAnsi="Arial" w:cs="Arial"/>
              </w:rPr>
              <w:t xml:space="preserve"> supplied to </w:t>
            </w:r>
            <w:r>
              <w:rPr>
                <w:rFonts w:ascii="Arial" w:hAnsi="Arial" w:cs="Arial"/>
                <w:b/>
                <w:bCs/>
              </w:rPr>
              <w:t>The Company</w:t>
            </w:r>
            <w:r>
              <w:rPr>
                <w:rFonts w:ascii="Arial" w:hAnsi="Arial" w:cs="Arial"/>
              </w:rPr>
              <w:t xml:space="preserve"> pursuant to the </w:t>
            </w:r>
            <w:r>
              <w:rPr>
                <w:rFonts w:ascii="Arial" w:hAnsi="Arial" w:cs="Arial"/>
                <w:b/>
              </w:rPr>
              <w:t>Grid Code</w:t>
            </w:r>
            <w:r>
              <w:rPr>
                <w:rFonts w:ascii="Arial" w:hAnsi="Arial" w:cs="Arial"/>
              </w:rPr>
              <w:t xml:space="preserve"> together with such margin as </w:t>
            </w:r>
            <w:r>
              <w:rPr>
                <w:rFonts w:ascii="Arial" w:hAnsi="Arial" w:cs="Arial"/>
                <w:b/>
                <w:bCs/>
              </w:rPr>
              <w:t>The Company</w:t>
            </w:r>
            <w:r>
              <w:rPr>
                <w:rFonts w:ascii="Arial" w:hAnsi="Arial" w:cs="Arial"/>
              </w:rPr>
              <w:t xml:space="preserve"> shall in its reasonable opinion consider necessary having regard to </w:t>
            </w:r>
            <w:r>
              <w:rPr>
                <w:rFonts w:ascii="Arial" w:hAnsi="Arial" w:cs="Arial"/>
                <w:b/>
                <w:bCs/>
              </w:rPr>
              <w:t>The Company</w:t>
            </w:r>
            <w:r>
              <w:rPr>
                <w:rFonts w:ascii="Arial" w:hAnsi="Arial" w:cs="Arial"/>
                <w:b/>
              </w:rPr>
              <w:t>’s</w:t>
            </w:r>
            <w:r>
              <w:rPr>
                <w:rFonts w:ascii="Arial" w:hAnsi="Arial" w:cs="Arial"/>
              </w:rPr>
              <w:t xml:space="preserve"> duties under </w:t>
            </w:r>
            <w:r w:rsidR="00E10881">
              <w:rPr>
                <w:rFonts w:ascii="Arial" w:hAnsi="Arial" w:cs="Arial"/>
              </w:rPr>
              <w:t xml:space="preserve">the </w:t>
            </w:r>
            <w:r>
              <w:rPr>
                <w:rFonts w:ascii="Arial" w:hAnsi="Arial" w:cs="Arial"/>
                <w:b/>
              </w:rPr>
              <w:t>Transmission Licence;</w:t>
            </w:r>
          </w:p>
        </w:tc>
      </w:tr>
      <w:tr w:rsidR="004D5A11" w14:paraId="3D3C47F3" w14:textId="77777777" w:rsidTr="00C61D2E">
        <w:trPr>
          <w:gridAfter w:val="1"/>
          <w:wAfter w:w="29" w:type="dxa"/>
        </w:trPr>
        <w:tc>
          <w:tcPr>
            <w:tcW w:w="3545" w:type="dxa"/>
          </w:tcPr>
          <w:p w14:paraId="04D882FA" w14:textId="77777777" w:rsidR="004D5A11" w:rsidRPr="00471AA1" w:rsidRDefault="004D5A11">
            <w:pPr>
              <w:pStyle w:val="Caption"/>
              <w:rPr>
                <w:rFonts w:ascii="Arial" w:hAnsi="Arial" w:cs="Arial"/>
                <w:bCs w:val="0"/>
              </w:rPr>
            </w:pPr>
            <w:r w:rsidRPr="00471AA1">
              <w:rPr>
                <w:rFonts w:ascii="Arial" w:hAnsi="Arial" w:cs="Arial"/>
                <w:bCs w:val="0"/>
              </w:rPr>
              <w:t>"Consents"</w:t>
            </w:r>
          </w:p>
        </w:tc>
        <w:tc>
          <w:tcPr>
            <w:tcW w:w="6775" w:type="dxa"/>
          </w:tcPr>
          <w:p w14:paraId="01256859" w14:textId="77777777" w:rsidR="004D5A11" w:rsidRDefault="004D5A11" w:rsidP="00471AA1">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p>
          <w:p w14:paraId="1320C24D" w14:textId="77777777" w:rsidR="004D5A11" w:rsidRPr="00234ED8" w:rsidRDefault="004D5A11" w:rsidP="00471AA1">
            <w:p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In relation to any </w:t>
            </w:r>
            <w:proofErr w:type="gramStart"/>
            <w:r w:rsidRPr="00234ED8">
              <w:rPr>
                <w:rFonts w:ascii="Arial" w:hAnsi="Arial" w:cs="Arial"/>
              </w:rPr>
              <w:t>Works:-</w:t>
            </w:r>
            <w:proofErr w:type="gramEnd"/>
          </w:p>
          <w:p w14:paraId="6ACABEA4"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4D5A11"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wayleaves, easements, rights over or interests in land or any other consent; or for commencement and carrying on of any activity proposed to be undertaken at or from such Works when </w:t>
            </w:r>
            <w:proofErr w:type="gramStart"/>
            <w:r w:rsidRPr="00234ED8">
              <w:rPr>
                <w:rFonts w:ascii="Arial" w:hAnsi="Arial" w:cs="Arial"/>
              </w:rPr>
              <w:t>completed</w:t>
            </w:r>
            <w:proofErr w:type="gramEnd"/>
          </w:p>
          <w:p w14:paraId="525C6EDB"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for the construction of the Works;</w:t>
            </w:r>
          </w:p>
          <w:p w14:paraId="3F15AA8A" w14:textId="77777777" w:rsidR="004D5A11" w:rsidRPr="00471AA1" w:rsidRDefault="004D5A11" w:rsidP="00471AA1">
            <w:pPr>
              <w:pStyle w:val="Caption"/>
              <w:tabs>
                <w:tab w:val="left" w:pos="2"/>
              </w:tabs>
              <w:ind w:firstLine="2"/>
              <w:jc w:val="both"/>
              <w:rPr>
                <w:rFonts w:ascii="Arial" w:hAnsi="Arial" w:cs="Arial"/>
                <w:b w:val="0"/>
              </w:rPr>
            </w:pPr>
          </w:p>
        </w:tc>
      </w:tr>
      <w:tr w:rsidR="004D5A11" w14:paraId="6D53BFFC" w14:textId="77777777" w:rsidTr="00C61D2E">
        <w:trPr>
          <w:gridAfter w:val="1"/>
          <w:wAfter w:w="29" w:type="dxa"/>
        </w:trPr>
        <w:tc>
          <w:tcPr>
            <w:tcW w:w="3545" w:type="dxa"/>
          </w:tcPr>
          <w:p w14:paraId="4CA10A9F" w14:textId="77777777" w:rsidR="004D5A11" w:rsidRDefault="004D5A11">
            <w:pPr>
              <w:pStyle w:val="BodyText"/>
              <w:rPr>
                <w:rFonts w:ascii="Arial" w:hAnsi="Arial" w:cs="Arial"/>
                <w:b/>
                <w:bCs/>
              </w:rPr>
            </w:pPr>
            <w:r>
              <w:rPr>
                <w:rFonts w:ascii="Arial" w:hAnsi="Arial" w:cs="Arial"/>
                <w:b/>
                <w:bCs/>
              </w:rPr>
              <w:t>"Construction Agreement"</w:t>
            </w:r>
          </w:p>
        </w:tc>
        <w:tc>
          <w:tcPr>
            <w:tcW w:w="6775" w:type="dxa"/>
          </w:tcPr>
          <w:p w14:paraId="59214B54" w14:textId="77777777" w:rsidR="004D5A11" w:rsidRDefault="004D5A11">
            <w:pPr>
              <w:pStyle w:val="BodyText"/>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1.3.2;</w:t>
            </w:r>
          </w:p>
        </w:tc>
      </w:tr>
      <w:tr w:rsidR="004D5A11" w14:paraId="01FD4D65" w14:textId="77777777" w:rsidTr="00C61D2E">
        <w:trPr>
          <w:gridAfter w:val="1"/>
          <w:wAfter w:w="29" w:type="dxa"/>
        </w:trPr>
        <w:tc>
          <w:tcPr>
            <w:tcW w:w="3545" w:type="dxa"/>
          </w:tcPr>
          <w:p w14:paraId="40F92B05" w14:textId="4A639CD3" w:rsidR="004A7A8B" w:rsidRPr="000E6212" w:rsidRDefault="004D5A11" w:rsidP="006554FE">
            <w:pPr>
              <w:pStyle w:val="BodyText"/>
              <w:rPr>
                <w:rFonts w:ascii="Arial" w:hAnsi="Arial" w:cs="Arial"/>
                <w:b/>
                <w:bCs/>
                <w:szCs w:val="22"/>
              </w:rPr>
            </w:pPr>
            <w:r>
              <w:rPr>
                <w:rFonts w:ascii="Arial" w:hAnsi="Arial" w:cs="Arial"/>
                <w:b/>
                <w:bCs/>
              </w:rPr>
              <w:t>"Construction Programme"</w:t>
            </w:r>
          </w:p>
        </w:tc>
        <w:tc>
          <w:tcPr>
            <w:tcW w:w="6775" w:type="dxa"/>
          </w:tcPr>
          <w:p w14:paraId="30011467" w14:textId="0EFBFA6A" w:rsidR="00FE4B08" w:rsidRDefault="004D5A11" w:rsidP="00C6487F">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p w14:paraId="31F43E0D" w14:textId="455A3070" w:rsidR="00FE4B08" w:rsidRDefault="00FE4B08" w:rsidP="006554FE">
            <w:pPr>
              <w:jc w:val="both"/>
              <w:rPr>
                <w:rFonts w:ascii="Arial" w:hAnsi="Arial" w:cs="Arial"/>
                <w:b/>
                <w:i/>
              </w:rPr>
            </w:pPr>
          </w:p>
        </w:tc>
      </w:tr>
      <w:tr w:rsidR="006554FE" w14:paraId="054D2558" w14:textId="77777777" w:rsidTr="00C61D2E">
        <w:trPr>
          <w:gridAfter w:val="1"/>
          <w:wAfter w:w="29" w:type="dxa"/>
        </w:trPr>
        <w:tc>
          <w:tcPr>
            <w:tcW w:w="3545" w:type="dxa"/>
          </w:tcPr>
          <w:p w14:paraId="1C22D4BC" w14:textId="1E5848D4" w:rsidR="006554FE" w:rsidRDefault="006554FE">
            <w:pPr>
              <w:pStyle w:val="BodyText"/>
              <w:rPr>
                <w:rFonts w:ascii="Arial" w:hAnsi="Arial" w:cs="Arial"/>
                <w:b/>
                <w:bCs/>
              </w:rPr>
            </w:pPr>
            <w:r w:rsidRPr="006554FE">
              <w:rPr>
                <w:rFonts w:ascii="Arial" w:hAnsi="Arial" w:cs="Arial"/>
                <w:b/>
                <w:bCs/>
              </w:rPr>
              <w:lastRenderedPageBreak/>
              <w:t>“Construction Progression Milestones”</w:t>
            </w:r>
          </w:p>
        </w:tc>
        <w:tc>
          <w:tcPr>
            <w:tcW w:w="6775" w:type="dxa"/>
          </w:tcPr>
          <w:p w14:paraId="7F47EC9C" w14:textId="4EDE54D2" w:rsidR="006554FE" w:rsidRDefault="006554FE" w:rsidP="006554FE">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4D5A11" w14:paraId="31BED180" w14:textId="77777777" w:rsidTr="00C61D2E">
        <w:trPr>
          <w:gridAfter w:val="1"/>
          <w:wAfter w:w="29" w:type="dxa"/>
        </w:trPr>
        <w:tc>
          <w:tcPr>
            <w:tcW w:w="3545" w:type="dxa"/>
          </w:tcPr>
          <w:p w14:paraId="6D8ED8E8" w14:textId="77777777" w:rsidR="004D5A11" w:rsidRDefault="004D5A11">
            <w:pPr>
              <w:pStyle w:val="BodyText"/>
              <w:rPr>
                <w:rFonts w:ascii="Arial" w:hAnsi="Arial" w:cs="Arial"/>
                <w:b/>
                <w:bCs/>
              </w:rPr>
            </w:pPr>
            <w:r>
              <w:rPr>
                <w:rFonts w:ascii="Arial" w:hAnsi="Arial" w:cs="Arial"/>
                <w:b/>
                <w:bCs/>
              </w:rPr>
              <w:t>"Construction Works"</w:t>
            </w:r>
          </w:p>
        </w:tc>
        <w:tc>
          <w:tcPr>
            <w:tcW w:w="6775" w:type="dxa"/>
          </w:tcPr>
          <w:p w14:paraId="1C24257C" w14:textId="77777777" w:rsidR="004D5A11" w:rsidRDefault="004D5A11">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0ADCC1B" w14:textId="77777777" w:rsidTr="00C61D2E">
        <w:trPr>
          <w:gridAfter w:val="1"/>
          <w:wAfter w:w="29" w:type="dxa"/>
        </w:trPr>
        <w:tc>
          <w:tcPr>
            <w:tcW w:w="3545" w:type="dxa"/>
          </w:tcPr>
          <w:p w14:paraId="0077F1F9" w14:textId="77777777" w:rsidR="004D5A11" w:rsidRDefault="004D5A11">
            <w:pPr>
              <w:pStyle w:val="BodyText"/>
              <w:rPr>
                <w:rFonts w:ascii="Arial" w:hAnsi="Arial" w:cs="Arial"/>
                <w:b/>
                <w:bCs/>
              </w:rPr>
            </w:pPr>
            <w:r>
              <w:rPr>
                <w:rFonts w:ascii="Arial" w:hAnsi="Arial" w:cs="Arial"/>
                <w:b/>
                <w:bCs/>
              </w:rPr>
              <w:t>“Consumer Representative”</w:t>
            </w:r>
          </w:p>
        </w:tc>
        <w:tc>
          <w:tcPr>
            <w:tcW w:w="6775" w:type="dxa"/>
          </w:tcPr>
          <w:p w14:paraId="148A821A" w14:textId="77777777" w:rsidR="004D5A11" w:rsidRDefault="004D5A11">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w:t>
            </w:r>
            <w:proofErr w:type="gramStart"/>
            <w:r>
              <w:rPr>
                <w:rFonts w:ascii="Arial" w:hAnsi="Arial" w:cs="Arial"/>
              </w:rPr>
              <w:t>successor  body</w:t>
            </w:r>
            <w:proofErr w:type="gramEnd"/>
            <w:r>
              <w:rPr>
                <w:rFonts w:ascii="Arial" w:hAnsi="Arial" w:cs="Arial"/>
              </w:rPr>
              <w:t>) representing all categories of customers, appointed in accordance with Paragraph 8.4.2(b)</w:t>
            </w:r>
          </w:p>
        </w:tc>
      </w:tr>
      <w:tr w:rsidR="004D5A11" w14:paraId="21F6B5F0" w14:textId="77777777" w:rsidTr="00C61D2E">
        <w:trPr>
          <w:gridAfter w:val="1"/>
          <w:wAfter w:w="29" w:type="dxa"/>
        </w:trPr>
        <w:tc>
          <w:tcPr>
            <w:tcW w:w="3545" w:type="dxa"/>
          </w:tcPr>
          <w:p w14:paraId="467BF0AD" w14:textId="77777777" w:rsidR="004D5A11" w:rsidRDefault="004D5A11">
            <w:pPr>
              <w:pStyle w:val="BodyText"/>
              <w:rPr>
                <w:rFonts w:ascii="Arial" w:hAnsi="Arial" w:cs="Arial"/>
                <w:b/>
                <w:bCs/>
              </w:rPr>
            </w:pPr>
            <w:r>
              <w:rPr>
                <w:rFonts w:ascii="Arial" w:hAnsi="Arial" w:cs="Arial"/>
                <w:b/>
                <w:bCs/>
              </w:rPr>
              <w:t>“Consumption”</w:t>
            </w:r>
          </w:p>
        </w:tc>
        <w:tc>
          <w:tcPr>
            <w:tcW w:w="6775" w:type="dxa"/>
          </w:tcPr>
          <w:p w14:paraId="1BCCFC45"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4D5A11" w14:paraId="24130947" w14:textId="77777777" w:rsidTr="00C61D2E">
        <w:trPr>
          <w:gridAfter w:val="1"/>
          <w:wAfter w:w="29" w:type="dxa"/>
        </w:trPr>
        <w:tc>
          <w:tcPr>
            <w:tcW w:w="3545" w:type="dxa"/>
          </w:tcPr>
          <w:p w14:paraId="10AE8DFC" w14:textId="77777777" w:rsidR="004D5A11" w:rsidRDefault="004D5A11">
            <w:pPr>
              <w:pStyle w:val="BodyText"/>
              <w:rPr>
                <w:rFonts w:ascii="Arial" w:hAnsi="Arial" w:cs="Arial"/>
                <w:b/>
                <w:bCs/>
              </w:rPr>
            </w:pPr>
            <w:r>
              <w:rPr>
                <w:rFonts w:ascii="Arial" w:hAnsi="Arial" w:cs="Arial"/>
                <w:b/>
                <w:bCs/>
              </w:rPr>
              <w:t>"Control Telephony"</w:t>
            </w:r>
          </w:p>
        </w:tc>
        <w:tc>
          <w:tcPr>
            <w:tcW w:w="6775" w:type="dxa"/>
          </w:tcPr>
          <w:p w14:paraId="1389AF34"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4662C8A" w14:textId="77777777" w:rsidTr="00C61D2E">
        <w:trPr>
          <w:gridAfter w:val="1"/>
          <w:wAfter w:w="29" w:type="dxa"/>
        </w:trPr>
        <w:tc>
          <w:tcPr>
            <w:tcW w:w="3545" w:type="dxa"/>
          </w:tcPr>
          <w:p w14:paraId="0957A2CB" w14:textId="77777777" w:rsidR="004D5A11" w:rsidRDefault="004D5A11">
            <w:pPr>
              <w:pStyle w:val="BodyText"/>
              <w:rPr>
                <w:rFonts w:ascii="Arial" w:hAnsi="Arial" w:cs="Arial"/>
                <w:b/>
                <w:bCs/>
              </w:rPr>
            </w:pPr>
            <w:r>
              <w:rPr>
                <w:rFonts w:ascii="Arial" w:hAnsi="Arial" w:cs="Arial"/>
                <w:b/>
                <w:bCs/>
              </w:rPr>
              <w:t>"Contract Test"</w:t>
            </w:r>
          </w:p>
        </w:tc>
        <w:tc>
          <w:tcPr>
            <w:tcW w:w="6775" w:type="dxa"/>
          </w:tcPr>
          <w:p w14:paraId="020CE97E" w14:textId="77777777" w:rsidR="004D5A11" w:rsidRDefault="004D5A11">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4D5A11" w14:paraId="3453820B" w14:textId="77777777" w:rsidTr="00C61D2E">
        <w:trPr>
          <w:gridAfter w:val="1"/>
          <w:wAfter w:w="29" w:type="dxa"/>
        </w:trPr>
        <w:tc>
          <w:tcPr>
            <w:tcW w:w="3545" w:type="dxa"/>
          </w:tcPr>
          <w:p w14:paraId="1EC77298" w14:textId="77777777" w:rsidR="004D5A11" w:rsidRDefault="004D5A11">
            <w:pPr>
              <w:pStyle w:val="BodyText"/>
              <w:rPr>
                <w:rFonts w:ascii="Arial" w:hAnsi="Arial" w:cs="Arial"/>
                <w:b/>
                <w:bCs/>
              </w:rPr>
            </w:pPr>
            <w:r>
              <w:rPr>
                <w:rFonts w:ascii="Arial" w:hAnsi="Arial" w:cs="Arial"/>
                <w:b/>
                <w:bCs/>
              </w:rPr>
              <w:t>"Contract Start Days"</w:t>
            </w:r>
          </w:p>
        </w:tc>
        <w:tc>
          <w:tcPr>
            <w:tcW w:w="6775" w:type="dxa"/>
          </w:tcPr>
          <w:p w14:paraId="6483EE22" w14:textId="77777777" w:rsidR="004D5A11" w:rsidRDefault="004D5A11">
            <w:pPr>
              <w:pStyle w:val="BodyText"/>
              <w:jc w:val="both"/>
              <w:rPr>
                <w:rFonts w:ascii="Arial" w:hAnsi="Arial" w:cs="Arial"/>
              </w:rPr>
            </w:pPr>
            <w:r>
              <w:rPr>
                <w:rFonts w:ascii="Arial" w:hAnsi="Arial" w:cs="Arial"/>
              </w:rPr>
              <w:t>as defined in Paragraph 3.3 of Schedule 3, Part I;</w:t>
            </w:r>
          </w:p>
        </w:tc>
      </w:tr>
      <w:tr w:rsidR="004D5A11" w14:paraId="236FA284" w14:textId="77777777" w:rsidTr="00C61D2E">
        <w:trPr>
          <w:gridAfter w:val="1"/>
          <w:wAfter w:w="29" w:type="dxa"/>
        </w:trPr>
        <w:tc>
          <w:tcPr>
            <w:tcW w:w="3545" w:type="dxa"/>
          </w:tcPr>
          <w:p w14:paraId="02B0A4DC" w14:textId="77777777" w:rsidR="004D5A11" w:rsidRDefault="004D5A11">
            <w:pPr>
              <w:pStyle w:val="BodyText"/>
              <w:rPr>
                <w:rFonts w:ascii="Arial" w:hAnsi="Arial" w:cs="Arial"/>
                <w:b/>
                <w:bCs/>
              </w:rPr>
            </w:pPr>
            <w:r>
              <w:rPr>
                <w:rFonts w:ascii="Arial" w:hAnsi="Arial" w:cs="Arial"/>
                <w:b/>
                <w:bCs/>
              </w:rPr>
              <w:t>"Core Industry Documents"</w:t>
            </w:r>
          </w:p>
        </w:tc>
        <w:tc>
          <w:tcPr>
            <w:tcW w:w="6775" w:type="dxa"/>
          </w:tcPr>
          <w:p w14:paraId="4DB13CA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577CF6C0" w14:textId="77777777" w:rsidTr="00C61D2E">
        <w:trPr>
          <w:gridAfter w:val="1"/>
          <w:wAfter w:w="29" w:type="dxa"/>
        </w:trPr>
        <w:tc>
          <w:tcPr>
            <w:tcW w:w="3545" w:type="dxa"/>
          </w:tcPr>
          <w:p w14:paraId="0CBA6B03" w14:textId="77777777" w:rsidR="004D5A11" w:rsidRDefault="004D5A11">
            <w:pPr>
              <w:pStyle w:val="BodyText"/>
              <w:rPr>
                <w:rFonts w:ascii="Arial" w:hAnsi="Arial" w:cs="Arial"/>
                <w:b/>
                <w:bCs/>
              </w:rPr>
            </w:pPr>
            <w:r>
              <w:rPr>
                <w:rFonts w:ascii="Arial" w:hAnsi="Arial" w:cs="Arial"/>
                <w:b/>
                <w:bCs/>
              </w:rPr>
              <w:t>"Core Industry Document Owner"</w:t>
            </w:r>
          </w:p>
        </w:tc>
        <w:tc>
          <w:tcPr>
            <w:tcW w:w="6775" w:type="dxa"/>
          </w:tcPr>
          <w:p w14:paraId="66A80963" w14:textId="77777777" w:rsidR="004D5A11" w:rsidRDefault="004D5A11">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w:t>
            </w:r>
            <w:proofErr w:type="spellStart"/>
            <w:r>
              <w:rPr>
                <w:rFonts w:ascii="Arial" w:hAnsi="Arial" w:cs="Arial"/>
              </w:rPr>
              <w:t>ies</w:t>
            </w:r>
            <w:proofErr w:type="spellEnd"/>
            <w:r>
              <w:rPr>
                <w:rFonts w:ascii="Arial" w:hAnsi="Arial" w:cs="Arial"/>
              </w:rPr>
              <w:t>) or entity(</w:t>
            </w:r>
            <w:proofErr w:type="spellStart"/>
            <w:r>
              <w:rPr>
                <w:rFonts w:ascii="Arial" w:hAnsi="Arial" w:cs="Arial"/>
              </w:rPr>
              <w:t>ies</w:t>
            </w:r>
            <w:proofErr w:type="spellEnd"/>
            <w:r>
              <w:rPr>
                <w:rFonts w:ascii="Arial" w:hAnsi="Arial" w:cs="Arial"/>
              </w:rPr>
              <w:t>) responsible for the management and operation of procedures for making changes to such document;</w:t>
            </w:r>
          </w:p>
        </w:tc>
      </w:tr>
      <w:tr w:rsidR="004D5A11" w14:paraId="1861E453" w14:textId="77777777" w:rsidTr="00C61D2E">
        <w:trPr>
          <w:gridAfter w:val="1"/>
          <w:wAfter w:w="29" w:type="dxa"/>
        </w:trPr>
        <w:tc>
          <w:tcPr>
            <w:tcW w:w="3545" w:type="dxa"/>
          </w:tcPr>
          <w:p w14:paraId="70131125" w14:textId="77777777" w:rsidR="004D5A11" w:rsidRDefault="004D5A11">
            <w:pPr>
              <w:pStyle w:val="BodyText"/>
              <w:rPr>
                <w:rFonts w:ascii="Arial" w:hAnsi="Arial" w:cs="Arial"/>
                <w:b/>
                <w:bCs/>
              </w:rPr>
            </w:pPr>
            <w:r>
              <w:rPr>
                <w:rFonts w:ascii="Arial" w:hAnsi="Arial" w:cs="Arial"/>
                <w:b/>
                <w:bCs/>
              </w:rPr>
              <w:t>"Corporate Functions Person"</w:t>
            </w:r>
          </w:p>
        </w:tc>
        <w:tc>
          <w:tcPr>
            <w:tcW w:w="6775" w:type="dxa"/>
          </w:tcPr>
          <w:p w14:paraId="268599C6" w14:textId="77777777" w:rsidR="004D5A11" w:rsidRDefault="004D5A11">
            <w:pPr>
              <w:pStyle w:val="BodyText"/>
              <w:ind w:left="460" w:hanging="460"/>
              <w:jc w:val="both"/>
              <w:rPr>
                <w:rFonts w:ascii="Arial" w:hAnsi="Arial" w:cs="Arial"/>
              </w:rPr>
            </w:pPr>
            <w:r>
              <w:rPr>
                <w:rFonts w:ascii="Arial" w:hAnsi="Arial" w:cs="Arial"/>
              </w:rPr>
              <w:t>any person who is:</w:t>
            </w:r>
          </w:p>
          <w:p w14:paraId="6E6918F8" w14:textId="77777777" w:rsidR="004D5A11" w:rsidRDefault="004D5A11">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4D5A11" w:rsidRDefault="004D5A11">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1A7F1553" w14:textId="77777777" w:rsidR="004D5A11" w:rsidRDefault="004D5A11">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Main Business</w:t>
            </w:r>
            <w:r>
              <w:rPr>
                <w:rFonts w:ascii="Arial" w:hAnsi="Arial" w:cs="Arial"/>
              </w:rPr>
              <w:t>;</w:t>
            </w:r>
          </w:p>
        </w:tc>
      </w:tr>
      <w:tr w:rsidR="004D5A11" w14:paraId="417F6084" w14:textId="77777777" w:rsidTr="00C61D2E">
        <w:trPr>
          <w:gridAfter w:val="1"/>
          <w:wAfter w:w="29" w:type="dxa"/>
        </w:trPr>
        <w:tc>
          <w:tcPr>
            <w:tcW w:w="3545" w:type="dxa"/>
          </w:tcPr>
          <w:p w14:paraId="7E810F74" w14:textId="77777777" w:rsidR="004D5A11" w:rsidRDefault="004D5A11">
            <w:pPr>
              <w:pStyle w:val="BodyText"/>
              <w:rPr>
                <w:rFonts w:ascii="Arial" w:hAnsi="Arial" w:cs="Arial"/>
                <w:b/>
                <w:bCs/>
              </w:rPr>
            </w:pPr>
            <w:r>
              <w:rPr>
                <w:rFonts w:ascii="Arial" w:hAnsi="Arial" w:cs="Arial"/>
                <w:b/>
                <w:bCs/>
              </w:rPr>
              <w:t xml:space="preserve"> "Cost Statement"</w:t>
            </w:r>
          </w:p>
        </w:tc>
        <w:tc>
          <w:tcPr>
            <w:tcW w:w="6775" w:type="dxa"/>
          </w:tcPr>
          <w:p w14:paraId="383AC409" w14:textId="77777777" w:rsidR="004D5A11" w:rsidRDefault="004D5A11">
            <w:pPr>
              <w:pStyle w:val="BodyText"/>
              <w:jc w:val="both"/>
              <w:rPr>
                <w:rFonts w:ascii="Arial" w:hAnsi="Arial" w:cs="Arial"/>
              </w:rPr>
            </w:pPr>
            <w:r>
              <w:rPr>
                <w:rFonts w:ascii="Arial" w:hAnsi="Arial" w:cs="Arial"/>
              </w:rPr>
              <w:t>as defined in Paragraph 2.14.3;</w:t>
            </w:r>
          </w:p>
        </w:tc>
      </w:tr>
      <w:tr w:rsidR="004D5A11" w14:paraId="50108D4E" w14:textId="77777777" w:rsidTr="00C61D2E">
        <w:trPr>
          <w:gridAfter w:val="1"/>
          <w:wAfter w:w="29" w:type="dxa"/>
        </w:trPr>
        <w:tc>
          <w:tcPr>
            <w:tcW w:w="3545" w:type="dxa"/>
          </w:tcPr>
          <w:p w14:paraId="4EA67A39" w14:textId="77777777" w:rsidR="004D5A11" w:rsidRDefault="004D5A11">
            <w:pPr>
              <w:pStyle w:val="BodyText"/>
              <w:rPr>
                <w:rFonts w:ascii="Arial" w:hAnsi="Arial" w:cs="Arial"/>
                <w:b/>
                <w:bCs/>
              </w:rPr>
            </w:pPr>
            <w:r>
              <w:rPr>
                <w:rFonts w:ascii="Arial" w:hAnsi="Arial" w:cs="Arial"/>
                <w:b/>
                <w:bCs/>
              </w:rPr>
              <w:t>"Credit Assessment Score"</w:t>
            </w:r>
          </w:p>
        </w:tc>
        <w:tc>
          <w:tcPr>
            <w:tcW w:w="6775" w:type="dxa"/>
          </w:tcPr>
          <w:p w14:paraId="63ABC77A" w14:textId="77777777" w:rsidR="004D5A11" w:rsidRDefault="004D5A11">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4D5A11" w14:paraId="2774CC64" w14:textId="77777777" w:rsidTr="00C61D2E">
        <w:trPr>
          <w:gridAfter w:val="1"/>
          <w:wAfter w:w="29" w:type="dxa"/>
        </w:trPr>
        <w:tc>
          <w:tcPr>
            <w:tcW w:w="3545" w:type="dxa"/>
          </w:tcPr>
          <w:p w14:paraId="2609B816" w14:textId="77777777" w:rsidR="004D5A11" w:rsidRDefault="004D5A11">
            <w:pPr>
              <w:pStyle w:val="BodyText"/>
              <w:rPr>
                <w:rFonts w:ascii="Arial" w:hAnsi="Arial" w:cs="Arial"/>
                <w:b/>
                <w:bCs/>
              </w:rPr>
            </w:pPr>
            <w:r>
              <w:rPr>
                <w:rFonts w:ascii="Arial" w:hAnsi="Arial" w:cs="Arial"/>
                <w:b/>
                <w:bCs/>
              </w:rPr>
              <w:t>"Credit Assessment Sum"</w:t>
            </w:r>
          </w:p>
        </w:tc>
        <w:tc>
          <w:tcPr>
            <w:tcW w:w="6775" w:type="dxa"/>
          </w:tcPr>
          <w:p w14:paraId="5DE7FA29" w14:textId="77777777" w:rsidR="004D5A11" w:rsidRDefault="004D5A11">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36" w:name="_BPDCD_29"/>
            <w:r w:rsidRPr="00842A97">
              <w:rPr>
                <w:rFonts w:ascii="Arial Bold" w:hAnsi="Arial Bold" w:cs="Arial"/>
                <w:b/>
                <w:bCs/>
              </w:rPr>
              <w:t>The Company</w:t>
            </w:r>
            <w:r w:rsidRPr="00842A97">
              <w:rPr>
                <w:rFonts w:ascii="Arial" w:hAnsi="Arial" w:cs="Arial"/>
              </w:rPr>
              <w:t xml:space="preserve"> </w:t>
            </w:r>
            <w:bookmarkEnd w:id="36"/>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4D5A11" w14:paraId="7A320382" w14:textId="77777777" w:rsidTr="00C61D2E">
        <w:trPr>
          <w:gridAfter w:val="1"/>
          <w:wAfter w:w="29" w:type="dxa"/>
        </w:trPr>
        <w:tc>
          <w:tcPr>
            <w:tcW w:w="3545" w:type="dxa"/>
          </w:tcPr>
          <w:p w14:paraId="46D1D578" w14:textId="77777777" w:rsidR="004D5A11" w:rsidRDefault="004D5A11">
            <w:pPr>
              <w:pStyle w:val="BodyText"/>
              <w:rPr>
                <w:rFonts w:ascii="Arial" w:hAnsi="Arial" w:cs="Arial"/>
                <w:b/>
                <w:bCs/>
              </w:rPr>
            </w:pPr>
            <w:r>
              <w:rPr>
                <w:rFonts w:ascii="Arial" w:hAnsi="Arial" w:cs="Arial"/>
                <w:b/>
                <w:bCs/>
              </w:rPr>
              <w:t>"Credit Rating"</w:t>
            </w:r>
          </w:p>
        </w:tc>
        <w:tc>
          <w:tcPr>
            <w:tcW w:w="6775" w:type="dxa"/>
          </w:tcPr>
          <w:p w14:paraId="7AF73ED2" w14:textId="77777777" w:rsidR="004D5A11" w:rsidRDefault="004D5A11">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4D5A11" w14:paraId="2B5C5560" w14:textId="77777777" w:rsidTr="00C61D2E">
        <w:trPr>
          <w:gridAfter w:val="1"/>
          <w:wAfter w:w="29" w:type="dxa"/>
        </w:trPr>
        <w:tc>
          <w:tcPr>
            <w:tcW w:w="3545" w:type="dxa"/>
          </w:tcPr>
          <w:p w14:paraId="6BBD90EE" w14:textId="77777777" w:rsidR="004D5A11" w:rsidRDefault="004D5A11">
            <w:pPr>
              <w:pStyle w:val="BodyText"/>
              <w:rPr>
                <w:rFonts w:ascii="Arial" w:hAnsi="Arial" w:cs="Arial"/>
                <w:b/>
                <w:bCs/>
              </w:rPr>
            </w:pPr>
            <w:r>
              <w:rPr>
                <w:rFonts w:ascii="Arial" w:hAnsi="Arial" w:cs="Arial"/>
                <w:b/>
                <w:bCs/>
              </w:rPr>
              <w:lastRenderedPageBreak/>
              <w:t>"CUSC"</w:t>
            </w:r>
          </w:p>
        </w:tc>
        <w:tc>
          <w:tcPr>
            <w:tcW w:w="6775" w:type="dxa"/>
          </w:tcPr>
          <w:p w14:paraId="626DDA4B" w14:textId="77777777" w:rsidR="004D5A11" w:rsidRDefault="004D5A11">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4D5A11" w14:paraId="2A193A49" w14:textId="77777777" w:rsidTr="00C61D2E">
        <w:trPr>
          <w:gridAfter w:val="1"/>
          <w:wAfter w:w="29" w:type="dxa"/>
        </w:trPr>
        <w:tc>
          <w:tcPr>
            <w:tcW w:w="3545" w:type="dxa"/>
          </w:tcPr>
          <w:p w14:paraId="10440D75" w14:textId="77777777" w:rsidR="004D5A11" w:rsidRDefault="004D5A11">
            <w:pPr>
              <w:pStyle w:val="BodyText"/>
              <w:rPr>
                <w:rFonts w:ascii="Arial" w:hAnsi="Arial" w:cs="Arial"/>
                <w:b/>
                <w:bCs/>
              </w:rPr>
            </w:pPr>
            <w:r>
              <w:rPr>
                <w:rFonts w:ascii="Arial" w:hAnsi="Arial" w:cs="Arial"/>
                <w:b/>
                <w:bCs/>
              </w:rPr>
              <w:t>"CUSC Framework Agreement"</w:t>
            </w:r>
          </w:p>
        </w:tc>
        <w:tc>
          <w:tcPr>
            <w:tcW w:w="6775" w:type="dxa"/>
          </w:tcPr>
          <w:p w14:paraId="1DC50338" w14:textId="77777777" w:rsidR="004D5A11" w:rsidRDefault="004D5A11">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3CF124BA" w14:textId="77777777" w:rsidTr="00C61D2E">
        <w:trPr>
          <w:gridAfter w:val="1"/>
          <w:wAfter w:w="29" w:type="dxa"/>
        </w:trPr>
        <w:tc>
          <w:tcPr>
            <w:tcW w:w="3545" w:type="dxa"/>
          </w:tcPr>
          <w:p w14:paraId="24DDCC2D" w14:textId="77777777" w:rsidR="004D5A11" w:rsidRDefault="004D5A11">
            <w:pPr>
              <w:pStyle w:val="BodyText"/>
              <w:rPr>
                <w:rFonts w:ascii="Arial" w:hAnsi="Arial" w:cs="Arial"/>
                <w:b/>
                <w:bCs/>
              </w:rPr>
            </w:pPr>
            <w:r>
              <w:rPr>
                <w:rFonts w:ascii="Arial" w:hAnsi="Arial" w:cs="Arial"/>
                <w:b/>
                <w:bCs/>
              </w:rPr>
              <w:t>"CUSC Implementation Date"</w:t>
            </w:r>
          </w:p>
        </w:tc>
        <w:tc>
          <w:tcPr>
            <w:tcW w:w="6775" w:type="dxa"/>
          </w:tcPr>
          <w:p w14:paraId="6BEEA307" w14:textId="77777777" w:rsidR="004D5A11" w:rsidRDefault="004D5A11">
            <w:pPr>
              <w:pStyle w:val="BodyText"/>
              <w:jc w:val="both"/>
              <w:rPr>
                <w:rFonts w:ascii="Arial" w:hAnsi="Arial" w:cs="Arial"/>
                <w:b/>
                <w:i/>
              </w:rPr>
            </w:pPr>
            <w:r>
              <w:rPr>
                <w:rFonts w:ascii="Arial" w:hAnsi="Arial" w:cs="Arial"/>
              </w:rPr>
              <w:t xml:space="preserve"> 00.01 on the 18 September 2001;</w:t>
            </w:r>
          </w:p>
        </w:tc>
      </w:tr>
      <w:tr w:rsidR="004D5A11" w14:paraId="671A7C46" w14:textId="77777777" w:rsidTr="00C61D2E">
        <w:trPr>
          <w:gridAfter w:val="1"/>
          <w:wAfter w:w="29" w:type="dxa"/>
        </w:trPr>
        <w:tc>
          <w:tcPr>
            <w:tcW w:w="3545" w:type="dxa"/>
          </w:tcPr>
          <w:p w14:paraId="0A1ABDAE"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6775" w:type="dxa"/>
          </w:tcPr>
          <w:p w14:paraId="3EEB61FA" w14:textId="77777777" w:rsidR="004D5A11" w:rsidRPr="00A036D5" w:rsidRDefault="004D5A11" w:rsidP="00A63071">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4D5A11" w14:paraId="498058EF" w14:textId="77777777" w:rsidTr="00C61D2E">
        <w:trPr>
          <w:gridAfter w:val="1"/>
          <w:wAfter w:w="29" w:type="dxa"/>
        </w:trPr>
        <w:tc>
          <w:tcPr>
            <w:tcW w:w="3545" w:type="dxa"/>
          </w:tcPr>
          <w:p w14:paraId="7E1E7C11"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6775" w:type="dxa"/>
          </w:tcPr>
          <w:p w14:paraId="728A94EE" w14:textId="77777777" w:rsidR="004D5A11" w:rsidRPr="00A036D5" w:rsidRDefault="004D5A11" w:rsidP="00A63071">
            <w:pPr>
              <w:pStyle w:val="clauseindent"/>
              <w:ind w:left="0"/>
              <w:jc w:val="both"/>
              <w:rPr>
                <w:rFonts w:ascii="Arial" w:hAnsi="Arial" w:cs="Arial"/>
              </w:rPr>
            </w:pPr>
            <w:r w:rsidRPr="00A036D5">
              <w:rPr>
                <w:rFonts w:ascii="Arial" w:hAnsi="Arial" w:cs="Arial"/>
              </w:rPr>
              <w:t>a report prepared pursuant to Paragraph 8.29;</w:t>
            </w:r>
          </w:p>
        </w:tc>
      </w:tr>
      <w:tr w:rsidR="004D5A11" w14:paraId="7C15C401" w14:textId="77777777" w:rsidTr="00C61D2E">
        <w:trPr>
          <w:gridAfter w:val="1"/>
          <w:wAfter w:w="29" w:type="dxa"/>
        </w:trPr>
        <w:tc>
          <w:tcPr>
            <w:tcW w:w="3545" w:type="dxa"/>
          </w:tcPr>
          <w:p w14:paraId="5BE0A702"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6775" w:type="dxa"/>
          </w:tcPr>
          <w:p w14:paraId="5473DDEE" w14:textId="77777777" w:rsidR="004D5A11" w:rsidRDefault="004D5A11">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4D5A11" w14:paraId="04844CB5" w14:textId="77777777" w:rsidTr="00C61D2E">
        <w:trPr>
          <w:gridAfter w:val="1"/>
          <w:wAfter w:w="29" w:type="dxa"/>
        </w:trPr>
        <w:tc>
          <w:tcPr>
            <w:tcW w:w="3545" w:type="dxa"/>
          </w:tcPr>
          <w:p w14:paraId="6A0D64A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6775" w:type="dxa"/>
          </w:tcPr>
          <w:p w14:paraId="1EDC4D0A" w14:textId="77777777" w:rsidR="004D5A11" w:rsidRDefault="004D5A11">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37"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37"/>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38" w:name="_BPDCD_30"/>
            <w:r w:rsidRPr="00842A97">
              <w:rPr>
                <w:rFonts w:ascii="Arial" w:hAnsi="Arial" w:cs="Arial"/>
              </w:rPr>
              <w:t xml:space="preserve">a </w:t>
            </w:r>
            <w:bookmarkEnd w:id="38"/>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39" w:name="_BPDCD_31"/>
            <w:r w:rsidRPr="00842A97">
              <w:rPr>
                <w:rFonts w:ascii="Arial" w:hAnsi="Arial" w:cs="Arial"/>
                <w:bCs/>
              </w:rPr>
              <w:t>the</w:t>
            </w:r>
            <w:r w:rsidRPr="00842A97">
              <w:rPr>
                <w:rFonts w:ascii="Arial" w:hAnsi="Arial" w:cs="Arial"/>
                <w:b/>
                <w:bCs/>
              </w:rPr>
              <w:t xml:space="preserve"> CUSC Modifications Panel</w:t>
            </w:r>
            <w:bookmarkEnd w:id="39"/>
            <w:r w:rsidRPr="00842A97">
              <w:rPr>
                <w:rFonts w:ascii="Arial" w:hAnsi="Arial" w:cs="Arial"/>
              </w:rPr>
              <w:t>;</w:t>
            </w:r>
          </w:p>
        </w:tc>
      </w:tr>
      <w:tr w:rsidR="004D5A11" w14:paraId="74F84059" w14:textId="77777777" w:rsidTr="00C61D2E">
        <w:trPr>
          <w:gridAfter w:val="1"/>
          <w:wAfter w:w="29" w:type="dxa"/>
        </w:trPr>
        <w:tc>
          <w:tcPr>
            <w:tcW w:w="3545" w:type="dxa"/>
          </w:tcPr>
          <w:p w14:paraId="627F6796"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6775" w:type="dxa"/>
          </w:tcPr>
          <w:p w14:paraId="4CB5C94C" w14:textId="77777777" w:rsidR="004D5A11" w:rsidRDefault="004D5A11">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4D5A11" w14:paraId="5F6659FC" w14:textId="77777777" w:rsidTr="00C61D2E">
        <w:trPr>
          <w:gridAfter w:val="1"/>
          <w:wAfter w:w="29" w:type="dxa"/>
        </w:trPr>
        <w:tc>
          <w:tcPr>
            <w:tcW w:w="3545" w:type="dxa"/>
          </w:tcPr>
          <w:p w14:paraId="72C98B11"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6775" w:type="dxa"/>
          </w:tcPr>
          <w:p w14:paraId="38E90B61" w14:textId="77777777" w:rsidR="004D5A11" w:rsidRDefault="004D5A11">
            <w:pPr>
              <w:pStyle w:val="clauseindent"/>
              <w:ind w:left="0"/>
              <w:jc w:val="both"/>
              <w:rPr>
                <w:rFonts w:ascii="Arial" w:hAnsi="Arial" w:cs="Arial"/>
              </w:rPr>
            </w:pPr>
            <w:r>
              <w:rPr>
                <w:rFonts w:ascii="Arial" w:hAnsi="Arial" w:cs="Arial"/>
              </w:rPr>
              <w:t>as defined in Paragraph 8.13.1;</w:t>
            </w:r>
          </w:p>
        </w:tc>
      </w:tr>
      <w:tr w:rsidR="004D5A11" w14:paraId="1216F02C" w14:textId="77777777" w:rsidTr="00C61D2E">
        <w:trPr>
          <w:gridAfter w:val="1"/>
          <w:wAfter w:w="29" w:type="dxa"/>
        </w:trPr>
        <w:tc>
          <w:tcPr>
            <w:tcW w:w="3545" w:type="dxa"/>
          </w:tcPr>
          <w:p w14:paraId="7496F8E7"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6775" w:type="dxa"/>
          </w:tcPr>
          <w:p w14:paraId="5ED7A662" w14:textId="77777777" w:rsidR="004D5A11" w:rsidRDefault="004D5A11">
            <w:pPr>
              <w:pStyle w:val="clauseindent"/>
              <w:ind w:left="0"/>
              <w:jc w:val="both"/>
              <w:rPr>
                <w:rFonts w:ascii="Arial" w:hAnsi="Arial" w:cs="Arial"/>
              </w:rPr>
            </w:pPr>
            <w:r>
              <w:rPr>
                <w:rFonts w:ascii="Arial" w:hAnsi="Arial" w:cs="Arial"/>
              </w:rPr>
              <w:t>a report prepared pursuant to Paragraph 8.23;</w:t>
            </w:r>
          </w:p>
        </w:tc>
      </w:tr>
      <w:tr w:rsidR="004D5A11" w14:paraId="27721BB9" w14:textId="77777777" w:rsidTr="00C61D2E">
        <w:trPr>
          <w:gridAfter w:val="1"/>
          <w:wAfter w:w="29" w:type="dxa"/>
        </w:trPr>
        <w:tc>
          <w:tcPr>
            <w:tcW w:w="3545" w:type="dxa"/>
          </w:tcPr>
          <w:p w14:paraId="1508710C"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6775" w:type="dxa"/>
          </w:tcPr>
          <w:p w14:paraId="7FE5A183" w14:textId="77777777" w:rsidR="004D5A11" w:rsidRDefault="004D5A11">
            <w:pPr>
              <w:pStyle w:val="clauseindent"/>
              <w:ind w:left="0"/>
              <w:jc w:val="both"/>
              <w:rPr>
                <w:rFonts w:ascii="Arial" w:hAnsi="Arial" w:cs="Arial"/>
              </w:rPr>
            </w:pPr>
            <w:r>
              <w:rPr>
                <w:rFonts w:ascii="Arial" w:hAnsi="Arial" w:cs="Arial"/>
              </w:rPr>
              <w:t>a report prepared pursuant to Paragraph 8.25;</w:t>
            </w:r>
          </w:p>
        </w:tc>
      </w:tr>
      <w:tr w:rsidR="004D5A11" w14:paraId="7E1B6908" w14:textId="77777777" w:rsidTr="00C61D2E">
        <w:trPr>
          <w:gridAfter w:val="1"/>
          <w:wAfter w:w="29" w:type="dxa"/>
        </w:trPr>
        <w:tc>
          <w:tcPr>
            <w:tcW w:w="3545" w:type="dxa"/>
          </w:tcPr>
          <w:p w14:paraId="5F9E48D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6775" w:type="dxa"/>
          </w:tcPr>
          <w:p w14:paraId="565E637C" w14:textId="77777777" w:rsidR="004D5A11" w:rsidRDefault="004D5A11">
            <w:pPr>
              <w:pStyle w:val="clauseindent"/>
              <w:ind w:left="0"/>
              <w:jc w:val="both"/>
              <w:rPr>
                <w:rFonts w:ascii="Arial" w:hAnsi="Arial" w:cs="Arial"/>
              </w:rPr>
            </w:pPr>
            <w:r>
              <w:rPr>
                <w:rFonts w:ascii="Arial" w:hAnsi="Arial" w:cs="Arial"/>
              </w:rPr>
              <w:t>the body established and maintained pursuant to Paragraph 8.3;</w:t>
            </w:r>
          </w:p>
        </w:tc>
      </w:tr>
      <w:tr w:rsidR="004D5A11" w14:paraId="5CEDB9A0" w14:textId="77777777" w:rsidTr="00C61D2E">
        <w:trPr>
          <w:gridAfter w:val="1"/>
          <w:wAfter w:w="29" w:type="dxa"/>
        </w:trPr>
        <w:tc>
          <w:tcPr>
            <w:tcW w:w="3545" w:type="dxa"/>
          </w:tcPr>
          <w:p w14:paraId="7C9941B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6775" w:type="dxa"/>
          </w:tcPr>
          <w:p w14:paraId="1E7A8284" w14:textId="42D27EAB" w:rsidR="004D5A11" w:rsidRDefault="004D5A11">
            <w:pPr>
              <w:pStyle w:val="clauseindent"/>
              <w:ind w:left="0"/>
              <w:jc w:val="both"/>
              <w:rPr>
                <w:rFonts w:ascii="Arial" w:hAnsi="Arial" w:cs="Arial"/>
              </w:rPr>
            </w:pPr>
            <w:bookmarkStart w:id="40" w:name="_BPDCD_32"/>
            <w:r w:rsidRPr="00842A97">
              <w:rPr>
                <w:rFonts w:ascii="Arial" w:hAnsi="Arial" w:cs="Arial"/>
              </w:rPr>
              <w:t xml:space="preserve">the </w:t>
            </w:r>
            <w:bookmarkEnd w:id="40"/>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41" w:name="_DV_M1"/>
            <w:bookmarkEnd w:id="41"/>
            <w:r>
              <w:rPr>
                <w:rFonts w:ascii="Arial" w:hAnsi="Arial" w:cs="Arial"/>
              </w:rPr>
              <w:t xml:space="preserve"> undertaken by the </w:t>
            </w:r>
            <w:bookmarkStart w:id="42" w:name="_DV_C5"/>
            <w:r>
              <w:rPr>
                <w:rStyle w:val="DeltaViewInsertion"/>
                <w:rFonts w:ascii="Arial" w:hAnsi="Arial" w:cs="Arial"/>
                <w:b/>
                <w:bCs/>
                <w:color w:val="auto"/>
                <w:u w:val="none"/>
              </w:rPr>
              <w:t xml:space="preserve">Panel </w:t>
            </w:r>
            <w:bookmarkStart w:id="43" w:name="_DV_M2"/>
            <w:bookmarkEnd w:id="42"/>
            <w:bookmarkEnd w:id="43"/>
            <w:r>
              <w:rPr>
                <w:rFonts w:ascii="Arial" w:hAnsi="Arial" w:cs="Arial"/>
                <w:b/>
                <w:bCs/>
              </w:rPr>
              <w:t>Chair</w:t>
            </w:r>
            <w:r w:rsidR="0090418F">
              <w:rPr>
                <w:rFonts w:ascii="Arial" w:hAnsi="Arial" w:cs="Arial"/>
                <w:b/>
                <w:bCs/>
              </w:rPr>
              <w:t>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44" w:name="_BPDCD_33"/>
            <w:r w:rsidRPr="00842A97">
              <w:rPr>
                <w:rFonts w:ascii="Arial Bold" w:hAnsi="Arial Bold" w:cs="Arial"/>
                <w:b/>
              </w:rPr>
              <w:t>Applicable</w:t>
            </w:r>
            <w:r w:rsidRPr="00842A97">
              <w:rPr>
                <w:rFonts w:ascii="Arial Bold" w:hAnsi="Arial Bold" w:cs="Arial"/>
              </w:rPr>
              <w:t xml:space="preserve"> </w:t>
            </w:r>
            <w:bookmarkEnd w:id="44"/>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4D5A11" w14:paraId="46EB421A" w14:textId="77777777" w:rsidTr="00C61D2E">
        <w:trPr>
          <w:gridAfter w:val="1"/>
          <w:wAfter w:w="29" w:type="dxa"/>
        </w:trPr>
        <w:tc>
          <w:tcPr>
            <w:tcW w:w="3545" w:type="dxa"/>
          </w:tcPr>
          <w:p w14:paraId="26F7076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6775" w:type="dxa"/>
          </w:tcPr>
          <w:p w14:paraId="6DE3601E" w14:textId="20523CF7" w:rsidR="004D5A11" w:rsidRDefault="004D5A11">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w:t>
            </w:r>
            <w:r w:rsidR="0090418F">
              <w:rPr>
                <w:rFonts w:ascii="Arial" w:hAnsi="Arial" w:cs="Arial"/>
                <w:b/>
                <w:bCs/>
              </w:rPr>
              <w:t>person</w:t>
            </w:r>
            <w:r>
              <w:rPr>
                <w:rFonts w:ascii="Arial" w:hAnsi="Arial" w:cs="Arial"/>
              </w:rPr>
              <w:t xml:space="preserve"> in accordance with Paragraph</w:t>
            </w:r>
            <w:bookmarkStart w:id="45" w:name="_BPDCD_34"/>
            <w:r>
              <w:rPr>
                <w:rStyle w:val="DeltaViewInsertion"/>
                <w:rFonts w:ascii="Arial" w:hAnsi="Arial" w:cs="Arial"/>
                <w:strike/>
                <w:color w:val="FF0000"/>
                <w:u w:val="none"/>
              </w:rPr>
              <w:t>.</w:t>
            </w:r>
            <w:r>
              <w:rPr>
                <w:rStyle w:val="DeltaViewInsertion"/>
                <w:rFonts w:ascii="Arial" w:hAnsi="Arial" w:cs="Arial"/>
              </w:rPr>
              <w:t xml:space="preserve"> </w:t>
            </w:r>
            <w:bookmarkEnd w:id="45"/>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46"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46"/>
            <w:r w:rsidRPr="00842A97">
              <w:rPr>
                <w:rFonts w:ascii="Arial" w:hAnsi="Arial" w:cs="Arial"/>
                <w:b/>
                <w:bCs/>
              </w:rPr>
              <w:t xml:space="preserve">Workgroup Alternative CUSC Modification </w:t>
            </w:r>
            <w:bookmarkStart w:id="47" w:name="_BPDCI_36"/>
            <w:r w:rsidRPr="00842A97">
              <w:rPr>
                <w:rFonts w:ascii="Arial" w:hAnsi="Arial" w:cs="Arial"/>
                <w:bCs/>
              </w:rPr>
              <w:t>set out in the</w:t>
            </w:r>
            <w:r w:rsidRPr="00842A97">
              <w:rPr>
                <w:rFonts w:ascii="Arial" w:hAnsi="Arial" w:cs="Arial"/>
                <w:b/>
                <w:bCs/>
              </w:rPr>
              <w:t xml:space="preserve"> CUSC Modification Self-Governance Report, </w:t>
            </w:r>
            <w:bookmarkEnd w:id="47"/>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4D5A11" w14:paraId="392328A3" w14:textId="77777777" w:rsidTr="00C61D2E">
        <w:trPr>
          <w:gridAfter w:val="1"/>
          <w:wAfter w:w="29" w:type="dxa"/>
        </w:trPr>
        <w:tc>
          <w:tcPr>
            <w:tcW w:w="3545" w:type="dxa"/>
          </w:tcPr>
          <w:p w14:paraId="4A53CC2A" w14:textId="77777777" w:rsidR="004D5A11" w:rsidRDefault="004D5A11">
            <w:pPr>
              <w:pStyle w:val="BodyText"/>
              <w:rPr>
                <w:rFonts w:ascii="Arial" w:hAnsi="Arial" w:cs="Arial"/>
                <w:b/>
                <w:bCs/>
              </w:rPr>
            </w:pPr>
            <w:r>
              <w:rPr>
                <w:rFonts w:ascii="Arial" w:hAnsi="Arial" w:cs="Arial"/>
                <w:b/>
                <w:bCs/>
              </w:rPr>
              <w:t>"CUSC Party"</w:t>
            </w:r>
          </w:p>
        </w:tc>
        <w:tc>
          <w:tcPr>
            <w:tcW w:w="6775" w:type="dxa"/>
          </w:tcPr>
          <w:p w14:paraId="0BCC569B" w14:textId="77777777" w:rsidR="004D5A11" w:rsidRDefault="004D5A11">
            <w:pPr>
              <w:pStyle w:val="BodyText"/>
              <w:jc w:val="both"/>
              <w:rPr>
                <w:rFonts w:ascii="Arial" w:hAnsi="Arial" w:cs="Arial"/>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6637F602" w14:textId="77777777" w:rsidTr="00C61D2E">
        <w:trPr>
          <w:gridAfter w:val="1"/>
          <w:wAfter w:w="29" w:type="dxa"/>
        </w:trPr>
        <w:tc>
          <w:tcPr>
            <w:tcW w:w="3545" w:type="dxa"/>
          </w:tcPr>
          <w:p w14:paraId="14DAD520" w14:textId="77777777" w:rsidR="004D5A11" w:rsidRDefault="004D5A11">
            <w:pPr>
              <w:pStyle w:val="BodyText"/>
              <w:rPr>
                <w:rFonts w:ascii="Arial" w:hAnsi="Arial" w:cs="Arial"/>
                <w:b/>
                <w:bCs/>
              </w:rPr>
            </w:pPr>
            <w:r>
              <w:rPr>
                <w:rFonts w:ascii="Arial" w:hAnsi="Arial" w:cs="Arial"/>
                <w:b/>
                <w:bCs/>
              </w:rPr>
              <w:lastRenderedPageBreak/>
              <w:t>"Customer"</w:t>
            </w:r>
          </w:p>
        </w:tc>
        <w:tc>
          <w:tcPr>
            <w:tcW w:w="6775" w:type="dxa"/>
          </w:tcPr>
          <w:p w14:paraId="2A2EF349" w14:textId="0DF99737" w:rsidR="004D5A11" w:rsidRDefault="004D5A11">
            <w:pPr>
              <w:pStyle w:val="BodyText"/>
              <w:jc w:val="both"/>
              <w:rPr>
                <w:rFonts w:ascii="Arial" w:hAnsi="Arial" w:cs="Arial"/>
                <w:b/>
              </w:rPr>
            </w:pPr>
            <w:r>
              <w:rPr>
                <w:rFonts w:ascii="Arial" w:hAnsi="Arial" w:cs="Arial"/>
              </w:rPr>
              <w:t>a person to whom electrical power is provided (</w:t>
            </w:r>
            <w:proofErr w:type="gramStart"/>
            <w:r>
              <w:rPr>
                <w:rFonts w:ascii="Arial" w:hAnsi="Arial" w:cs="Arial"/>
              </w:rPr>
              <w:t>whether or not</w:t>
            </w:r>
            <w:proofErr w:type="gramEnd"/>
            <w:r>
              <w:rPr>
                <w:rFonts w:ascii="Arial" w:hAnsi="Arial" w:cs="Arial"/>
              </w:rPr>
              <w:t xml:space="preserve"> </w:t>
            </w:r>
            <w:r w:rsidR="002F0DA2">
              <w:rPr>
                <w:rFonts w:ascii="Arial" w:hAnsi="Arial" w:cs="Arial"/>
              </w:rPr>
              <w:t xml:space="preserve">they are </w:t>
            </w:r>
            <w:r>
              <w:rPr>
                <w:rFonts w:ascii="Arial" w:hAnsi="Arial" w:cs="Arial"/>
              </w:rPr>
              <w:t xml:space="preserve">the provider of such electrical power) other than power to meet </w:t>
            </w:r>
            <w:r>
              <w:rPr>
                <w:rFonts w:ascii="Arial" w:hAnsi="Arial" w:cs="Arial"/>
                <w:b/>
              </w:rPr>
              <w:t>Station Demand</w:t>
            </w:r>
            <w:r>
              <w:rPr>
                <w:rFonts w:ascii="Arial" w:hAnsi="Arial" w:cs="Arial"/>
              </w:rPr>
              <w:t xml:space="preserve"> of that person;</w:t>
            </w:r>
          </w:p>
        </w:tc>
      </w:tr>
      <w:tr w:rsidR="004D5A11" w14:paraId="0DDB1864" w14:textId="77777777" w:rsidTr="00C61D2E">
        <w:trPr>
          <w:gridAfter w:val="1"/>
          <w:wAfter w:w="29" w:type="dxa"/>
        </w:trPr>
        <w:tc>
          <w:tcPr>
            <w:tcW w:w="3545" w:type="dxa"/>
          </w:tcPr>
          <w:p w14:paraId="0BE5974D" w14:textId="77777777" w:rsidR="004D5A11" w:rsidRDefault="004D5A11">
            <w:pPr>
              <w:pStyle w:val="BodyText"/>
              <w:rPr>
                <w:rFonts w:ascii="Arial" w:hAnsi="Arial" w:cs="Arial"/>
                <w:b/>
                <w:bCs/>
              </w:rPr>
            </w:pPr>
            <w:r>
              <w:rPr>
                <w:rFonts w:ascii="Arial" w:hAnsi="Arial" w:cs="Arial"/>
                <w:b/>
                <w:bCs/>
              </w:rPr>
              <w:t>“Customer Services Team”</w:t>
            </w:r>
          </w:p>
        </w:tc>
        <w:tc>
          <w:tcPr>
            <w:tcW w:w="6775" w:type="dxa"/>
          </w:tcPr>
          <w:p w14:paraId="01EA2005" w14:textId="77777777" w:rsidR="004D5A11" w:rsidRDefault="004D5A11">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w:t>
            </w:r>
            <w:proofErr w:type="gramStart"/>
            <w:r>
              <w:rPr>
                <w:rFonts w:ascii="Arial" w:hAnsi="Arial" w:cs="Arial"/>
              </w:rPr>
              <w:t>commercial  interface</w:t>
            </w:r>
            <w:proofErr w:type="gramEnd"/>
            <w:r>
              <w:rPr>
                <w:rFonts w:ascii="Arial" w:hAnsi="Arial" w:cs="Arial"/>
              </w:rPr>
              <w:t xml:space="preserve"> with parties connected to the transmission network, as identified on the </w:t>
            </w:r>
            <w:r>
              <w:rPr>
                <w:rFonts w:ascii="Arial Bold" w:hAnsi="Arial Bold" w:cs="Arial"/>
                <w:b/>
                <w:bCs/>
              </w:rPr>
              <w:t>Website</w:t>
            </w:r>
            <w:r>
              <w:rPr>
                <w:rFonts w:ascii="Arial" w:hAnsi="Arial" w:cs="Arial"/>
              </w:rPr>
              <w:t>;</w:t>
            </w:r>
          </w:p>
        </w:tc>
      </w:tr>
      <w:tr w:rsidR="002B1569" w14:paraId="0F35D7E5" w14:textId="77777777" w:rsidTr="00C61D2E">
        <w:trPr>
          <w:gridAfter w:val="1"/>
          <w:wAfter w:w="29" w:type="dxa"/>
        </w:trPr>
        <w:tc>
          <w:tcPr>
            <w:tcW w:w="3545" w:type="dxa"/>
          </w:tcPr>
          <w:p w14:paraId="29436D21" w14:textId="77777777" w:rsidR="002B1569" w:rsidRDefault="002B1569">
            <w:pPr>
              <w:pStyle w:val="BodyText"/>
              <w:rPr>
                <w:rFonts w:ascii="Arial" w:hAnsi="Arial" w:cs="Arial"/>
                <w:b/>
                <w:bCs/>
              </w:rPr>
            </w:pPr>
            <w:r>
              <w:rPr>
                <w:rFonts w:ascii="Arial" w:hAnsi="Arial" w:cs="Arial"/>
                <w:b/>
                <w:bCs/>
              </w:rPr>
              <w:t>“CVA Storage Facility”</w:t>
            </w:r>
          </w:p>
        </w:tc>
        <w:tc>
          <w:tcPr>
            <w:tcW w:w="6775" w:type="dxa"/>
          </w:tcPr>
          <w:p w14:paraId="1ABE4955" w14:textId="77777777" w:rsidR="002B1569" w:rsidRPr="002B1569" w:rsidRDefault="002B1569" w:rsidP="002B1569">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performs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as its sole function;</w:t>
            </w:r>
          </w:p>
          <w:p w14:paraId="2CFC6D74" w14:textId="6D64ED95"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is operated by a </w:t>
            </w:r>
            <w:r w:rsidR="002B1569" w:rsidRPr="002B1569">
              <w:rPr>
                <w:rFonts w:ascii="Arial" w:eastAsia="Times New Roman" w:hAnsi="Arial" w:cs="Arial"/>
                <w:b/>
                <w:color w:val="000000"/>
                <w:lang w:eastAsia="en-GB"/>
              </w:rPr>
              <w:t>Storage Facility Operator</w:t>
            </w:r>
            <w:r w:rsidR="002B1569" w:rsidRPr="002B1569">
              <w:rPr>
                <w:rFonts w:ascii="Arial" w:eastAsia="Times New Roman" w:hAnsi="Arial" w:cs="Arial"/>
                <w:color w:val="000000"/>
                <w:lang w:eastAsia="en-GB"/>
              </w:rPr>
              <w:t xml:space="preserve"> </w:t>
            </w:r>
          </w:p>
          <w:p w14:paraId="6AFFD953" w14:textId="77777777"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has its imports and exports measured only by </w:t>
            </w:r>
            <w:r w:rsidR="002B1569" w:rsidRPr="002B1569">
              <w:rPr>
                <w:rFonts w:ascii="Arial" w:eastAsia="Times New Roman" w:hAnsi="Arial" w:cs="Arial"/>
                <w:b/>
                <w:color w:val="000000"/>
                <w:lang w:eastAsia="en-GB"/>
              </w:rPr>
              <w:t xml:space="preserve">Half Hourly Metering Systems </w:t>
            </w:r>
            <w:r w:rsidR="002B1569" w:rsidRPr="002B1569">
              <w:rPr>
                <w:rFonts w:ascii="Arial" w:eastAsia="Times New Roman" w:hAnsi="Arial" w:cs="Arial"/>
                <w:color w:val="000000"/>
                <w:lang w:eastAsia="en-GB"/>
              </w:rPr>
              <w:t xml:space="preserve">which are registered in the </w:t>
            </w:r>
            <w:r w:rsidR="002B1569" w:rsidRPr="002B1569">
              <w:rPr>
                <w:rFonts w:ascii="Arial" w:eastAsia="Times New Roman" w:hAnsi="Arial" w:cs="Arial"/>
                <w:b/>
                <w:color w:val="000000"/>
                <w:lang w:eastAsia="en-GB"/>
              </w:rPr>
              <w:t>Central Meter Registration Service (CMRS)</w:t>
            </w:r>
            <w:r w:rsidR="002B1569" w:rsidRPr="002B1569">
              <w:rPr>
                <w:rFonts w:ascii="Arial" w:eastAsia="Times New Roman" w:hAnsi="Arial" w:cs="Arial"/>
                <w:color w:val="000000"/>
                <w:lang w:eastAsia="en-GB"/>
              </w:rPr>
              <w:t xml:space="preserve">, and as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within the </w:t>
            </w:r>
            <w:r w:rsidR="002B1569" w:rsidRPr="002B1569">
              <w:rPr>
                <w:rFonts w:ascii="Arial" w:eastAsia="Times New Roman" w:hAnsi="Arial" w:cs="Arial"/>
                <w:b/>
                <w:color w:val="000000"/>
                <w:lang w:eastAsia="en-GB"/>
              </w:rPr>
              <w:t>Central Registration Service (CRS)</w:t>
            </w:r>
            <w:r w:rsidR="002B1569" w:rsidRPr="002B1569">
              <w:rPr>
                <w:rFonts w:ascii="Arial" w:eastAsia="Times New Roman" w:hAnsi="Arial" w:cs="Arial"/>
                <w:color w:val="000000"/>
                <w:lang w:eastAsia="en-GB"/>
              </w:rPr>
              <w:t xml:space="preserve"> and where those </w:t>
            </w:r>
            <w:r w:rsidR="002B1569" w:rsidRPr="002B1569">
              <w:rPr>
                <w:rFonts w:ascii="Arial" w:eastAsia="Times New Roman" w:hAnsi="Arial" w:cs="Arial"/>
                <w:b/>
                <w:color w:val="000000"/>
                <w:lang w:eastAsia="en-GB"/>
              </w:rPr>
              <w:t>Half Hourly Metering Systems</w:t>
            </w:r>
            <w:r w:rsidR="002B1569" w:rsidRPr="002B1569">
              <w:rPr>
                <w:rFonts w:ascii="Arial" w:eastAsia="Times New Roman" w:hAnsi="Arial" w:cs="Arial"/>
                <w:color w:val="000000"/>
                <w:lang w:eastAsia="en-GB"/>
              </w:rPr>
              <w:t xml:space="preserve"> only measure activities necessary for performing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w:t>
            </w:r>
          </w:p>
          <w:p w14:paraId="74412B5A" w14:textId="77777777" w:rsid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comprises plant and apparatus registered as part of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or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which only perform activities necessary for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and the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are listed within a bi-lateral agreement; and</w:t>
            </w:r>
          </w:p>
          <w:p w14:paraId="0329129C" w14:textId="77777777" w:rsidR="002B1569" w:rsidRPr="002B1569" w:rsidRDefault="002B1569"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proofErr w:type="gramStart"/>
            <w:r w:rsidRPr="002B1569">
              <w:rPr>
                <w:rFonts w:ascii="Arial" w:eastAsia="Times New Roman" w:hAnsi="Arial" w:cs="Arial"/>
                <w:b/>
                <w:color w:val="000000"/>
                <w:lang w:eastAsia="en-GB"/>
              </w:rPr>
              <w:t>Declaration</w:t>
            </w:r>
            <w:proofErr w:type="gramEnd"/>
          </w:p>
          <w:p w14:paraId="59BBA856" w14:textId="77777777" w:rsidR="002B1569" w:rsidRDefault="002B1569" w:rsidP="002B1569">
            <w:pPr>
              <w:pStyle w:val="BodyText"/>
              <w:ind w:left="1168" w:hanging="1168"/>
              <w:jc w:val="both"/>
              <w:rPr>
                <w:rFonts w:ascii="Arial" w:hAnsi="Arial" w:cs="Arial"/>
              </w:rPr>
            </w:pPr>
          </w:p>
        </w:tc>
      </w:tr>
      <w:tr w:rsidR="004D5A11" w14:paraId="0AC51C58" w14:textId="77777777" w:rsidTr="00C61D2E">
        <w:trPr>
          <w:gridAfter w:val="1"/>
          <w:wAfter w:w="29" w:type="dxa"/>
        </w:trPr>
        <w:tc>
          <w:tcPr>
            <w:tcW w:w="3545" w:type="dxa"/>
          </w:tcPr>
          <w:p w14:paraId="1FA81ED8" w14:textId="77777777" w:rsidR="004D5A11" w:rsidRDefault="004D5A11">
            <w:pPr>
              <w:pStyle w:val="BodyText"/>
              <w:rPr>
                <w:rFonts w:ascii="Arial" w:hAnsi="Arial" w:cs="Arial"/>
                <w:b/>
                <w:bCs/>
              </w:rPr>
            </w:pPr>
            <w:r>
              <w:rPr>
                <w:rFonts w:ascii="Arial" w:hAnsi="Arial" w:cs="Arial"/>
                <w:b/>
                <w:bCs/>
              </w:rPr>
              <w:t>“DC Converter”</w:t>
            </w:r>
          </w:p>
        </w:tc>
        <w:tc>
          <w:tcPr>
            <w:tcW w:w="6775" w:type="dxa"/>
          </w:tcPr>
          <w:p w14:paraId="0FB41638"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7817FA57" w14:textId="77777777" w:rsidTr="00C61D2E">
        <w:trPr>
          <w:gridAfter w:val="1"/>
          <w:wAfter w:w="29" w:type="dxa"/>
        </w:trPr>
        <w:tc>
          <w:tcPr>
            <w:tcW w:w="3545" w:type="dxa"/>
          </w:tcPr>
          <w:p w14:paraId="46DCFFB6" w14:textId="77777777" w:rsidR="004D5A11" w:rsidRDefault="004D5A11">
            <w:pPr>
              <w:pStyle w:val="BodyText"/>
              <w:rPr>
                <w:rFonts w:ascii="Arial" w:hAnsi="Arial" w:cs="Arial"/>
                <w:b/>
                <w:bCs/>
              </w:rPr>
            </w:pPr>
            <w:r>
              <w:rPr>
                <w:rFonts w:ascii="Arial" w:hAnsi="Arial" w:cs="Arial"/>
                <w:b/>
                <w:bCs/>
              </w:rPr>
              <w:t>"Data Registration Code" or "DRC"</w:t>
            </w:r>
          </w:p>
        </w:tc>
        <w:tc>
          <w:tcPr>
            <w:tcW w:w="6775" w:type="dxa"/>
          </w:tcPr>
          <w:p w14:paraId="274AB53F" w14:textId="77777777" w:rsidR="004D5A11" w:rsidRDefault="004D5A11">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4D5A11" w14:paraId="5CF9D6EE" w14:textId="77777777" w:rsidTr="00C61D2E">
        <w:trPr>
          <w:gridAfter w:val="1"/>
          <w:wAfter w:w="29" w:type="dxa"/>
        </w:trPr>
        <w:tc>
          <w:tcPr>
            <w:tcW w:w="3545" w:type="dxa"/>
          </w:tcPr>
          <w:p w14:paraId="4AEBCE3F" w14:textId="77777777" w:rsidR="004D5A11" w:rsidRDefault="004D5A11">
            <w:pPr>
              <w:pStyle w:val="BodyText"/>
              <w:rPr>
                <w:rFonts w:ascii="Arial" w:hAnsi="Arial" w:cs="Arial"/>
                <w:b/>
                <w:bCs/>
              </w:rPr>
            </w:pPr>
            <w:r>
              <w:rPr>
                <w:rFonts w:ascii="Arial" w:hAnsi="Arial" w:cs="Arial"/>
                <w:b/>
                <w:bCs/>
              </w:rPr>
              <w:t>“DCLF”</w:t>
            </w:r>
          </w:p>
        </w:tc>
        <w:tc>
          <w:tcPr>
            <w:tcW w:w="6775" w:type="dxa"/>
          </w:tcPr>
          <w:p w14:paraId="53541D6E" w14:textId="77777777" w:rsidR="004D5A11" w:rsidRDefault="004D5A11">
            <w:pPr>
              <w:pStyle w:val="BodyText"/>
              <w:jc w:val="both"/>
              <w:rPr>
                <w:rFonts w:ascii="Arial" w:hAnsi="Arial" w:cs="Arial"/>
              </w:rPr>
            </w:pPr>
            <w:r>
              <w:rPr>
                <w:rFonts w:ascii="Arial" w:hAnsi="Arial" w:cs="Arial"/>
              </w:rPr>
              <w:t>Direct Current Load Flow;</w:t>
            </w:r>
          </w:p>
        </w:tc>
      </w:tr>
      <w:tr w:rsidR="002B1569" w14:paraId="7F0E11AC" w14:textId="77777777" w:rsidTr="00C61D2E">
        <w:trPr>
          <w:gridAfter w:val="1"/>
          <w:wAfter w:w="29" w:type="dxa"/>
        </w:trPr>
        <w:tc>
          <w:tcPr>
            <w:tcW w:w="3545" w:type="dxa"/>
          </w:tcPr>
          <w:p w14:paraId="77B75DB8" w14:textId="77777777" w:rsidR="002B1569" w:rsidRPr="002B1569" w:rsidRDefault="002B1569" w:rsidP="002B1569">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6775" w:type="dxa"/>
            <w:vAlign w:val="center"/>
          </w:tcPr>
          <w:p w14:paraId="5EDDD3AA" w14:textId="47864E4D" w:rsidR="002B1569" w:rsidRPr="00AC2BBA" w:rsidRDefault="00AC2BBA" w:rsidP="002B1569">
            <w:pPr>
              <w:pStyle w:val="BodyText"/>
              <w:jc w:val="both"/>
              <w:rPr>
                <w:rFonts w:ascii="Arial" w:hAnsi="Arial" w:cs="Arial"/>
                <w:szCs w:val="22"/>
              </w:rPr>
            </w:pPr>
            <w:r w:rsidRPr="00AC2BBA">
              <w:rPr>
                <w:rFonts w:ascii="Arial" w:hAnsi="Arial" w:cs="Arial"/>
                <w:color w:val="000000"/>
                <w:szCs w:val="22"/>
                <w:lang w:eastAsia="en-GB"/>
              </w:rPr>
              <w:t xml:space="preserve">is a statement to be submitted by the </w:t>
            </w:r>
            <w:r w:rsidRPr="00AC2BBA">
              <w:rPr>
                <w:rFonts w:ascii="Arial" w:hAnsi="Arial" w:cs="Arial"/>
                <w:b/>
                <w:color w:val="000000"/>
                <w:szCs w:val="22"/>
                <w:lang w:eastAsia="en-GB"/>
              </w:rPr>
              <w:t>Registrant</w:t>
            </w:r>
            <w:r w:rsidRPr="00AC2BBA">
              <w:rPr>
                <w:rFonts w:ascii="Arial" w:hAnsi="Arial" w:cs="Arial"/>
                <w:color w:val="000000"/>
                <w:szCs w:val="22"/>
                <w:lang w:eastAsia="en-GB"/>
              </w:rPr>
              <w:t xml:space="preserve"> of the relevant </w:t>
            </w:r>
            <w:r w:rsidRPr="00AC2BBA">
              <w:rPr>
                <w:rFonts w:ascii="Arial" w:hAnsi="Arial" w:cs="Arial"/>
                <w:b/>
                <w:color w:val="000000"/>
                <w:szCs w:val="22"/>
                <w:lang w:eastAsia="en-GB"/>
              </w:rPr>
              <w:t>BM Unit(s)</w:t>
            </w:r>
            <w:r w:rsidRPr="00AC2BBA">
              <w:rPr>
                <w:rFonts w:ascii="Arial" w:hAnsi="Arial" w:cs="Arial"/>
                <w:color w:val="000000"/>
                <w:szCs w:val="22"/>
                <w:lang w:eastAsia="en-GB"/>
              </w:rPr>
              <w:t xml:space="preserve"> or </w:t>
            </w:r>
            <w:r w:rsidRPr="00AC2BBA">
              <w:rPr>
                <w:rFonts w:ascii="Arial" w:hAnsi="Arial" w:cs="Arial"/>
                <w:b/>
                <w:color w:val="000000"/>
                <w:szCs w:val="22"/>
                <w:lang w:eastAsia="en-GB"/>
              </w:rPr>
              <w:t>Single Site</w:t>
            </w:r>
          </w:p>
        </w:tc>
      </w:tr>
      <w:tr w:rsidR="002B1569" w14:paraId="6D2BE6C8" w14:textId="77777777" w:rsidTr="00C61D2E">
        <w:trPr>
          <w:gridAfter w:val="1"/>
          <w:wAfter w:w="29" w:type="dxa"/>
        </w:trPr>
        <w:tc>
          <w:tcPr>
            <w:tcW w:w="3545" w:type="dxa"/>
          </w:tcPr>
          <w:p w14:paraId="59C8E96C" w14:textId="77777777" w:rsidR="002B1569" w:rsidRDefault="002B1569" w:rsidP="002B1569">
            <w:pPr>
              <w:pStyle w:val="BodyText"/>
              <w:rPr>
                <w:rFonts w:ascii="Arial" w:hAnsi="Arial" w:cs="Arial"/>
                <w:b/>
                <w:bCs/>
              </w:rPr>
            </w:pPr>
            <w:r>
              <w:rPr>
                <w:rFonts w:ascii="Arial" w:hAnsi="Arial" w:cs="Arial"/>
                <w:b/>
                <w:bCs/>
              </w:rPr>
              <w:t>"Deemed HH Forecasting Performance"</w:t>
            </w:r>
          </w:p>
        </w:tc>
        <w:tc>
          <w:tcPr>
            <w:tcW w:w="6775" w:type="dxa"/>
          </w:tcPr>
          <w:p w14:paraId="0BAFAA7B" w14:textId="77777777" w:rsidR="002B1569" w:rsidRPr="00842A97" w:rsidRDefault="002B1569" w:rsidP="002B1569">
            <w:pPr>
              <w:pStyle w:val="BodyText"/>
              <w:jc w:val="both"/>
              <w:rPr>
                <w:rFonts w:ascii="Arial" w:hAnsi="Arial" w:cs="Arial"/>
                <w:b/>
                <w:i/>
              </w:rPr>
            </w:pPr>
            <w:r w:rsidRPr="00842A97">
              <w:rPr>
                <w:rFonts w:ascii="Arial" w:hAnsi="Arial" w:cs="Arial"/>
              </w:rPr>
              <w:t xml:space="preserve">the sum calculated in accordance with </w:t>
            </w:r>
            <w:bookmarkStart w:id="48" w:name="_BPDCI_37"/>
            <w:r w:rsidRPr="00842A97">
              <w:rPr>
                <w:rFonts w:ascii="Arial" w:hAnsi="Arial" w:cs="Arial"/>
              </w:rPr>
              <w:t xml:space="preserve">Section 3, </w:t>
            </w:r>
            <w:bookmarkEnd w:id="48"/>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2B1569" w14:paraId="2F858F5F" w14:textId="77777777" w:rsidTr="00C61D2E">
        <w:trPr>
          <w:gridAfter w:val="1"/>
          <w:wAfter w:w="29" w:type="dxa"/>
        </w:trPr>
        <w:tc>
          <w:tcPr>
            <w:tcW w:w="3545" w:type="dxa"/>
          </w:tcPr>
          <w:p w14:paraId="4841660A" w14:textId="77777777" w:rsidR="002B1569" w:rsidRDefault="002B1569" w:rsidP="002B1569">
            <w:pPr>
              <w:pStyle w:val="BodyText"/>
              <w:rPr>
                <w:rFonts w:ascii="Arial" w:hAnsi="Arial" w:cs="Arial"/>
                <w:b/>
                <w:bCs/>
              </w:rPr>
            </w:pPr>
            <w:r>
              <w:rPr>
                <w:rFonts w:ascii="Arial" w:hAnsi="Arial" w:cs="Arial"/>
                <w:b/>
                <w:bCs/>
              </w:rPr>
              <w:t>"Deemed NHH Forecasting Performance"</w:t>
            </w:r>
          </w:p>
        </w:tc>
        <w:tc>
          <w:tcPr>
            <w:tcW w:w="6775" w:type="dxa"/>
          </w:tcPr>
          <w:p w14:paraId="0FF47051" w14:textId="77777777" w:rsidR="002B1569" w:rsidRPr="00842A97" w:rsidRDefault="002B1569" w:rsidP="002B1569">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49" w:name="_BPDCI_38"/>
            <w:r w:rsidRPr="00842A97">
              <w:rPr>
                <w:rFonts w:ascii="Arial" w:hAnsi="Arial" w:cs="Arial"/>
              </w:rPr>
              <w:t xml:space="preserve">Section 3, </w:t>
            </w:r>
            <w:bookmarkEnd w:id="49"/>
            <w:r w:rsidRPr="00842A97">
              <w:rPr>
                <w:rFonts w:ascii="Arial" w:hAnsi="Arial" w:cs="Arial"/>
              </w:rPr>
              <w:t xml:space="preserve">Appendix 2 Paragraph </w:t>
            </w:r>
            <w:proofErr w:type="gramStart"/>
            <w:r w:rsidRPr="00842A97">
              <w:rPr>
                <w:rFonts w:ascii="Arial" w:hAnsi="Arial" w:cs="Arial"/>
              </w:rPr>
              <w:t>6  as</w:t>
            </w:r>
            <w:proofErr w:type="gramEnd"/>
            <w:r w:rsidRPr="00842A97">
              <w:rPr>
                <w:rFonts w:ascii="Arial" w:hAnsi="Arial" w:cs="Arial"/>
              </w:rPr>
              <w:t xml:space="preserve"> it may be revised pursuant to Paragraph 3.22.8.</w:t>
            </w:r>
          </w:p>
        </w:tc>
      </w:tr>
      <w:tr w:rsidR="002B1569" w14:paraId="0E41BD07" w14:textId="77777777" w:rsidTr="00C61D2E">
        <w:trPr>
          <w:gridAfter w:val="1"/>
          <w:wAfter w:w="29" w:type="dxa"/>
        </w:trPr>
        <w:tc>
          <w:tcPr>
            <w:tcW w:w="3545" w:type="dxa"/>
          </w:tcPr>
          <w:p w14:paraId="31D9EEFA" w14:textId="77777777" w:rsidR="002B1569" w:rsidRDefault="002B1569" w:rsidP="002B1569">
            <w:pPr>
              <w:pStyle w:val="BodyText"/>
              <w:rPr>
                <w:rFonts w:ascii="Arial" w:hAnsi="Arial" w:cs="Arial"/>
                <w:b/>
                <w:bCs/>
              </w:rPr>
            </w:pPr>
            <w:r>
              <w:rPr>
                <w:rFonts w:ascii="Arial" w:hAnsi="Arial" w:cs="Arial"/>
                <w:b/>
                <w:bCs/>
              </w:rPr>
              <w:t>"</w:t>
            </w:r>
            <w:proofErr w:type="spellStart"/>
            <w:r>
              <w:rPr>
                <w:rFonts w:ascii="Arial" w:hAnsi="Arial" w:cs="Arial"/>
                <w:b/>
                <w:bCs/>
              </w:rPr>
              <w:t>Deenergisation</w:t>
            </w:r>
            <w:proofErr w:type="spellEnd"/>
            <w:r>
              <w:rPr>
                <w:rFonts w:ascii="Arial" w:hAnsi="Arial" w:cs="Arial"/>
                <w:b/>
                <w:bCs/>
              </w:rPr>
              <w:t>" or "Deenergise(d)"</w:t>
            </w:r>
          </w:p>
        </w:tc>
        <w:tc>
          <w:tcPr>
            <w:tcW w:w="6775" w:type="dxa"/>
          </w:tcPr>
          <w:p w14:paraId="10B1C0E5" w14:textId="77777777" w:rsidR="002B1569" w:rsidRDefault="002B1569" w:rsidP="002B1569">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2B1569" w14:paraId="4BA4B642" w14:textId="77777777" w:rsidTr="00C61D2E">
        <w:trPr>
          <w:gridAfter w:val="1"/>
          <w:wAfter w:w="29" w:type="dxa"/>
        </w:trPr>
        <w:tc>
          <w:tcPr>
            <w:tcW w:w="3545" w:type="dxa"/>
          </w:tcPr>
          <w:p w14:paraId="0AFD72FD" w14:textId="77777777" w:rsidR="002B1569" w:rsidRDefault="002B1569" w:rsidP="002B1569">
            <w:pPr>
              <w:pStyle w:val="BodyText"/>
              <w:rPr>
                <w:rFonts w:ascii="Arial" w:hAnsi="Arial" w:cs="Arial"/>
                <w:b/>
                <w:bCs/>
              </w:rPr>
            </w:pPr>
            <w:r>
              <w:rPr>
                <w:rFonts w:ascii="Arial" w:hAnsi="Arial" w:cs="Arial"/>
                <w:b/>
                <w:bCs/>
              </w:rPr>
              <w:t>"Defaulting Party"</w:t>
            </w:r>
          </w:p>
        </w:tc>
        <w:tc>
          <w:tcPr>
            <w:tcW w:w="6775" w:type="dxa"/>
          </w:tcPr>
          <w:p w14:paraId="3831054A" w14:textId="77777777" w:rsidR="002B1569" w:rsidRDefault="002B1569" w:rsidP="002B1569">
            <w:pPr>
              <w:pStyle w:val="BodyText"/>
              <w:jc w:val="both"/>
              <w:rPr>
                <w:rFonts w:ascii="Arial" w:hAnsi="Arial" w:cs="Arial"/>
              </w:rPr>
            </w:pPr>
            <w:r>
              <w:rPr>
                <w:rFonts w:ascii="Arial" w:hAnsi="Arial" w:cs="Arial"/>
              </w:rPr>
              <w:t>as defined in Paragraph 4.3.2.11;</w:t>
            </w:r>
          </w:p>
        </w:tc>
      </w:tr>
      <w:tr w:rsidR="002B1569" w14:paraId="669C9D30" w14:textId="77777777" w:rsidTr="00C61D2E">
        <w:trPr>
          <w:gridAfter w:val="1"/>
          <w:wAfter w:w="29" w:type="dxa"/>
        </w:trPr>
        <w:tc>
          <w:tcPr>
            <w:tcW w:w="3545" w:type="dxa"/>
          </w:tcPr>
          <w:p w14:paraId="08F0DBAB" w14:textId="77777777" w:rsidR="002B1569" w:rsidRDefault="002B1569" w:rsidP="002B1569">
            <w:pPr>
              <w:pStyle w:val="BodyText"/>
              <w:rPr>
                <w:rFonts w:ascii="Arial" w:hAnsi="Arial" w:cs="Arial"/>
                <w:b/>
                <w:bCs/>
              </w:rPr>
            </w:pPr>
            <w:r>
              <w:rPr>
                <w:rFonts w:ascii="Arial" w:hAnsi="Arial" w:cs="Arial"/>
                <w:b/>
                <w:bCs/>
              </w:rPr>
              <w:t>"Defendant Party"</w:t>
            </w:r>
          </w:p>
        </w:tc>
        <w:tc>
          <w:tcPr>
            <w:tcW w:w="6775" w:type="dxa"/>
          </w:tcPr>
          <w:p w14:paraId="1B27F2DC" w14:textId="77777777" w:rsidR="002B1569" w:rsidRDefault="002B1569" w:rsidP="002B1569">
            <w:pPr>
              <w:pStyle w:val="BodyText"/>
              <w:rPr>
                <w:rFonts w:ascii="Arial" w:hAnsi="Arial" w:cs="Arial"/>
              </w:rPr>
            </w:pPr>
            <w:r>
              <w:rPr>
                <w:rFonts w:ascii="Arial" w:hAnsi="Arial" w:cs="Arial"/>
              </w:rPr>
              <w:t>as defined in Paragraph 7.5.1;</w:t>
            </w:r>
          </w:p>
        </w:tc>
      </w:tr>
      <w:tr w:rsidR="002B1569" w14:paraId="6E066BAD" w14:textId="77777777" w:rsidTr="00C61D2E">
        <w:trPr>
          <w:gridAfter w:val="1"/>
          <w:wAfter w:w="29" w:type="dxa"/>
        </w:trPr>
        <w:tc>
          <w:tcPr>
            <w:tcW w:w="3545" w:type="dxa"/>
          </w:tcPr>
          <w:p w14:paraId="21472E47" w14:textId="77777777" w:rsidR="002B1569" w:rsidRDefault="002B1569" w:rsidP="002B1569">
            <w:pPr>
              <w:pStyle w:val="BodyText"/>
              <w:rPr>
                <w:rFonts w:ascii="Arial" w:hAnsi="Arial" w:cs="Arial"/>
                <w:b/>
                <w:bCs/>
              </w:rPr>
            </w:pPr>
            <w:r>
              <w:rPr>
                <w:rFonts w:ascii="Arial" w:hAnsi="Arial" w:cs="Arial"/>
                <w:b/>
                <w:bCs/>
              </w:rPr>
              <w:t>“Delivering”</w:t>
            </w:r>
          </w:p>
        </w:tc>
        <w:tc>
          <w:tcPr>
            <w:tcW w:w="6775" w:type="dxa"/>
          </w:tcPr>
          <w:p w14:paraId="42C72C97" w14:textId="77777777" w:rsidR="002B1569" w:rsidRDefault="002B1569" w:rsidP="002B1569">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50EF6F24" w14:textId="77777777" w:rsidTr="00C61D2E">
        <w:trPr>
          <w:gridAfter w:val="1"/>
          <w:wAfter w:w="29" w:type="dxa"/>
        </w:trPr>
        <w:tc>
          <w:tcPr>
            <w:tcW w:w="3545" w:type="dxa"/>
          </w:tcPr>
          <w:p w14:paraId="075DCF5A" w14:textId="77777777" w:rsidR="002B1569" w:rsidRDefault="002B1569" w:rsidP="002B1569">
            <w:pPr>
              <w:pStyle w:val="BodyText"/>
              <w:rPr>
                <w:rFonts w:ascii="Arial" w:hAnsi="Arial" w:cs="Arial"/>
                <w:b/>
                <w:bCs/>
              </w:rPr>
            </w:pPr>
            <w:r>
              <w:rPr>
                <w:rFonts w:ascii="Arial" w:hAnsi="Arial" w:cs="Arial"/>
                <w:b/>
                <w:bCs/>
              </w:rPr>
              <w:lastRenderedPageBreak/>
              <w:t>"De-Load"</w:t>
            </w:r>
          </w:p>
        </w:tc>
        <w:tc>
          <w:tcPr>
            <w:tcW w:w="6775" w:type="dxa"/>
          </w:tcPr>
          <w:p w14:paraId="34E85AC8" w14:textId="77777777" w:rsidR="002B1569" w:rsidRPr="00670844" w:rsidRDefault="002B1569" w:rsidP="002B1569">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2B1569" w14:paraId="0715C04C" w14:textId="77777777" w:rsidTr="00C61D2E">
        <w:trPr>
          <w:gridAfter w:val="1"/>
          <w:wAfter w:w="29" w:type="dxa"/>
        </w:trPr>
        <w:tc>
          <w:tcPr>
            <w:tcW w:w="3545" w:type="dxa"/>
          </w:tcPr>
          <w:p w14:paraId="0C8792AB" w14:textId="77777777" w:rsidR="002B1569" w:rsidRDefault="002B1569" w:rsidP="002B1569">
            <w:pPr>
              <w:pStyle w:val="BodyText"/>
              <w:rPr>
                <w:rFonts w:ascii="Arial" w:hAnsi="Arial" w:cs="Arial"/>
                <w:b/>
                <w:bCs/>
              </w:rPr>
            </w:pPr>
            <w:r>
              <w:rPr>
                <w:rFonts w:ascii="Arial" w:hAnsi="Arial" w:cs="Arial"/>
                <w:b/>
                <w:bCs/>
              </w:rPr>
              <w:t>"Demand"</w:t>
            </w:r>
          </w:p>
        </w:tc>
        <w:tc>
          <w:tcPr>
            <w:tcW w:w="6775" w:type="dxa"/>
          </w:tcPr>
          <w:p w14:paraId="481274C0" w14:textId="77777777" w:rsidR="002B1569" w:rsidRDefault="002B1569" w:rsidP="002B1569">
            <w:pPr>
              <w:pStyle w:val="BodyText"/>
              <w:jc w:val="both"/>
              <w:rPr>
                <w:rFonts w:ascii="Arial" w:hAnsi="Arial" w:cs="Arial"/>
              </w:rPr>
            </w:pPr>
            <w:r>
              <w:rPr>
                <w:rFonts w:ascii="Arial" w:hAnsi="Arial" w:cs="Arial"/>
              </w:rPr>
              <w:t xml:space="preserve">the demand of MW and </w:t>
            </w:r>
            <w:proofErr w:type="spellStart"/>
            <w:r>
              <w:rPr>
                <w:rFonts w:ascii="Arial" w:hAnsi="Arial" w:cs="Arial"/>
              </w:rPr>
              <w:t>Mvar</w:t>
            </w:r>
            <w:proofErr w:type="spellEnd"/>
            <w:r>
              <w:rPr>
                <w:rFonts w:ascii="Arial" w:hAnsi="Arial" w:cs="Arial"/>
              </w:rPr>
              <w:t xml:space="preserve"> of electricity (</w:t>
            </w:r>
            <w:proofErr w:type="gramStart"/>
            <w:r>
              <w:rPr>
                <w:rFonts w:ascii="Arial" w:hAnsi="Arial" w:cs="Arial"/>
              </w:rPr>
              <w:t>i.e.</w:t>
            </w:r>
            <w:proofErr w:type="gramEnd"/>
            <w:r>
              <w:rPr>
                <w:rFonts w:ascii="Arial" w:hAnsi="Arial" w:cs="Arial"/>
              </w:rPr>
              <w:t xml:space="preserv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2B1569" w14:paraId="32BF3CA1" w14:textId="77777777" w:rsidTr="00C61D2E">
        <w:trPr>
          <w:gridAfter w:val="1"/>
          <w:wAfter w:w="29" w:type="dxa"/>
        </w:trPr>
        <w:tc>
          <w:tcPr>
            <w:tcW w:w="3545" w:type="dxa"/>
          </w:tcPr>
          <w:p w14:paraId="687ECF37" w14:textId="77777777" w:rsidR="002B1569" w:rsidRDefault="002B1569" w:rsidP="002B1569">
            <w:pPr>
              <w:pStyle w:val="BodyText"/>
              <w:rPr>
                <w:rFonts w:ascii="Arial" w:hAnsi="Arial" w:cs="Arial"/>
                <w:b/>
                <w:bCs/>
              </w:rPr>
            </w:pPr>
            <w:r>
              <w:rPr>
                <w:rFonts w:ascii="Arial" w:hAnsi="Arial" w:cs="Arial"/>
                <w:b/>
                <w:bCs/>
              </w:rPr>
              <w:t>"Demand Forecast"</w:t>
            </w:r>
          </w:p>
        </w:tc>
        <w:tc>
          <w:tcPr>
            <w:tcW w:w="6775" w:type="dxa"/>
          </w:tcPr>
          <w:p w14:paraId="63E0663E" w14:textId="77777777" w:rsidR="002B1569" w:rsidRDefault="002B1569" w:rsidP="002B1569">
            <w:pPr>
              <w:pStyle w:val="BodyText"/>
              <w:jc w:val="both"/>
              <w:rPr>
                <w:rFonts w:ascii="Arial" w:hAnsi="Arial" w:cs="Arial"/>
              </w:rPr>
            </w:pPr>
            <w:r>
              <w:rPr>
                <w:rFonts w:ascii="Arial" w:hAnsi="Arial" w:cs="Arial"/>
              </w:rPr>
              <w:t xml:space="preserve">a </w:t>
            </w:r>
            <w:bookmarkStart w:id="50" w:name="_BPDCD_39"/>
            <w:proofErr w:type="gramStart"/>
            <w:r w:rsidRPr="00842A97">
              <w:rPr>
                <w:rFonts w:ascii="Arial Bold" w:hAnsi="Arial Bold" w:cs="Arial"/>
                <w:b/>
              </w:rPr>
              <w:t>User’s</w:t>
            </w:r>
            <w:proofErr w:type="gramEnd"/>
            <w:r w:rsidRPr="00842A97">
              <w:rPr>
                <w:rFonts w:ascii="Arial" w:hAnsi="Arial" w:cs="Arial"/>
                <w:color w:val="0000FF"/>
              </w:rPr>
              <w:t xml:space="preserve"> </w:t>
            </w:r>
            <w:bookmarkEnd w:id="50"/>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2B1569" w14:paraId="55BFCB58" w14:textId="77777777" w:rsidTr="00C61D2E">
        <w:trPr>
          <w:gridAfter w:val="1"/>
          <w:wAfter w:w="29" w:type="dxa"/>
        </w:trPr>
        <w:tc>
          <w:tcPr>
            <w:tcW w:w="3545" w:type="dxa"/>
          </w:tcPr>
          <w:p w14:paraId="6D85B9BD" w14:textId="77777777" w:rsidR="002B1569" w:rsidRDefault="002B1569" w:rsidP="002B1569">
            <w:pPr>
              <w:pStyle w:val="BodyText"/>
              <w:rPr>
                <w:rFonts w:ascii="Arial" w:hAnsi="Arial" w:cs="Arial"/>
                <w:b/>
                <w:bCs/>
              </w:rPr>
            </w:pPr>
            <w:r>
              <w:rPr>
                <w:rFonts w:ascii="Arial" w:hAnsi="Arial" w:cs="Arial"/>
                <w:b/>
                <w:bCs/>
              </w:rPr>
              <w:t>“Depreciation Period”</w:t>
            </w:r>
          </w:p>
        </w:tc>
        <w:tc>
          <w:tcPr>
            <w:tcW w:w="6775" w:type="dxa"/>
          </w:tcPr>
          <w:p w14:paraId="3E336BEA" w14:textId="77777777" w:rsidR="002B1569" w:rsidRDefault="002B1569" w:rsidP="002B1569">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2B1569" w14:paraId="246EF8E5" w14:textId="77777777" w:rsidTr="00C61D2E">
        <w:trPr>
          <w:gridAfter w:val="1"/>
          <w:wAfter w:w="29" w:type="dxa"/>
        </w:trPr>
        <w:tc>
          <w:tcPr>
            <w:tcW w:w="3545" w:type="dxa"/>
          </w:tcPr>
          <w:p w14:paraId="39E8D8EB" w14:textId="77777777" w:rsidR="002B1569" w:rsidRDefault="002B1569" w:rsidP="002B1569">
            <w:pPr>
              <w:pStyle w:val="BodyText"/>
              <w:rPr>
                <w:rFonts w:ascii="Arial" w:hAnsi="Arial" w:cs="Arial"/>
                <w:b/>
                <w:bCs/>
              </w:rPr>
            </w:pPr>
            <w:r>
              <w:rPr>
                <w:rFonts w:ascii="Arial" w:hAnsi="Arial" w:cs="Arial"/>
                <w:b/>
                <w:bCs/>
              </w:rPr>
              <w:t>"Derogation"</w:t>
            </w:r>
          </w:p>
        </w:tc>
        <w:tc>
          <w:tcPr>
            <w:tcW w:w="6775" w:type="dxa"/>
          </w:tcPr>
          <w:p w14:paraId="34D68311" w14:textId="77777777" w:rsidR="002B1569" w:rsidRDefault="002B1569" w:rsidP="002B1569">
            <w:pPr>
              <w:pStyle w:val="BodyText"/>
              <w:jc w:val="both"/>
              <w:rPr>
                <w:rFonts w:ascii="Arial" w:hAnsi="Arial" w:cs="Arial"/>
              </w:rPr>
            </w:pPr>
            <w:r>
              <w:rPr>
                <w:rFonts w:ascii="Arial" w:hAnsi="Arial" w:cs="Arial"/>
              </w:rPr>
              <w:t xml:space="preserve">means (a) a direction issued by the </w:t>
            </w:r>
            <w:r>
              <w:rPr>
                <w:rFonts w:ascii="Arial" w:hAnsi="Arial" w:cs="Arial"/>
                <w:b/>
              </w:rPr>
              <w:t>Authority</w:t>
            </w:r>
            <w:r>
              <w:rPr>
                <w:rFonts w:ascii="Arial" w:hAnsi="Arial" w:cs="Arial"/>
              </w:rPr>
              <w:t xml:space="preserve"> relieving a </w:t>
            </w:r>
            <w:r>
              <w:rPr>
                <w:rFonts w:ascii="Arial" w:hAnsi="Arial" w:cs="Arial"/>
                <w:b/>
              </w:rPr>
              <w:t>CUSC Party</w:t>
            </w:r>
            <w:r>
              <w:rPr>
                <w:rFonts w:ascii="Arial" w:hAnsi="Arial" w:cs="Arial"/>
              </w:rPr>
              <w:t xml:space="preserve"> from the obligation under its </w:t>
            </w:r>
            <w:r>
              <w:rPr>
                <w:rFonts w:ascii="Arial" w:hAnsi="Arial" w:cs="Arial"/>
                <w:b/>
              </w:rPr>
              <w:t>Licence</w:t>
            </w:r>
            <w:r>
              <w:rPr>
                <w:rFonts w:ascii="Arial" w:hAnsi="Arial" w:cs="Arial"/>
              </w:rPr>
              <w:t xml:space="preserve"> to comply with such parts of the </w:t>
            </w:r>
            <w:r>
              <w:rPr>
                <w:rFonts w:ascii="Arial" w:hAnsi="Arial" w:cs="Arial"/>
                <w:b/>
              </w:rPr>
              <w:t>Grid Code</w:t>
            </w:r>
            <w:r>
              <w:rPr>
                <w:rFonts w:ascii="Arial" w:hAnsi="Arial" w:cs="Arial"/>
              </w:rPr>
              <w:t xml:space="preserve"> or any </w:t>
            </w:r>
            <w:r>
              <w:rPr>
                <w:rFonts w:ascii="Arial" w:hAnsi="Arial" w:cs="Arial"/>
                <w:b/>
              </w:rPr>
              <w:t xml:space="preserve">Distribution Code </w:t>
            </w:r>
            <w:r>
              <w:rPr>
                <w:rFonts w:ascii="Arial" w:hAnsi="Arial" w:cs="Arial"/>
              </w:rPr>
              <w:t>or</w:t>
            </w:r>
            <w:r>
              <w:rPr>
                <w:rFonts w:ascii="Arial" w:hAnsi="Arial" w:cs="Arial"/>
                <w:b/>
              </w:rPr>
              <w:t xml:space="preserve"> </w:t>
            </w:r>
            <w:r>
              <w:rPr>
                <w:rFonts w:ascii="Arial" w:hAnsi="Arial" w:cs="Arial"/>
              </w:rPr>
              <w:t xml:space="preserve">in the case of </w:t>
            </w:r>
            <w:r>
              <w:rPr>
                <w:rFonts w:ascii="Arial" w:hAnsi="Arial" w:cs="Arial"/>
                <w:b/>
              </w:rPr>
              <w:t>The Company</w:t>
            </w:r>
            <w:r>
              <w:rPr>
                <w:rFonts w:ascii="Arial" w:hAnsi="Arial" w:cs="Arial"/>
              </w:rPr>
              <w:t xml:space="preserve"> the </w:t>
            </w:r>
            <w:r>
              <w:rPr>
                <w:rFonts w:ascii="Arial" w:hAnsi="Arial" w:cs="Arial"/>
                <w:b/>
              </w:rPr>
              <w:t>Transmission Licence</w:t>
            </w:r>
            <w:r>
              <w:rPr>
                <w:rFonts w:ascii="Arial" w:hAnsi="Arial" w:cs="Arial"/>
              </w:rPr>
              <w:t xml:space="preserve"> as may be specified in such direction and/or (b) a </w:t>
            </w:r>
            <w:r>
              <w:rPr>
                <w:rFonts w:ascii="Arial" w:hAnsi="Arial" w:cs="Arial"/>
                <w:b/>
              </w:rPr>
              <w:t>Connect and Manage Derogation</w:t>
            </w:r>
            <w:r>
              <w:rPr>
                <w:rFonts w:ascii="Arial" w:hAnsi="Arial" w:cs="Arial"/>
              </w:rPr>
              <w:t xml:space="preserve"> as the context requires and “Derogated” shall be construed accordingly;</w:t>
            </w:r>
          </w:p>
        </w:tc>
      </w:tr>
      <w:tr w:rsidR="002B1569" w14:paraId="46EA1187" w14:textId="77777777" w:rsidTr="00C61D2E">
        <w:trPr>
          <w:gridAfter w:val="1"/>
          <w:wAfter w:w="29" w:type="dxa"/>
        </w:trPr>
        <w:tc>
          <w:tcPr>
            <w:tcW w:w="3545" w:type="dxa"/>
          </w:tcPr>
          <w:p w14:paraId="504F3B3D" w14:textId="77777777" w:rsidR="002B1569" w:rsidRDefault="002B1569" w:rsidP="002B1569">
            <w:pPr>
              <w:pStyle w:val="BodyText"/>
              <w:rPr>
                <w:rFonts w:ascii="Arial" w:hAnsi="Arial" w:cs="Arial"/>
                <w:b/>
                <w:bCs/>
              </w:rPr>
            </w:pPr>
            <w:r>
              <w:rPr>
                <w:rFonts w:ascii="Arial" w:hAnsi="Arial" w:cs="Arial"/>
                <w:b/>
                <w:bCs/>
              </w:rPr>
              <w:t>"Derogated Plant"</w:t>
            </w:r>
          </w:p>
        </w:tc>
        <w:tc>
          <w:tcPr>
            <w:tcW w:w="6775" w:type="dxa"/>
          </w:tcPr>
          <w:p w14:paraId="0AA06908" w14:textId="77777777" w:rsidR="002B1569" w:rsidRDefault="002B1569" w:rsidP="002B1569">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2B1569" w14:paraId="19DBB525" w14:textId="77777777" w:rsidTr="00C61D2E">
        <w:trPr>
          <w:gridAfter w:val="1"/>
          <w:wAfter w:w="29" w:type="dxa"/>
        </w:trPr>
        <w:tc>
          <w:tcPr>
            <w:tcW w:w="3545" w:type="dxa"/>
          </w:tcPr>
          <w:p w14:paraId="1CAF35AC" w14:textId="77777777" w:rsidR="002B1569" w:rsidRDefault="002B1569" w:rsidP="002B1569">
            <w:pPr>
              <w:pStyle w:val="BodyText"/>
              <w:rPr>
                <w:rFonts w:ascii="Arial" w:hAnsi="Arial" w:cs="Arial"/>
                <w:b/>
                <w:bCs/>
              </w:rPr>
            </w:pPr>
            <w:r>
              <w:rPr>
                <w:rFonts w:ascii="Arial" w:hAnsi="Arial" w:cs="Arial"/>
                <w:b/>
                <w:bCs/>
              </w:rPr>
              <w:t>"Design Variation"</w:t>
            </w:r>
          </w:p>
        </w:tc>
        <w:tc>
          <w:tcPr>
            <w:tcW w:w="6775" w:type="dxa"/>
          </w:tcPr>
          <w:p w14:paraId="08AAC1DB" w14:textId="77777777" w:rsidR="002B1569" w:rsidRDefault="002B1569" w:rsidP="002B1569">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2B1569" w14:paraId="307D517C" w14:textId="77777777" w:rsidTr="00C61D2E">
        <w:trPr>
          <w:gridAfter w:val="1"/>
          <w:wAfter w:w="29" w:type="dxa"/>
        </w:trPr>
        <w:tc>
          <w:tcPr>
            <w:tcW w:w="3545" w:type="dxa"/>
          </w:tcPr>
          <w:p w14:paraId="1CC103F7" w14:textId="77777777" w:rsidR="002B1569" w:rsidRDefault="002B1569" w:rsidP="002B1569">
            <w:pPr>
              <w:pStyle w:val="BodyText"/>
              <w:jc w:val="both"/>
              <w:rPr>
                <w:rFonts w:ascii="Arial" w:hAnsi="Arial" w:cs="Arial"/>
                <w:b/>
                <w:bCs/>
              </w:rPr>
            </w:pPr>
            <w:r>
              <w:rPr>
                <w:rFonts w:ascii="Arial" w:hAnsi="Arial" w:cs="Arial"/>
                <w:b/>
                <w:bCs/>
              </w:rPr>
              <w:t>“Designated Sum”</w:t>
            </w:r>
          </w:p>
        </w:tc>
        <w:tc>
          <w:tcPr>
            <w:tcW w:w="6775" w:type="dxa"/>
          </w:tcPr>
          <w:p w14:paraId="33C1E50F" w14:textId="77777777" w:rsidR="002B1569" w:rsidRDefault="002B1569" w:rsidP="002B1569">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2B1569" w14:paraId="1A459283" w14:textId="77777777" w:rsidTr="00C61D2E">
        <w:trPr>
          <w:gridAfter w:val="1"/>
          <w:wAfter w:w="29" w:type="dxa"/>
        </w:trPr>
        <w:tc>
          <w:tcPr>
            <w:tcW w:w="3545" w:type="dxa"/>
          </w:tcPr>
          <w:p w14:paraId="52ABBE23" w14:textId="77777777" w:rsidR="002B1569" w:rsidRDefault="002B1569" w:rsidP="002B1569">
            <w:pPr>
              <w:pStyle w:val="BodyText"/>
              <w:rPr>
                <w:rFonts w:ascii="Arial" w:hAnsi="Arial" w:cs="Arial"/>
                <w:b/>
                <w:bCs/>
              </w:rPr>
            </w:pPr>
            <w:r>
              <w:rPr>
                <w:rFonts w:ascii="Arial" w:hAnsi="Arial" w:cs="Arial"/>
                <w:b/>
                <w:bCs/>
              </w:rPr>
              <w:t>“Designated sum”</w:t>
            </w:r>
          </w:p>
        </w:tc>
        <w:tc>
          <w:tcPr>
            <w:tcW w:w="6775" w:type="dxa"/>
          </w:tcPr>
          <w:p w14:paraId="21AA387B" w14:textId="77777777" w:rsidR="002B1569" w:rsidRDefault="002B1569" w:rsidP="002B1569">
            <w:pPr>
              <w:pStyle w:val="BodyText"/>
              <w:jc w:val="both"/>
              <w:rPr>
                <w:rFonts w:ascii="Arial" w:hAnsi="Arial" w:cs="Arial"/>
              </w:rPr>
            </w:pPr>
            <w:r>
              <w:rPr>
                <w:rFonts w:ascii="Arial" w:hAnsi="Arial" w:cs="Arial"/>
              </w:rPr>
              <w:t>As defined in Standard Condition C13 of the Transmission Licence</w:t>
            </w:r>
          </w:p>
        </w:tc>
      </w:tr>
      <w:tr w:rsidR="002B1569" w14:paraId="6CA57873" w14:textId="77777777" w:rsidTr="00C61D2E">
        <w:trPr>
          <w:gridAfter w:val="1"/>
          <w:wAfter w:w="29" w:type="dxa"/>
        </w:trPr>
        <w:tc>
          <w:tcPr>
            <w:tcW w:w="3545" w:type="dxa"/>
          </w:tcPr>
          <w:p w14:paraId="7A127E88" w14:textId="77777777" w:rsidR="002B1569" w:rsidRDefault="002B1569" w:rsidP="002B1569">
            <w:pPr>
              <w:pStyle w:val="BodyText"/>
              <w:rPr>
                <w:rFonts w:ascii="Arial" w:hAnsi="Arial" w:cs="Arial"/>
                <w:b/>
                <w:bCs/>
              </w:rPr>
            </w:pPr>
            <w:r>
              <w:rPr>
                <w:rFonts w:ascii="Arial" w:hAnsi="Arial" w:cs="Arial"/>
                <w:b/>
                <w:bCs/>
              </w:rPr>
              <w:t>"De-synchronisation"</w:t>
            </w:r>
          </w:p>
        </w:tc>
        <w:tc>
          <w:tcPr>
            <w:tcW w:w="6775" w:type="dxa"/>
          </w:tcPr>
          <w:p w14:paraId="328D2A88" w14:textId="77777777" w:rsidR="002B1569" w:rsidRDefault="002B1569" w:rsidP="002B1569">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shall be construed accordingly;</w:t>
            </w:r>
          </w:p>
        </w:tc>
      </w:tr>
      <w:tr w:rsidR="002B1569" w14:paraId="1B209899" w14:textId="77777777" w:rsidTr="00C61D2E">
        <w:trPr>
          <w:gridAfter w:val="1"/>
          <w:wAfter w:w="29" w:type="dxa"/>
        </w:trPr>
        <w:tc>
          <w:tcPr>
            <w:tcW w:w="3545" w:type="dxa"/>
          </w:tcPr>
          <w:p w14:paraId="230AB3D6" w14:textId="77777777" w:rsidR="002B1569" w:rsidRDefault="002B1569" w:rsidP="002B1569">
            <w:pPr>
              <w:pStyle w:val="BodyText"/>
              <w:rPr>
                <w:rFonts w:ascii="Arial" w:hAnsi="Arial" w:cs="Arial"/>
                <w:b/>
                <w:bCs/>
              </w:rPr>
            </w:pPr>
            <w:r>
              <w:rPr>
                <w:rFonts w:ascii="Arial" w:hAnsi="Arial" w:cs="Arial"/>
                <w:b/>
                <w:bCs/>
              </w:rPr>
              <w:lastRenderedPageBreak/>
              <w:t>"Detailed Planning Data"</w:t>
            </w:r>
          </w:p>
        </w:tc>
        <w:tc>
          <w:tcPr>
            <w:tcW w:w="6775" w:type="dxa"/>
          </w:tcPr>
          <w:p w14:paraId="6CA1ED7C" w14:textId="77777777" w:rsidR="002B1569" w:rsidRDefault="002B1569" w:rsidP="002B1569">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2B1569" w14:paraId="5F23CFB6" w14:textId="77777777" w:rsidTr="00C61D2E">
        <w:trPr>
          <w:gridAfter w:val="1"/>
          <w:wAfter w:w="29" w:type="dxa"/>
        </w:trPr>
        <w:tc>
          <w:tcPr>
            <w:tcW w:w="3545" w:type="dxa"/>
          </w:tcPr>
          <w:p w14:paraId="4C8AE472" w14:textId="77777777" w:rsidR="002B1569" w:rsidRDefault="002B1569" w:rsidP="002B1569">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6775" w:type="dxa"/>
          </w:tcPr>
          <w:p w14:paraId="076AD278" w14:textId="77777777" w:rsidR="002B1569" w:rsidRDefault="002B1569" w:rsidP="002B1569">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 xml:space="preserve">Request for a Statement of </w:t>
            </w:r>
            <w:proofErr w:type="gramStart"/>
            <w:r w:rsidRPr="00124A3F">
              <w:rPr>
                <w:rFonts w:ascii="Arial" w:hAnsi="Arial" w:cs="Arial"/>
                <w:b/>
                <w:szCs w:val="22"/>
              </w:rPr>
              <w:t>Works</w:t>
            </w:r>
            <w:r>
              <w:rPr>
                <w:rFonts w:ascii="Arial" w:hAnsi="Arial" w:cs="Arial"/>
                <w:szCs w:val="22"/>
              </w:rPr>
              <w:t>;</w:t>
            </w:r>
            <w:proofErr w:type="gramEnd"/>
            <w:r>
              <w:rPr>
                <w:rFonts w:ascii="Arial" w:hAnsi="Arial" w:cs="Arial"/>
                <w:szCs w:val="22"/>
              </w:rPr>
              <w:t xml:space="preserve"> </w:t>
            </w:r>
          </w:p>
          <w:p w14:paraId="2818EC09" w14:textId="77777777" w:rsidR="002B1569" w:rsidRPr="0000119F" w:rsidRDefault="002B1569" w:rsidP="002B1569">
            <w:pPr>
              <w:jc w:val="both"/>
              <w:rPr>
                <w:rFonts w:ascii="Arial" w:hAnsi="Arial" w:cs="Arial"/>
                <w:szCs w:val="22"/>
              </w:rPr>
            </w:pPr>
          </w:p>
        </w:tc>
      </w:tr>
      <w:tr w:rsidR="002B1569" w14:paraId="42DB8257" w14:textId="77777777" w:rsidTr="00C61D2E">
        <w:trPr>
          <w:gridAfter w:val="1"/>
          <w:wAfter w:w="29" w:type="dxa"/>
        </w:trPr>
        <w:tc>
          <w:tcPr>
            <w:tcW w:w="3545" w:type="dxa"/>
          </w:tcPr>
          <w:p w14:paraId="7BE46D07" w14:textId="77777777" w:rsidR="002B1569" w:rsidRDefault="002B1569" w:rsidP="002B1569">
            <w:pPr>
              <w:pStyle w:val="BodyText"/>
              <w:rPr>
                <w:rFonts w:ascii="Arial" w:hAnsi="Arial" w:cs="Arial"/>
                <w:b/>
                <w:bCs/>
              </w:rPr>
            </w:pPr>
            <w:r>
              <w:rPr>
                <w:rFonts w:ascii="Arial" w:hAnsi="Arial" w:cs="Arial"/>
                <w:b/>
                <w:bCs/>
              </w:rPr>
              <w:t>"Directive"</w:t>
            </w:r>
          </w:p>
        </w:tc>
        <w:tc>
          <w:tcPr>
            <w:tcW w:w="6775" w:type="dxa"/>
          </w:tcPr>
          <w:p w14:paraId="0537A5AD" w14:textId="77777777" w:rsidR="002B1569" w:rsidRDefault="002B1569" w:rsidP="002B1569">
            <w:pPr>
              <w:pStyle w:val="BodyText"/>
              <w:jc w:val="both"/>
              <w:rPr>
                <w:rFonts w:ascii="Arial" w:hAnsi="Arial" w:cs="Arial"/>
              </w:rPr>
            </w:pPr>
            <w:r>
              <w:rPr>
                <w:rFonts w:ascii="Arial" w:hAnsi="Arial" w:cs="Arial"/>
              </w:rPr>
              <w:t xml:space="preserve">includes any present or future directive, requirement, instruction, </w:t>
            </w:r>
            <w:proofErr w:type="gramStart"/>
            <w:r>
              <w:rPr>
                <w:rFonts w:ascii="Arial" w:hAnsi="Arial" w:cs="Arial"/>
              </w:rPr>
              <w:t>direction</w:t>
            </w:r>
            <w:proofErr w:type="gramEnd"/>
            <w:r>
              <w:rPr>
                <w:rFonts w:ascii="Arial" w:hAnsi="Arial" w:cs="Arial"/>
              </w:rPr>
              <w:t xml:space="preserve">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2B1569" w14:paraId="45CA41BE" w14:textId="77777777" w:rsidTr="00C61D2E">
        <w:trPr>
          <w:gridAfter w:val="1"/>
          <w:wAfter w:w="29" w:type="dxa"/>
        </w:trPr>
        <w:tc>
          <w:tcPr>
            <w:tcW w:w="3545" w:type="dxa"/>
          </w:tcPr>
          <w:p w14:paraId="7A2408B0" w14:textId="77777777" w:rsidR="002B1569" w:rsidRDefault="002B1569" w:rsidP="002B1569">
            <w:pPr>
              <w:pStyle w:val="BodyText"/>
              <w:rPr>
                <w:rFonts w:ascii="Arial" w:hAnsi="Arial" w:cs="Arial"/>
                <w:b/>
                <w:bCs/>
                <w:i/>
                <w:iCs/>
              </w:rPr>
            </w:pPr>
            <w:r>
              <w:rPr>
                <w:rFonts w:ascii="Arial" w:hAnsi="Arial" w:cs="Arial"/>
                <w:b/>
                <w:bCs/>
              </w:rPr>
              <w:t>“</w:t>
            </w:r>
            <w:proofErr w:type="gramStart"/>
            <w:r>
              <w:rPr>
                <w:rFonts w:ascii="Arial" w:hAnsi="Arial" w:cs="Arial"/>
                <w:b/>
                <w:bCs/>
              </w:rPr>
              <w:t>Directly-Connected</w:t>
            </w:r>
            <w:proofErr w:type="gramEnd"/>
            <w:r>
              <w:rPr>
                <w:rFonts w:ascii="Arial" w:hAnsi="Arial" w:cs="Arial"/>
                <w:b/>
                <w:bCs/>
              </w:rPr>
              <w:t xml:space="preserve"> User” or “Directly-Connected Customer”</w:t>
            </w:r>
          </w:p>
        </w:tc>
        <w:tc>
          <w:tcPr>
            <w:tcW w:w="6775" w:type="dxa"/>
          </w:tcPr>
          <w:p w14:paraId="536E33E9" w14:textId="77777777" w:rsidR="002B1569" w:rsidRDefault="002B1569" w:rsidP="002B1569">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2B1569" w14:paraId="6417E38D" w14:textId="77777777" w:rsidTr="00C61D2E">
        <w:trPr>
          <w:gridAfter w:val="1"/>
          <w:wAfter w:w="29" w:type="dxa"/>
        </w:trPr>
        <w:tc>
          <w:tcPr>
            <w:tcW w:w="3545" w:type="dxa"/>
          </w:tcPr>
          <w:p w14:paraId="7B48F687" w14:textId="77777777" w:rsidR="002B1569" w:rsidRDefault="002B1569" w:rsidP="002B1569">
            <w:pPr>
              <w:pStyle w:val="BodyText"/>
              <w:rPr>
                <w:rFonts w:ascii="Arial" w:hAnsi="Arial" w:cs="Arial"/>
                <w:b/>
                <w:bCs/>
              </w:rPr>
            </w:pPr>
            <w:r>
              <w:rPr>
                <w:rFonts w:ascii="Arial" w:hAnsi="Arial" w:cs="Arial"/>
                <w:b/>
                <w:bCs/>
              </w:rPr>
              <w:t>"Disconnect" or "Disconnection"</w:t>
            </w:r>
          </w:p>
        </w:tc>
        <w:tc>
          <w:tcPr>
            <w:tcW w:w="6775" w:type="dxa"/>
          </w:tcPr>
          <w:p w14:paraId="39269773" w14:textId="77777777" w:rsidR="002B1569" w:rsidRDefault="002B1569" w:rsidP="002B1569">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w:t>
            </w:r>
            <w:proofErr w:type="gramStart"/>
            <w:r>
              <w:rPr>
                <w:rFonts w:ascii="Arial" w:hAnsi="Arial" w:cs="Arial"/>
              </w:rPr>
              <w:t>means  permanent</w:t>
            </w:r>
            <w:proofErr w:type="gramEnd"/>
            <w:r>
              <w:rPr>
                <w:rFonts w:ascii="Arial" w:hAnsi="Arial" w:cs="Arial"/>
              </w:rPr>
              <w:t xml:space="preserve">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Distribution System</w:t>
            </w:r>
            <w:r>
              <w:rPr>
                <w:rFonts w:ascii="Arial" w:hAnsi="Arial" w:cs="Arial"/>
              </w:rPr>
              <w:t>;</w:t>
            </w:r>
          </w:p>
          <w:p w14:paraId="7DB356DA" w14:textId="77777777" w:rsidR="002B1569" w:rsidRDefault="002B1569" w:rsidP="002B1569">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2B1569" w14:paraId="0D1474AC" w14:textId="77777777" w:rsidTr="00C61D2E">
        <w:trPr>
          <w:gridAfter w:val="1"/>
          <w:wAfter w:w="29" w:type="dxa"/>
        </w:trPr>
        <w:tc>
          <w:tcPr>
            <w:tcW w:w="3545" w:type="dxa"/>
          </w:tcPr>
          <w:p w14:paraId="038189E5" w14:textId="77777777" w:rsidR="002B1569" w:rsidRDefault="002B1569" w:rsidP="002B1569">
            <w:pPr>
              <w:pStyle w:val="BodyText"/>
              <w:rPr>
                <w:rFonts w:ascii="Arial" w:hAnsi="Arial" w:cs="Arial"/>
                <w:b/>
                <w:bCs/>
              </w:rPr>
            </w:pPr>
            <w:r>
              <w:rPr>
                <w:rFonts w:ascii="Arial" w:hAnsi="Arial" w:cs="Arial"/>
                <w:b/>
                <w:bCs/>
              </w:rPr>
              <w:t>"Dispute Resolution Procedure"</w:t>
            </w:r>
          </w:p>
        </w:tc>
        <w:tc>
          <w:tcPr>
            <w:tcW w:w="6775" w:type="dxa"/>
          </w:tcPr>
          <w:p w14:paraId="1B93B85C" w14:textId="77777777" w:rsidR="002B1569" w:rsidRDefault="002B1569" w:rsidP="002B1569">
            <w:pPr>
              <w:pStyle w:val="BodyText"/>
              <w:ind w:left="460" w:hanging="460"/>
              <w:jc w:val="both"/>
              <w:rPr>
                <w:rFonts w:ascii="Arial" w:hAnsi="Arial" w:cs="Arial"/>
              </w:rPr>
            </w:pPr>
            <w:r>
              <w:rPr>
                <w:rFonts w:ascii="Arial" w:hAnsi="Arial" w:cs="Arial"/>
              </w:rPr>
              <w:t>the procedures set out in Section 7;</w:t>
            </w:r>
          </w:p>
        </w:tc>
      </w:tr>
      <w:tr w:rsidR="002B1569" w14:paraId="31DD6A11" w14:textId="77777777" w:rsidTr="00C61D2E">
        <w:trPr>
          <w:gridAfter w:val="1"/>
          <w:wAfter w:w="29" w:type="dxa"/>
        </w:trPr>
        <w:tc>
          <w:tcPr>
            <w:tcW w:w="3545" w:type="dxa"/>
          </w:tcPr>
          <w:p w14:paraId="64CC9664" w14:textId="77777777" w:rsidR="002B1569" w:rsidRDefault="002B1569" w:rsidP="002B1569">
            <w:pPr>
              <w:pStyle w:val="BodyText"/>
              <w:rPr>
                <w:rFonts w:ascii="Arial" w:hAnsi="Arial" w:cs="Arial"/>
                <w:b/>
                <w:bCs/>
              </w:rPr>
            </w:pPr>
            <w:r>
              <w:rPr>
                <w:rFonts w:ascii="Arial" w:hAnsi="Arial" w:cs="Arial"/>
                <w:b/>
                <w:bCs/>
              </w:rPr>
              <w:lastRenderedPageBreak/>
              <w:t>"Dispute Statement"</w:t>
            </w:r>
          </w:p>
        </w:tc>
        <w:tc>
          <w:tcPr>
            <w:tcW w:w="6775" w:type="dxa"/>
          </w:tcPr>
          <w:p w14:paraId="17B2651B" w14:textId="74229C3F" w:rsidR="002B1569" w:rsidRDefault="002B1569" w:rsidP="002B1569">
            <w:pPr>
              <w:pStyle w:val="BodyText"/>
              <w:jc w:val="both"/>
              <w:rPr>
                <w:rFonts w:ascii="Arial" w:hAnsi="Arial" w:cs="Arial"/>
                <w:strike/>
              </w:rPr>
            </w:pPr>
            <w:r>
              <w:rPr>
                <w:rFonts w:ascii="Arial" w:hAnsi="Arial" w:cs="Arial"/>
              </w:rPr>
              <w:t>as defined in Paragraph 3.1</w:t>
            </w:r>
            <w:r w:rsidR="00615395">
              <w:rPr>
                <w:rFonts w:ascii="Arial" w:hAnsi="Arial" w:cs="Arial"/>
              </w:rPr>
              <w:t>7</w:t>
            </w:r>
            <w:r>
              <w:rPr>
                <w:rFonts w:ascii="Arial" w:hAnsi="Arial" w:cs="Arial"/>
              </w:rPr>
              <w:t>.4;</w:t>
            </w:r>
          </w:p>
        </w:tc>
      </w:tr>
      <w:tr w:rsidR="002B1569" w14:paraId="21EF50A3" w14:textId="77777777" w:rsidTr="00C61D2E">
        <w:trPr>
          <w:gridAfter w:val="1"/>
          <w:wAfter w:w="29" w:type="dxa"/>
        </w:trPr>
        <w:tc>
          <w:tcPr>
            <w:tcW w:w="3545" w:type="dxa"/>
          </w:tcPr>
          <w:p w14:paraId="163ADCEE" w14:textId="77777777" w:rsidR="002B1569" w:rsidRDefault="002B1569" w:rsidP="002B1569">
            <w:pPr>
              <w:rPr>
                <w:rFonts w:ascii="Arial" w:hAnsi="Arial" w:cs="Arial"/>
                <w:b/>
              </w:rPr>
            </w:pPr>
            <w:r>
              <w:rPr>
                <w:rFonts w:ascii="Arial" w:hAnsi="Arial" w:cs="Arial"/>
                <w:b/>
              </w:rPr>
              <w:t>“Distributed Generation”</w:t>
            </w:r>
          </w:p>
        </w:tc>
        <w:tc>
          <w:tcPr>
            <w:tcW w:w="6775" w:type="dxa"/>
          </w:tcPr>
          <w:p w14:paraId="6B3A4643" w14:textId="77777777" w:rsidR="002B1569" w:rsidRDefault="002B1569" w:rsidP="002B1569">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 xml:space="preserve">Section </w:t>
            </w:r>
            <w:proofErr w:type="gramStart"/>
            <w:r w:rsidRPr="00B87B3A">
              <w:rPr>
                <w:rFonts w:ascii="Arial" w:hAnsi="Arial" w:cs="Arial"/>
              </w:rPr>
              <w:t>6</w:t>
            </w:r>
            <w:proofErr w:type="gramEnd"/>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2B1569" w:rsidRDefault="002B1569" w:rsidP="002B1569">
            <w:pPr>
              <w:jc w:val="both"/>
              <w:rPr>
                <w:rFonts w:ascii="Arial" w:hAnsi="Arial" w:cs="Arial"/>
              </w:rPr>
            </w:pPr>
          </w:p>
          <w:p w14:paraId="4DC485BE" w14:textId="77777777" w:rsidR="002B1569" w:rsidRDefault="002B1569" w:rsidP="002B1569">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Bilateral Embedded Generation Agreement</w:t>
            </w:r>
            <w:r>
              <w:rPr>
                <w:rFonts w:ascii="Arial" w:hAnsi="Arial" w:cs="Arial"/>
                <w:szCs w:val="22"/>
              </w:rPr>
              <w:t>;</w:t>
            </w:r>
          </w:p>
          <w:p w14:paraId="074BB33A" w14:textId="77777777" w:rsidR="002B1569" w:rsidRDefault="002B1569" w:rsidP="002B1569">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proofErr w:type="gramStart"/>
            <w:r>
              <w:rPr>
                <w:rFonts w:ascii="Arial" w:hAnsi="Arial" w:cs="Arial"/>
                <w:szCs w:val="22"/>
              </w:rPr>
              <w:t>which</w:t>
            </w:r>
            <w:r>
              <w:rPr>
                <w:rFonts w:ascii="Arial" w:hAnsi="Arial" w:cs="Arial"/>
                <w:b/>
                <w:szCs w:val="22"/>
              </w:rPr>
              <w:t xml:space="preserve"> </w:t>
            </w:r>
            <w:r>
              <w:rPr>
                <w:rFonts w:ascii="Arial" w:hAnsi="Arial" w:cs="Arial"/>
                <w:szCs w:val="22"/>
              </w:rPr>
              <w:t xml:space="preserve"> is</w:t>
            </w:r>
            <w:proofErr w:type="gramEnd"/>
            <w:r>
              <w:rPr>
                <w:rFonts w:ascii="Arial" w:hAnsi="Arial" w:cs="Arial"/>
                <w:szCs w:val="22"/>
              </w:rPr>
              <w:t xml:space="preserve"> the subject of a </w:t>
            </w:r>
            <w:r>
              <w:rPr>
                <w:rFonts w:ascii="Arial" w:hAnsi="Arial" w:cs="Arial"/>
                <w:b/>
                <w:szCs w:val="22"/>
              </w:rPr>
              <w:t xml:space="preserve">Bilateral Embedded Licence </w:t>
            </w:r>
            <w:proofErr w:type="spellStart"/>
            <w:r>
              <w:rPr>
                <w:rFonts w:ascii="Arial" w:hAnsi="Arial" w:cs="Arial"/>
                <w:b/>
                <w:szCs w:val="22"/>
              </w:rPr>
              <w:t>Exemptable</w:t>
            </w:r>
            <w:proofErr w:type="spellEnd"/>
            <w:r>
              <w:rPr>
                <w:rFonts w:ascii="Arial" w:hAnsi="Arial" w:cs="Arial"/>
                <w:b/>
                <w:szCs w:val="22"/>
              </w:rPr>
              <w:t xml:space="preserve"> Large Power Station Agreemen</w:t>
            </w:r>
            <w:r>
              <w:rPr>
                <w:rFonts w:ascii="Arial" w:hAnsi="Arial" w:cs="Arial"/>
                <w:szCs w:val="22"/>
              </w:rPr>
              <w:t>t;</w:t>
            </w:r>
          </w:p>
          <w:p w14:paraId="7E276C71" w14:textId="77777777" w:rsidR="002B1569" w:rsidRDefault="002B1569" w:rsidP="002B1569">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Relevant Embedded Medium Power Station</w:t>
            </w:r>
            <w:r>
              <w:rPr>
                <w:rFonts w:ascii="Arial" w:hAnsi="Arial" w:cs="Arial"/>
                <w:szCs w:val="22"/>
              </w:rPr>
              <w:t xml:space="preserve">; </w:t>
            </w:r>
          </w:p>
          <w:p w14:paraId="497829FB" w14:textId="77777777" w:rsidR="002B1569" w:rsidRDefault="002B1569" w:rsidP="002B1569">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2B1569" w14:paraId="2B6118F9" w14:textId="77777777" w:rsidTr="00C61D2E">
        <w:trPr>
          <w:gridAfter w:val="1"/>
          <w:wAfter w:w="29" w:type="dxa"/>
        </w:trPr>
        <w:tc>
          <w:tcPr>
            <w:tcW w:w="3545" w:type="dxa"/>
          </w:tcPr>
          <w:p w14:paraId="74F53782" w14:textId="77777777" w:rsidR="002B1569" w:rsidRDefault="002B1569" w:rsidP="002B1569">
            <w:pPr>
              <w:pStyle w:val="BodyText"/>
              <w:rPr>
                <w:rFonts w:ascii="Arial" w:hAnsi="Arial" w:cs="Arial"/>
                <w:b/>
                <w:bCs/>
              </w:rPr>
            </w:pPr>
            <w:r>
              <w:rPr>
                <w:rFonts w:ascii="Arial" w:hAnsi="Arial" w:cs="Arial"/>
                <w:b/>
                <w:bCs/>
              </w:rPr>
              <w:t>"Distribution Agreement"</w:t>
            </w:r>
          </w:p>
        </w:tc>
        <w:tc>
          <w:tcPr>
            <w:tcW w:w="6775" w:type="dxa"/>
          </w:tcPr>
          <w:p w14:paraId="7E5F5C33" w14:textId="77777777" w:rsidR="002B1569" w:rsidRDefault="002B1569" w:rsidP="002B1569">
            <w:pPr>
              <w:pStyle w:val="BodyText"/>
              <w:jc w:val="both"/>
              <w:rPr>
                <w:rFonts w:ascii="Arial" w:hAnsi="Arial" w:cs="Arial"/>
                <w:b/>
                <w:i/>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2B1569" w14:paraId="6B568772" w14:textId="77777777" w:rsidTr="00C61D2E">
        <w:trPr>
          <w:gridAfter w:val="1"/>
          <w:wAfter w:w="29" w:type="dxa"/>
        </w:trPr>
        <w:tc>
          <w:tcPr>
            <w:tcW w:w="3545" w:type="dxa"/>
          </w:tcPr>
          <w:p w14:paraId="4707D974" w14:textId="77777777" w:rsidR="002B1569" w:rsidRDefault="002B1569" w:rsidP="002B1569">
            <w:pPr>
              <w:pStyle w:val="BodyText"/>
              <w:rPr>
                <w:rFonts w:ascii="Arial" w:hAnsi="Arial" w:cs="Arial"/>
                <w:b/>
                <w:bCs/>
              </w:rPr>
            </w:pPr>
            <w:r>
              <w:rPr>
                <w:rFonts w:ascii="Arial" w:hAnsi="Arial" w:cs="Arial"/>
                <w:b/>
                <w:bCs/>
              </w:rPr>
              <w:t>"Distribution Code(s)"</w:t>
            </w:r>
          </w:p>
        </w:tc>
        <w:tc>
          <w:tcPr>
            <w:tcW w:w="6775" w:type="dxa"/>
          </w:tcPr>
          <w:p w14:paraId="132E1E8B" w14:textId="77777777" w:rsidR="002B1569" w:rsidRDefault="002B1569" w:rsidP="002B1569">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2B1569" w14:paraId="26632E39" w14:textId="77777777" w:rsidTr="00C61D2E">
        <w:trPr>
          <w:gridAfter w:val="1"/>
          <w:wAfter w:w="29" w:type="dxa"/>
        </w:trPr>
        <w:tc>
          <w:tcPr>
            <w:tcW w:w="3545" w:type="dxa"/>
          </w:tcPr>
          <w:p w14:paraId="71970F28" w14:textId="77777777" w:rsidR="002B1569" w:rsidRDefault="002B1569" w:rsidP="002B1569">
            <w:pPr>
              <w:pStyle w:val="BodyText"/>
              <w:rPr>
                <w:rFonts w:ascii="Arial" w:hAnsi="Arial" w:cs="Arial"/>
                <w:b/>
                <w:bCs/>
              </w:rPr>
            </w:pPr>
            <w:r>
              <w:rPr>
                <w:rFonts w:ascii="Arial" w:hAnsi="Arial" w:cs="Arial"/>
                <w:b/>
                <w:bCs/>
                <w:snapToGrid w:val="0"/>
              </w:rPr>
              <w:t>"Distribution Connection Agreement"</w:t>
            </w:r>
          </w:p>
        </w:tc>
        <w:tc>
          <w:tcPr>
            <w:tcW w:w="6775" w:type="dxa"/>
          </w:tcPr>
          <w:p w14:paraId="24FE948A" w14:textId="77777777" w:rsidR="00F45C48" w:rsidRPr="003E65CF" w:rsidRDefault="00F45C48" w:rsidP="00F45C48">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w:t>
            </w:r>
            <w:proofErr w:type="spellStart"/>
            <w:proofErr w:type="gramStart"/>
            <w:r w:rsidRPr="003E65CF">
              <w:rPr>
                <w:rFonts w:ascii="Arial" w:hAnsi="Arial" w:cs="Arial"/>
                <w:szCs w:val="22"/>
              </w:rPr>
              <w:t>it’s</w:t>
            </w:r>
            <w:proofErr w:type="spellEnd"/>
            <w:proofErr w:type="gramEnd"/>
            <w:r w:rsidRPr="003E65CF">
              <w:rPr>
                <w:rFonts w:ascii="Arial" w:hAnsi="Arial" w:cs="Arial"/>
                <w:szCs w:val="22"/>
              </w:rPr>
              <w:t xml:space="preserve">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2B1569" w:rsidRPr="00CC2624" w:rsidRDefault="002B1569" w:rsidP="002B1569">
            <w:pPr>
              <w:pStyle w:val="BodyText"/>
              <w:jc w:val="both"/>
              <w:rPr>
                <w:rFonts w:ascii="Arial" w:hAnsi="Arial" w:cs="Arial"/>
                <w:i/>
              </w:rPr>
            </w:pPr>
          </w:p>
        </w:tc>
      </w:tr>
      <w:tr w:rsidR="004C79EC" w14:paraId="77184904" w14:textId="77777777" w:rsidTr="00C61D2E">
        <w:trPr>
          <w:gridAfter w:val="1"/>
          <w:wAfter w:w="29" w:type="dxa"/>
        </w:trPr>
        <w:tc>
          <w:tcPr>
            <w:tcW w:w="3545" w:type="dxa"/>
          </w:tcPr>
          <w:p w14:paraId="45F10318" w14:textId="77777777" w:rsidR="004C79EC" w:rsidRPr="004C79EC" w:rsidRDefault="004C79EC" w:rsidP="004C79EC">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6775" w:type="dxa"/>
          </w:tcPr>
          <w:p w14:paraId="4A108703"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2B1569" w14:paraId="3F336AD8" w14:textId="77777777" w:rsidTr="00C61D2E">
        <w:trPr>
          <w:gridAfter w:val="1"/>
          <w:wAfter w:w="29" w:type="dxa"/>
        </w:trPr>
        <w:tc>
          <w:tcPr>
            <w:tcW w:w="3545" w:type="dxa"/>
          </w:tcPr>
          <w:p w14:paraId="79B610DE" w14:textId="77777777" w:rsidR="002B1569" w:rsidRDefault="002B1569" w:rsidP="002B1569">
            <w:pPr>
              <w:spacing w:after="240"/>
              <w:rPr>
                <w:rFonts w:ascii="Arial" w:hAnsi="Arial" w:cs="Arial"/>
                <w:b/>
                <w:bCs/>
                <w:i/>
                <w:snapToGrid w:val="0"/>
              </w:rPr>
            </w:pPr>
            <w:r>
              <w:rPr>
                <w:rFonts w:ascii="Arial" w:hAnsi="Arial" w:cs="Arial"/>
                <w:b/>
                <w:bCs/>
              </w:rPr>
              <w:t>"Distribution Interconnector"</w:t>
            </w:r>
          </w:p>
        </w:tc>
        <w:tc>
          <w:tcPr>
            <w:tcW w:w="6775" w:type="dxa"/>
          </w:tcPr>
          <w:p w14:paraId="58B1FC93" w14:textId="77777777" w:rsidR="002B1569" w:rsidRDefault="002B1569" w:rsidP="002B1569">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4816C753" w14:textId="77777777" w:rsidTr="00C61D2E">
        <w:trPr>
          <w:gridAfter w:val="1"/>
          <w:wAfter w:w="29" w:type="dxa"/>
        </w:trPr>
        <w:tc>
          <w:tcPr>
            <w:tcW w:w="3545" w:type="dxa"/>
          </w:tcPr>
          <w:p w14:paraId="3296B956" w14:textId="77777777" w:rsidR="002B1569" w:rsidRDefault="002B1569" w:rsidP="002B1569">
            <w:pPr>
              <w:pStyle w:val="BodyText"/>
              <w:rPr>
                <w:rFonts w:ascii="Arial" w:hAnsi="Arial" w:cs="Arial"/>
                <w:b/>
                <w:bCs/>
              </w:rPr>
            </w:pPr>
            <w:r>
              <w:rPr>
                <w:rFonts w:ascii="Arial" w:hAnsi="Arial" w:cs="Arial"/>
                <w:b/>
                <w:bCs/>
              </w:rPr>
              <w:t>"Distribution Interconnector Owner"</w:t>
            </w:r>
          </w:p>
        </w:tc>
        <w:tc>
          <w:tcPr>
            <w:tcW w:w="6775" w:type="dxa"/>
          </w:tcPr>
          <w:p w14:paraId="5B50DC0D" w14:textId="77777777" w:rsidR="002B1569" w:rsidRDefault="002B1569" w:rsidP="002B1569">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2B1569" w14:paraId="67390E5B" w14:textId="77777777" w:rsidTr="00C61D2E">
        <w:trPr>
          <w:gridAfter w:val="1"/>
          <w:wAfter w:w="29" w:type="dxa"/>
        </w:trPr>
        <w:tc>
          <w:tcPr>
            <w:tcW w:w="3545" w:type="dxa"/>
          </w:tcPr>
          <w:p w14:paraId="379C9764" w14:textId="77777777" w:rsidR="002B1569" w:rsidRPr="00380A4F" w:rsidRDefault="002B1569" w:rsidP="002B1569">
            <w:pPr>
              <w:pStyle w:val="BodyText"/>
              <w:rPr>
                <w:rFonts w:ascii="Arial" w:hAnsi="Arial" w:cs="Arial"/>
                <w:b/>
                <w:bCs/>
              </w:rPr>
            </w:pPr>
            <w:r w:rsidRPr="00380A4F">
              <w:rPr>
                <w:rFonts w:ascii="Arial" w:hAnsi="Arial" w:cs="Arial"/>
                <w:b/>
                <w:bCs/>
              </w:rPr>
              <w:t>"Distribution Licence"</w:t>
            </w:r>
          </w:p>
          <w:p w14:paraId="2CE98482" w14:textId="22D0997A" w:rsidR="00C86D6C" w:rsidRPr="00380A4F" w:rsidRDefault="00C86D6C" w:rsidP="00F67A87">
            <w:pPr>
              <w:rPr>
                <w:rFonts w:ascii="Arial" w:hAnsi="Arial" w:cs="Arial"/>
                <w:b/>
                <w:bCs/>
              </w:rPr>
            </w:pPr>
          </w:p>
        </w:tc>
        <w:tc>
          <w:tcPr>
            <w:tcW w:w="6775" w:type="dxa"/>
          </w:tcPr>
          <w:p w14:paraId="3DEA3AAC" w14:textId="77777777" w:rsidR="002B1569" w:rsidRDefault="002B1569" w:rsidP="002B1569">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w:t>
            </w:r>
          </w:p>
          <w:p w14:paraId="158D4266" w14:textId="57038AA2" w:rsidR="00FE7668" w:rsidRDefault="00FE7668" w:rsidP="00F67A87">
            <w:pPr>
              <w:jc w:val="both"/>
              <w:rPr>
                <w:rFonts w:ascii="Arial" w:hAnsi="Arial" w:cs="Arial"/>
              </w:rPr>
            </w:pPr>
          </w:p>
        </w:tc>
      </w:tr>
      <w:tr w:rsidR="00F67A87" w14:paraId="32652142" w14:textId="77777777" w:rsidTr="00C61D2E">
        <w:trPr>
          <w:gridAfter w:val="1"/>
          <w:wAfter w:w="29" w:type="dxa"/>
        </w:trPr>
        <w:tc>
          <w:tcPr>
            <w:tcW w:w="3545" w:type="dxa"/>
          </w:tcPr>
          <w:p w14:paraId="4CD370F4" w14:textId="77777777" w:rsidR="00F67A87" w:rsidRPr="00380A4F" w:rsidRDefault="00F67A87" w:rsidP="00F67A87">
            <w:pPr>
              <w:rPr>
                <w:rFonts w:ascii="Arial" w:hAnsi="Arial" w:cs="Arial"/>
                <w:b/>
                <w:bCs/>
                <w:szCs w:val="22"/>
              </w:rPr>
            </w:pPr>
            <w:r w:rsidRPr="00380A4F">
              <w:rPr>
                <w:rFonts w:ascii="Arial" w:hAnsi="Arial" w:cs="Arial"/>
                <w:b/>
                <w:bCs/>
                <w:szCs w:val="22"/>
              </w:rPr>
              <w:t>“Distribution Queue Management Process”</w:t>
            </w:r>
          </w:p>
          <w:p w14:paraId="3205C274" w14:textId="77777777" w:rsidR="00F67A87" w:rsidRDefault="00F67A87" w:rsidP="002B1569">
            <w:pPr>
              <w:pStyle w:val="BodyText"/>
              <w:rPr>
                <w:rFonts w:ascii="Arial" w:hAnsi="Arial" w:cs="Arial"/>
                <w:b/>
                <w:bCs/>
              </w:rPr>
            </w:pPr>
          </w:p>
        </w:tc>
        <w:tc>
          <w:tcPr>
            <w:tcW w:w="6775" w:type="dxa"/>
          </w:tcPr>
          <w:p w14:paraId="2201995C" w14:textId="758D0716" w:rsidR="00F67A87" w:rsidRDefault="00F67A87" w:rsidP="00D4522F">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2B1569" w14:paraId="05C7ECBD" w14:textId="77777777" w:rsidTr="00C61D2E">
        <w:trPr>
          <w:gridAfter w:val="1"/>
          <w:wAfter w:w="29" w:type="dxa"/>
        </w:trPr>
        <w:tc>
          <w:tcPr>
            <w:tcW w:w="3545" w:type="dxa"/>
          </w:tcPr>
          <w:p w14:paraId="12E8A7F5" w14:textId="77777777" w:rsidR="002B1569" w:rsidRDefault="002B1569" w:rsidP="002B1569">
            <w:pPr>
              <w:pStyle w:val="BodyText"/>
              <w:rPr>
                <w:rFonts w:ascii="Arial" w:hAnsi="Arial" w:cs="Arial"/>
                <w:b/>
                <w:bCs/>
              </w:rPr>
            </w:pPr>
            <w:r>
              <w:rPr>
                <w:rFonts w:ascii="Arial" w:hAnsi="Arial" w:cs="Arial"/>
                <w:b/>
                <w:bCs/>
              </w:rPr>
              <w:lastRenderedPageBreak/>
              <w:t>"Distribution System"</w:t>
            </w:r>
          </w:p>
        </w:tc>
        <w:tc>
          <w:tcPr>
            <w:tcW w:w="6775" w:type="dxa"/>
          </w:tcPr>
          <w:p w14:paraId="02800EE4" w14:textId="77777777" w:rsidR="002B1569" w:rsidRDefault="002B1569" w:rsidP="002B1569">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2B1569" w14:paraId="4833E477" w14:textId="77777777" w:rsidTr="00C61D2E">
        <w:trPr>
          <w:gridAfter w:val="1"/>
          <w:wAfter w:w="29" w:type="dxa"/>
        </w:trPr>
        <w:tc>
          <w:tcPr>
            <w:tcW w:w="3545" w:type="dxa"/>
          </w:tcPr>
          <w:p w14:paraId="61D1D312" w14:textId="77777777" w:rsidR="002B1569" w:rsidRDefault="002B1569" w:rsidP="002B1569">
            <w:pPr>
              <w:pStyle w:val="BodyText"/>
              <w:rPr>
                <w:rFonts w:ascii="Arial" w:hAnsi="Arial" w:cs="Arial"/>
                <w:b/>
                <w:bCs/>
              </w:rPr>
            </w:pPr>
            <w:r>
              <w:rPr>
                <w:rFonts w:ascii="Arial" w:hAnsi="Arial" w:cs="Arial"/>
                <w:b/>
                <w:bCs/>
              </w:rPr>
              <w:t>“Distribution Voltage”</w:t>
            </w:r>
          </w:p>
          <w:p w14:paraId="499B4427" w14:textId="77777777" w:rsidR="002B1569" w:rsidRDefault="002B1569" w:rsidP="002B1569">
            <w:pPr>
              <w:pStyle w:val="BodyText"/>
              <w:rPr>
                <w:rFonts w:ascii="Arial" w:hAnsi="Arial" w:cs="Arial"/>
                <w:b/>
                <w:bCs/>
              </w:rPr>
            </w:pPr>
          </w:p>
          <w:p w14:paraId="649268ED" w14:textId="77777777" w:rsidR="002B1569" w:rsidRDefault="002B1569" w:rsidP="002B1569">
            <w:pPr>
              <w:pStyle w:val="BodyText"/>
              <w:rPr>
                <w:rFonts w:ascii="Arial" w:hAnsi="Arial" w:cs="Arial"/>
                <w:b/>
                <w:bCs/>
              </w:rPr>
            </w:pPr>
            <w:r w:rsidRPr="00190FFA">
              <w:rPr>
                <w:rFonts w:ascii="Arial" w:hAnsi="Arial" w:cs="Arial"/>
                <w:b/>
                <w:bCs/>
              </w:rPr>
              <w:t>“Demand Voting Sub- Group”</w:t>
            </w:r>
          </w:p>
        </w:tc>
        <w:tc>
          <w:tcPr>
            <w:tcW w:w="6775" w:type="dxa"/>
          </w:tcPr>
          <w:p w14:paraId="5FD0475A" w14:textId="77777777" w:rsidR="002B1569" w:rsidRDefault="002B1569" w:rsidP="002B1569">
            <w:pPr>
              <w:pStyle w:val="BodyText"/>
              <w:jc w:val="both"/>
              <w:rPr>
                <w:rFonts w:ascii="Arial" w:hAnsi="Arial" w:cs="Arial"/>
              </w:rPr>
            </w:pPr>
            <w:r>
              <w:rPr>
                <w:rFonts w:ascii="Arial" w:hAnsi="Arial" w:cs="Arial"/>
              </w:rPr>
              <w:t>a voltage of 132kV or below in England &amp; Wales. A voltage of below 132kV in Scotland. Generally taken to be voltages lower than those defined as transmission voltages;</w:t>
            </w:r>
          </w:p>
          <w:p w14:paraId="544E402E" w14:textId="77777777" w:rsidR="002B1569" w:rsidRPr="0034202B" w:rsidRDefault="002B1569" w:rsidP="002B1569">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2B1569" w:rsidRPr="00433F8A" w:rsidRDefault="002B1569" w:rsidP="00304DC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2B1569" w:rsidRDefault="002B1569" w:rsidP="005D7C83">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F67A87" w14:paraId="28DDEFA0" w14:textId="77777777" w:rsidTr="00C61D2E">
        <w:trPr>
          <w:gridAfter w:val="1"/>
          <w:wAfter w:w="29" w:type="dxa"/>
        </w:trPr>
        <w:tc>
          <w:tcPr>
            <w:tcW w:w="3545" w:type="dxa"/>
          </w:tcPr>
          <w:p w14:paraId="10E04A83" w14:textId="77777777" w:rsidR="00F67A87" w:rsidRDefault="00F67A87" w:rsidP="00F67A87">
            <w:pPr>
              <w:pStyle w:val="BodyText"/>
              <w:rPr>
                <w:rFonts w:ascii="Arial" w:hAnsi="Arial" w:cs="Arial"/>
                <w:b/>
                <w:bCs/>
              </w:rPr>
            </w:pPr>
            <w:r>
              <w:rPr>
                <w:rFonts w:ascii="Arial" w:hAnsi="Arial" w:cs="Arial"/>
                <w:b/>
                <w:bCs/>
              </w:rPr>
              <w:t>"Dormant CUSC Party"</w:t>
            </w:r>
          </w:p>
          <w:p w14:paraId="094E0B36" w14:textId="77777777" w:rsidR="00F67A87" w:rsidRDefault="00F67A87" w:rsidP="002B1569">
            <w:pPr>
              <w:pStyle w:val="BodyText"/>
              <w:rPr>
                <w:rFonts w:ascii="Arial" w:hAnsi="Arial" w:cs="Arial"/>
                <w:b/>
                <w:bCs/>
              </w:rPr>
            </w:pPr>
          </w:p>
        </w:tc>
        <w:tc>
          <w:tcPr>
            <w:tcW w:w="6775" w:type="dxa"/>
          </w:tcPr>
          <w:p w14:paraId="1210C839" w14:textId="00EFC66A" w:rsidR="00F67A87" w:rsidRDefault="00F67A87" w:rsidP="00D4522F">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2B1569" w14:paraId="13E56189" w14:textId="77777777" w:rsidTr="00C61D2E">
        <w:trPr>
          <w:gridAfter w:val="1"/>
          <w:wAfter w:w="29" w:type="dxa"/>
        </w:trPr>
        <w:tc>
          <w:tcPr>
            <w:tcW w:w="3545" w:type="dxa"/>
          </w:tcPr>
          <w:p w14:paraId="023D7A33" w14:textId="208C1A62" w:rsidR="002B1569" w:rsidRDefault="00F67A87" w:rsidP="002B1569">
            <w:pPr>
              <w:ind w:left="3600" w:hanging="3600"/>
            </w:pPr>
            <w:r>
              <w:rPr>
                <w:rFonts w:ascii="Arial" w:hAnsi="Arial" w:cs="Arial"/>
                <w:b/>
                <w:szCs w:val="22"/>
              </w:rPr>
              <w:t>“</w:t>
            </w:r>
            <w:r w:rsidR="002B1569" w:rsidRPr="004E4C04">
              <w:rPr>
                <w:rFonts w:ascii="Arial" w:hAnsi="Arial" w:cs="Arial"/>
                <w:b/>
                <w:szCs w:val="22"/>
              </w:rPr>
              <w:t>Downstream Party</w:t>
            </w:r>
            <w:r>
              <w:rPr>
                <w:rFonts w:ascii="Arial" w:hAnsi="Arial" w:cs="Arial"/>
                <w:b/>
                <w:szCs w:val="22"/>
              </w:rPr>
              <w:t>”</w:t>
            </w:r>
            <w:r w:rsidR="002B1569" w:rsidRPr="004E4C04">
              <w:rPr>
                <w:rFonts w:cs="Arial"/>
                <w:b/>
                <w:sz w:val="24"/>
              </w:rPr>
              <w:tab/>
            </w:r>
          </w:p>
        </w:tc>
        <w:tc>
          <w:tcPr>
            <w:tcW w:w="6775" w:type="dxa"/>
          </w:tcPr>
          <w:p w14:paraId="1EFABB05" w14:textId="04EEDFE6" w:rsidR="006A408C" w:rsidRPr="006A408C" w:rsidRDefault="002B1569" w:rsidP="00F67A87">
            <w:pPr>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F67A87" w14:paraId="3326E058" w14:textId="77777777" w:rsidTr="00C61D2E">
        <w:trPr>
          <w:gridAfter w:val="1"/>
          <w:wAfter w:w="29" w:type="dxa"/>
        </w:trPr>
        <w:tc>
          <w:tcPr>
            <w:tcW w:w="3545" w:type="dxa"/>
          </w:tcPr>
          <w:p w14:paraId="4E28ECE8" w14:textId="553BF7E2" w:rsidR="00F67A87" w:rsidRDefault="00F67A87" w:rsidP="00860FFC">
            <w:pPr>
              <w:pStyle w:val="BodyText"/>
              <w:rPr>
                <w:rFonts w:ascii="Arial" w:hAnsi="Arial" w:cs="Arial"/>
                <w:b/>
                <w:bCs/>
              </w:rPr>
            </w:pPr>
            <w:r>
              <w:rPr>
                <w:rFonts w:ascii="Arial" w:hAnsi="Arial" w:cs="Arial"/>
                <w:b/>
                <w:bCs/>
              </w:rPr>
              <w:t>"Earthing"</w:t>
            </w:r>
          </w:p>
        </w:tc>
        <w:tc>
          <w:tcPr>
            <w:tcW w:w="6775" w:type="dxa"/>
          </w:tcPr>
          <w:p w14:paraId="13154C90" w14:textId="5148B641" w:rsidR="00F67A87" w:rsidRDefault="00F67A87" w:rsidP="00C61D2E">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FD7E2A" w14:paraId="21809601" w14:textId="77777777" w:rsidTr="00C61D2E">
        <w:trPr>
          <w:gridAfter w:val="1"/>
          <w:wAfter w:w="29" w:type="dxa"/>
        </w:trPr>
        <w:tc>
          <w:tcPr>
            <w:tcW w:w="3545" w:type="dxa"/>
          </w:tcPr>
          <w:p w14:paraId="2D4DE61B" w14:textId="450D5A01" w:rsidR="00FD7E2A" w:rsidRDefault="00BB683E" w:rsidP="002B1569">
            <w:pPr>
              <w:pStyle w:val="BodyText"/>
              <w:rPr>
                <w:rFonts w:ascii="Arial" w:hAnsi="Arial" w:cs="Arial"/>
                <w:b/>
                <w:bCs/>
              </w:rPr>
            </w:pPr>
            <w:r>
              <w:rPr>
                <w:rFonts w:ascii="Arial" w:hAnsi="Arial" w:cs="Arial"/>
                <w:b/>
                <w:bCs/>
              </w:rPr>
              <w:t>“</w:t>
            </w:r>
            <w:r w:rsidR="00FD7E2A">
              <w:rPr>
                <w:rFonts w:ascii="Arial" w:hAnsi="Arial" w:cs="Arial"/>
                <w:b/>
                <w:bCs/>
              </w:rPr>
              <w:t>EBR Amendment</w:t>
            </w:r>
            <w:r>
              <w:rPr>
                <w:rFonts w:ascii="Arial" w:hAnsi="Arial" w:cs="Arial"/>
                <w:b/>
                <w:bCs/>
              </w:rPr>
              <w:t>”</w:t>
            </w:r>
          </w:p>
        </w:tc>
        <w:tc>
          <w:tcPr>
            <w:tcW w:w="6775" w:type="dxa"/>
          </w:tcPr>
          <w:p w14:paraId="20817560" w14:textId="489F0F93" w:rsidR="00FD7E2A" w:rsidRPr="00BB683E" w:rsidRDefault="00BB683E" w:rsidP="002B1569">
            <w:pPr>
              <w:pStyle w:val="BodyText"/>
              <w:jc w:val="both"/>
              <w:rPr>
                <w:rFonts w:ascii="Arial" w:hAnsi="Arial" w:cs="Arial"/>
              </w:rPr>
            </w:pPr>
            <w:r w:rsidRPr="00BB683E">
              <w:rPr>
                <w:rFonts w:ascii="Arial" w:hAnsi="Arial" w:cs="Arial"/>
                <w:color w:val="000000" w:themeColor="text1"/>
              </w:rPr>
              <w:t>means (a) any amendment to contractual arrangements for the provision of and payment for Balancing Services referred to in Section 4.2B5 or (b) any amendment to CUSC which amends the EBR Article 18 Terms or Conditions in, as the case may be, such contractual arrangements or CUSC including to introduce a new provision for the purposes of Article 18 into, as the case may be, such contractual arrangements or CUSC;</w:t>
            </w:r>
          </w:p>
        </w:tc>
      </w:tr>
      <w:tr w:rsidR="007526CA" w:rsidRPr="007526CA" w14:paraId="61F9A7E2" w14:textId="77777777" w:rsidTr="00C61D2E">
        <w:trPr>
          <w:gridAfter w:val="1"/>
          <w:wAfter w:w="29" w:type="dxa"/>
        </w:trPr>
        <w:tc>
          <w:tcPr>
            <w:tcW w:w="3545" w:type="dxa"/>
          </w:tcPr>
          <w:p w14:paraId="2EA2C0F6" w14:textId="61B094F1" w:rsidR="00BB683E" w:rsidRDefault="00D352E2" w:rsidP="002B1569">
            <w:pPr>
              <w:pStyle w:val="BodyText"/>
              <w:rPr>
                <w:rFonts w:ascii="Arial" w:hAnsi="Arial" w:cs="Arial"/>
                <w:b/>
                <w:bCs/>
              </w:rPr>
            </w:pPr>
            <w:r>
              <w:rPr>
                <w:rFonts w:ascii="Arial" w:hAnsi="Arial" w:cs="Arial"/>
                <w:b/>
                <w:bCs/>
              </w:rPr>
              <w:t>“EBR Article 18 Terms and Conditions</w:t>
            </w:r>
          </w:p>
        </w:tc>
        <w:tc>
          <w:tcPr>
            <w:tcW w:w="6775" w:type="dxa"/>
          </w:tcPr>
          <w:p w14:paraId="34D17170" w14:textId="6BD35F17" w:rsidR="00BB683E" w:rsidRPr="007526CA" w:rsidRDefault="00D352E2" w:rsidP="002B1569">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2B1569" w14:paraId="0D577C80" w14:textId="77777777" w:rsidTr="00C61D2E">
        <w:trPr>
          <w:gridAfter w:val="1"/>
          <w:wAfter w:w="29" w:type="dxa"/>
        </w:trPr>
        <w:tc>
          <w:tcPr>
            <w:tcW w:w="3545" w:type="dxa"/>
          </w:tcPr>
          <w:p w14:paraId="442816FD" w14:textId="77777777" w:rsidR="002B1569" w:rsidRDefault="002B1569" w:rsidP="002B1569">
            <w:pPr>
              <w:pStyle w:val="BodyText"/>
              <w:rPr>
                <w:rFonts w:ascii="Arial" w:hAnsi="Arial" w:cs="Arial"/>
                <w:b/>
                <w:bCs/>
              </w:rPr>
            </w:pPr>
            <w:r>
              <w:rPr>
                <w:rFonts w:ascii="Arial" w:hAnsi="Arial" w:cs="Arial"/>
                <w:b/>
                <w:bCs/>
              </w:rPr>
              <w:t>"</w:t>
            </w:r>
            <w:proofErr w:type="spellStart"/>
            <w:r>
              <w:rPr>
                <w:rFonts w:ascii="Arial" w:hAnsi="Arial" w:cs="Arial"/>
                <w:b/>
                <w:bCs/>
              </w:rPr>
              <w:t>EdF</w:t>
            </w:r>
            <w:proofErr w:type="spellEnd"/>
            <w:r>
              <w:rPr>
                <w:rFonts w:ascii="Arial" w:hAnsi="Arial" w:cs="Arial"/>
                <w:b/>
                <w:bCs/>
              </w:rPr>
              <w:t xml:space="preserve"> Documents"</w:t>
            </w:r>
          </w:p>
        </w:tc>
        <w:tc>
          <w:tcPr>
            <w:tcW w:w="6775" w:type="dxa"/>
          </w:tcPr>
          <w:p w14:paraId="5106CF9C" w14:textId="77777777" w:rsidR="002B1569" w:rsidRDefault="002B1569" w:rsidP="002B1569">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61085FC9" w14:textId="77777777" w:rsidTr="00C61D2E">
        <w:trPr>
          <w:gridAfter w:val="1"/>
          <w:wAfter w:w="29" w:type="dxa"/>
        </w:trPr>
        <w:tc>
          <w:tcPr>
            <w:tcW w:w="3545" w:type="dxa"/>
          </w:tcPr>
          <w:p w14:paraId="704FF265" w14:textId="77777777" w:rsidR="002B1569" w:rsidRDefault="002B1569" w:rsidP="002B1569">
            <w:pPr>
              <w:pStyle w:val="BodyText"/>
              <w:rPr>
                <w:rFonts w:ascii="Arial" w:hAnsi="Arial" w:cs="Arial"/>
                <w:b/>
                <w:bCs/>
              </w:rPr>
            </w:pPr>
            <w:r>
              <w:rPr>
                <w:rFonts w:ascii="Arial" w:hAnsi="Arial" w:cs="Arial"/>
                <w:b/>
                <w:bCs/>
              </w:rPr>
              <w:t>"Election Timetable"</w:t>
            </w:r>
          </w:p>
        </w:tc>
        <w:tc>
          <w:tcPr>
            <w:tcW w:w="6775" w:type="dxa"/>
          </w:tcPr>
          <w:p w14:paraId="4612F9DD" w14:textId="77777777" w:rsidR="002B1569" w:rsidRDefault="002B1569" w:rsidP="002B1569">
            <w:pPr>
              <w:pStyle w:val="BodyText"/>
              <w:jc w:val="both"/>
              <w:rPr>
                <w:rFonts w:ascii="Arial" w:hAnsi="Arial" w:cs="Arial"/>
              </w:rPr>
            </w:pPr>
            <w:r>
              <w:rPr>
                <w:rFonts w:ascii="Arial" w:hAnsi="Arial" w:cs="Arial"/>
              </w:rPr>
              <w:t xml:space="preserve">as defined in Paragraph 8A.1.2.1; </w:t>
            </w:r>
          </w:p>
        </w:tc>
      </w:tr>
      <w:tr w:rsidR="002B1569" w14:paraId="76E89921" w14:textId="77777777" w:rsidTr="00C61D2E">
        <w:trPr>
          <w:gridAfter w:val="1"/>
          <w:wAfter w:w="29" w:type="dxa"/>
        </w:trPr>
        <w:tc>
          <w:tcPr>
            <w:tcW w:w="3545" w:type="dxa"/>
          </w:tcPr>
          <w:p w14:paraId="194F8D52" w14:textId="77777777" w:rsidR="002B1569" w:rsidRDefault="002B1569" w:rsidP="002B1569">
            <w:pPr>
              <w:pStyle w:val="BodyText"/>
              <w:rPr>
                <w:rFonts w:ascii="Arial" w:hAnsi="Arial" w:cs="Arial"/>
                <w:b/>
                <w:bCs/>
              </w:rPr>
            </w:pPr>
            <w:r>
              <w:rPr>
                <w:rFonts w:ascii="Arial" w:hAnsi="Arial" w:cs="Arial"/>
                <w:b/>
                <w:bCs/>
              </w:rPr>
              <w:t>"Election Year"</w:t>
            </w:r>
          </w:p>
        </w:tc>
        <w:tc>
          <w:tcPr>
            <w:tcW w:w="6775" w:type="dxa"/>
          </w:tcPr>
          <w:p w14:paraId="1BED3A77" w14:textId="77777777" w:rsidR="002B1569" w:rsidRDefault="002B1569" w:rsidP="002B1569">
            <w:pPr>
              <w:pStyle w:val="BodyText"/>
              <w:jc w:val="both"/>
              <w:rPr>
                <w:rFonts w:ascii="Arial" w:hAnsi="Arial" w:cs="Arial"/>
              </w:rPr>
            </w:pPr>
            <w:r>
              <w:rPr>
                <w:rFonts w:ascii="Arial" w:hAnsi="Arial" w:cs="Arial"/>
              </w:rPr>
              <w:t xml:space="preserve">as defined in Paragraph 8A.1.1.2; </w:t>
            </w:r>
          </w:p>
        </w:tc>
      </w:tr>
      <w:tr w:rsidR="002B1569" w14:paraId="5033480C" w14:textId="77777777" w:rsidTr="00C61D2E">
        <w:trPr>
          <w:gridAfter w:val="1"/>
          <w:wAfter w:w="29" w:type="dxa"/>
        </w:trPr>
        <w:tc>
          <w:tcPr>
            <w:tcW w:w="3545" w:type="dxa"/>
          </w:tcPr>
          <w:p w14:paraId="1B84F4C0" w14:textId="24081670" w:rsidR="002B1569" w:rsidRPr="000A3FD7" w:rsidRDefault="002B1569" w:rsidP="00C61D2E">
            <w:pPr>
              <w:pStyle w:val="BodyText"/>
            </w:pPr>
            <w:r>
              <w:rPr>
                <w:rFonts w:ascii="Arial" w:hAnsi="Arial" w:cs="Arial"/>
                <w:b/>
                <w:bCs/>
              </w:rPr>
              <w:lastRenderedPageBreak/>
              <w:t>"Electricity Arbitration Association"</w:t>
            </w:r>
          </w:p>
        </w:tc>
        <w:tc>
          <w:tcPr>
            <w:tcW w:w="6775" w:type="dxa"/>
          </w:tcPr>
          <w:p w14:paraId="733EEDBC" w14:textId="0BF5A4CD" w:rsidR="00AB6C50" w:rsidRDefault="002B1569" w:rsidP="00C61D2E">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Grid Code</w:t>
            </w:r>
            <w:r>
              <w:rPr>
                <w:rFonts w:ascii="Arial" w:hAnsi="Arial" w:cs="Arial"/>
              </w:rPr>
              <w:t>;</w:t>
            </w:r>
          </w:p>
        </w:tc>
      </w:tr>
      <w:tr w:rsidR="004C79EC" w14:paraId="1C62A7E3" w14:textId="77777777" w:rsidTr="00C61D2E">
        <w:trPr>
          <w:gridAfter w:val="1"/>
          <w:wAfter w:w="29" w:type="dxa"/>
        </w:trPr>
        <w:tc>
          <w:tcPr>
            <w:tcW w:w="3545" w:type="dxa"/>
            <w:vAlign w:val="center"/>
          </w:tcPr>
          <w:p w14:paraId="5A5FCCD9" w14:textId="77777777" w:rsidR="004C79EC" w:rsidRPr="004C79EC" w:rsidRDefault="004C79EC" w:rsidP="004C79EC">
            <w:pPr>
              <w:pStyle w:val="BodyText"/>
              <w:rPr>
                <w:rFonts w:ascii="Arial" w:hAnsi="Arial" w:cs="Arial"/>
                <w:b/>
                <w:bCs/>
              </w:rPr>
            </w:pPr>
            <w:r w:rsidRPr="004C79EC">
              <w:rPr>
                <w:rFonts w:ascii="Arial" w:hAnsi="Arial" w:cs="Arial"/>
                <w:b/>
                <w:bCs/>
                <w:color w:val="000000"/>
                <w:lang w:eastAsia="en-GB"/>
              </w:rPr>
              <w:t>“Electricity Generation”</w:t>
            </w:r>
          </w:p>
        </w:tc>
        <w:tc>
          <w:tcPr>
            <w:tcW w:w="6775" w:type="dxa"/>
          </w:tcPr>
          <w:p w14:paraId="28428E87"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4C79EC" w14:paraId="65F499E7" w14:textId="77777777" w:rsidTr="00C61D2E">
        <w:trPr>
          <w:gridAfter w:val="1"/>
          <w:wAfter w:w="29" w:type="dxa"/>
        </w:trPr>
        <w:tc>
          <w:tcPr>
            <w:tcW w:w="3545" w:type="dxa"/>
          </w:tcPr>
          <w:p w14:paraId="0FCF76F3" w14:textId="77777777" w:rsidR="004C79EC" w:rsidRPr="004C79EC" w:rsidRDefault="004C79EC" w:rsidP="004C79EC">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6775" w:type="dxa"/>
            <w:vAlign w:val="center"/>
          </w:tcPr>
          <w:p w14:paraId="251306B2"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4C79EC" w14:paraId="4079524A" w14:textId="77777777" w:rsidTr="00C61D2E">
        <w:trPr>
          <w:gridAfter w:val="1"/>
          <w:wAfter w:w="29" w:type="dxa"/>
        </w:trPr>
        <w:tc>
          <w:tcPr>
            <w:tcW w:w="3545" w:type="dxa"/>
          </w:tcPr>
          <w:p w14:paraId="73C11871" w14:textId="77777777" w:rsidR="004C79EC" w:rsidRDefault="004C79EC" w:rsidP="004C79EC">
            <w:pPr>
              <w:pStyle w:val="BodyText"/>
              <w:rPr>
                <w:rFonts w:ascii="Arial" w:hAnsi="Arial" w:cs="Arial"/>
                <w:b/>
                <w:bCs/>
              </w:rPr>
            </w:pPr>
            <w:r>
              <w:rPr>
                <w:rFonts w:ascii="Arial" w:hAnsi="Arial" w:cs="Arial"/>
                <w:b/>
                <w:bCs/>
              </w:rPr>
              <w:t>“Electricity Regulation”</w:t>
            </w:r>
          </w:p>
        </w:tc>
        <w:tc>
          <w:tcPr>
            <w:tcW w:w="6775" w:type="dxa"/>
          </w:tcPr>
          <w:p w14:paraId="51D3ABF9" w14:textId="1987FE4D" w:rsidR="004C79EC" w:rsidRPr="004D5A11" w:rsidRDefault="00323775" w:rsidP="004C79EC">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sidRPr="00323775">
              <w:rPr>
                <w:rFonts w:ascii="Arial" w:hAnsi="Arial" w:cs="Arial"/>
                <w:b/>
                <w:bCs/>
                <w:szCs w:val="22"/>
              </w:rPr>
              <w:t>Retained EU Law</w:t>
            </w:r>
          </w:p>
        </w:tc>
      </w:tr>
      <w:tr w:rsidR="00AE20FC" w14:paraId="5F38A26A" w14:textId="77777777" w:rsidTr="00C61D2E">
        <w:trPr>
          <w:gridAfter w:val="1"/>
          <w:wAfter w:w="29" w:type="dxa"/>
        </w:trPr>
        <w:tc>
          <w:tcPr>
            <w:tcW w:w="3545" w:type="dxa"/>
          </w:tcPr>
          <w:p w14:paraId="0956AAC4" w14:textId="77777777" w:rsidR="00AE20FC" w:rsidRPr="00AE20FC" w:rsidRDefault="00AE20FC" w:rsidP="004C79EC">
            <w:pPr>
              <w:pStyle w:val="BodyText"/>
              <w:rPr>
                <w:rFonts w:ascii="Arial" w:hAnsi="Arial" w:cs="Arial"/>
                <w:b/>
                <w:bCs/>
              </w:rPr>
            </w:pPr>
            <w:r w:rsidRPr="00AE20FC">
              <w:rPr>
                <w:rFonts w:ascii="Arial" w:hAnsi="Arial" w:cs="Arial"/>
                <w:b/>
                <w:bCs/>
                <w:color w:val="000000"/>
                <w:lang w:eastAsia="en-GB"/>
              </w:rPr>
              <w:t>“Electricity Storage”</w:t>
            </w:r>
          </w:p>
        </w:tc>
        <w:tc>
          <w:tcPr>
            <w:tcW w:w="6775" w:type="dxa"/>
          </w:tcPr>
          <w:p w14:paraId="5CE1D86D" w14:textId="77777777" w:rsidR="00AE20FC" w:rsidRPr="00AE20FC" w:rsidRDefault="00AE20FC" w:rsidP="004C79EC">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AE20FC" w14:paraId="596F0333" w14:textId="77777777" w:rsidTr="00C61D2E">
        <w:trPr>
          <w:gridAfter w:val="1"/>
          <w:wAfter w:w="29" w:type="dxa"/>
        </w:trPr>
        <w:tc>
          <w:tcPr>
            <w:tcW w:w="3545" w:type="dxa"/>
          </w:tcPr>
          <w:p w14:paraId="1ABBAE07" w14:textId="75236C21" w:rsidR="00561F63" w:rsidRPr="00AE20FC" w:rsidRDefault="00AE20FC" w:rsidP="00C61D2E">
            <w:pPr>
              <w:pStyle w:val="BodyText"/>
              <w:rPr>
                <w:rFonts w:ascii="Arial" w:hAnsi="Arial" w:cs="Arial"/>
                <w:b/>
                <w:bCs/>
              </w:rPr>
            </w:pPr>
            <w:r w:rsidRPr="00AE20FC">
              <w:rPr>
                <w:rFonts w:ascii="Arial" w:hAnsi="Arial" w:cs="Arial"/>
                <w:b/>
                <w:bCs/>
                <w:color w:val="000000"/>
                <w:lang w:eastAsia="en-GB"/>
              </w:rPr>
              <w:t>“Electricity Storage Facility”</w:t>
            </w:r>
          </w:p>
        </w:tc>
        <w:tc>
          <w:tcPr>
            <w:tcW w:w="6775" w:type="dxa"/>
          </w:tcPr>
          <w:p w14:paraId="2D0FFD23" w14:textId="653D68ED" w:rsidR="00E97F6A" w:rsidRPr="00E97F6A" w:rsidRDefault="00AE20FC" w:rsidP="00C61D2E">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61D2E" w14:paraId="7EA237E9" w14:textId="77777777" w:rsidTr="00C61D2E">
        <w:trPr>
          <w:gridAfter w:val="1"/>
          <w:wAfter w:w="29" w:type="dxa"/>
        </w:trPr>
        <w:tc>
          <w:tcPr>
            <w:tcW w:w="3545" w:type="dxa"/>
          </w:tcPr>
          <w:p w14:paraId="15D82ECD" w14:textId="155C016E" w:rsidR="00C61D2E" w:rsidRPr="00D62155" w:rsidRDefault="00C61D2E" w:rsidP="004C79EC">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6775" w:type="dxa"/>
          </w:tcPr>
          <w:p w14:paraId="2188228D" w14:textId="4457F6C8" w:rsidR="00C61D2E" w:rsidRPr="00D62155" w:rsidRDefault="00C61D2E" w:rsidP="004C79EC">
            <w:pPr>
              <w:pStyle w:val="BodyText"/>
              <w:jc w:val="both"/>
              <w:rPr>
                <w:rFonts w:ascii="Arial" w:hAnsi="Arial" w:cs="Arial"/>
                <w:lang w:eastAsia="en-GB"/>
              </w:rPr>
            </w:pPr>
            <w:r w:rsidRPr="00E97F6A">
              <w:rPr>
                <w:rFonts w:ascii="Arial" w:hAnsi="Arial" w:cs="Arial"/>
                <w:szCs w:val="22"/>
              </w:rPr>
              <w:t xml:space="preserve">means the English version of Commission Regulation (EU) 2017/1485 as converted into </w:t>
            </w:r>
            <w:r w:rsidRPr="00E97F6A">
              <w:rPr>
                <w:rFonts w:ascii="Arial" w:hAnsi="Arial" w:cs="Arial"/>
                <w:b/>
                <w:szCs w:val="22"/>
              </w:rPr>
              <w:t>Retained EU Law</w:t>
            </w:r>
            <w:r w:rsidRPr="00E97F6A">
              <w:rPr>
                <w:rFonts w:ascii="Arial" w:hAnsi="Arial" w:cs="Arial"/>
                <w:szCs w:val="22"/>
              </w:rPr>
              <w:t xml:space="preserve">;  </w:t>
            </w:r>
          </w:p>
        </w:tc>
      </w:tr>
      <w:tr w:rsidR="00D62155" w14:paraId="072817D7" w14:textId="77777777" w:rsidTr="00C61D2E">
        <w:trPr>
          <w:gridAfter w:val="1"/>
          <w:wAfter w:w="29" w:type="dxa"/>
        </w:trPr>
        <w:tc>
          <w:tcPr>
            <w:tcW w:w="3545" w:type="dxa"/>
          </w:tcPr>
          <w:p w14:paraId="12DAB36A" w14:textId="77777777" w:rsidR="00D62155" w:rsidRPr="00D62155" w:rsidRDefault="00D62155" w:rsidP="004C79EC">
            <w:pPr>
              <w:pStyle w:val="BodyText"/>
              <w:rPr>
                <w:rFonts w:ascii="Arial" w:hAnsi="Arial" w:cs="Arial"/>
                <w:b/>
                <w:bCs/>
              </w:rPr>
            </w:pPr>
            <w:r w:rsidRPr="00D62155">
              <w:rPr>
                <w:rFonts w:ascii="Arial" w:hAnsi="Arial" w:cs="Arial"/>
                <w:b/>
                <w:bCs/>
                <w:lang w:eastAsia="en-GB"/>
              </w:rPr>
              <w:t>“Eligible Services”</w:t>
            </w:r>
          </w:p>
        </w:tc>
        <w:tc>
          <w:tcPr>
            <w:tcW w:w="6775" w:type="dxa"/>
          </w:tcPr>
          <w:p w14:paraId="6B21B4F5" w14:textId="77777777" w:rsidR="00D62155" w:rsidRPr="00D62155" w:rsidRDefault="00D62155" w:rsidP="004C79EC">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0D40DF" w14:paraId="0008E64C" w14:textId="77777777" w:rsidTr="00C61D2E">
        <w:trPr>
          <w:gridAfter w:val="1"/>
          <w:wAfter w:w="29" w:type="dxa"/>
        </w:trPr>
        <w:tc>
          <w:tcPr>
            <w:tcW w:w="3545" w:type="dxa"/>
          </w:tcPr>
          <w:p w14:paraId="282737E6" w14:textId="77777777" w:rsidR="000D40DF" w:rsidRPr="000D40DF" w:rsidRDefault="000D40DF" w:rsidP="004C79EC">
            <w:pPr>
              <w:pStyle w:val="BodyText"/>
              <w:rPr>
                <w:rFonts w:ascii="Arial" w:hAnsi="Arial" w:cs="Arial"/>
                <w:b/>
                <w:bCs/>
              </w:rPr>
            </w:pPr>
            <w:r w:rsidRPr="000D40DF">
              <w:rPr>
                <w:rFonts w:ascii="Arial" w:hAnsi="Arial" w:cs="Arial"/>
                <w:b/>
                <w:bCs/>
                <w:lang w:eastAsia="en-GB"/>
              </w:rPr>
              <w:t>“Eligible Services Facility”</w:t>
            </w:r>
          </w:p>
        </w:tc>
        <w:tc>
          <w:tcPr>
            <w:tcW w:w="6775" w:type="dxa"/>
          </w:tcPr>
          <w:p w14:paraId="03982D27" w14:textId="77777777" w:rsidR="000D40DF" w:rsidRPr="000D40DF" w:rsidRDefault="000D40DF" w:rsidP="004C79EC">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4C79EC" w14:paraId="41888CFF" w14:textId="77777777" w:rsidTr="00C61D2E">
        <w:trPr>
          <w:gridAfter w:val="1"/>
          <w:wAfter w:w="29" w:type="dxa"/>
        </w:trPr>
        <w:tc>
          <w:tcPr>
            <w:tcW w:w="3545" w:type="dxa"/>
          </w:tcPr>
          <w:p w14:paraId="70779CC4" w14:textId="77777777" w:rsidR="004C79EC" w:rsidRDefault="004C79EC" w:rsidP="004C79EC">
            <w:pPr>
              <w:pStyle w:val="BodyText"/>
              <w:rPr>
                <w:rFonts w:ascii="Arial" w:hAnsi="Arial" w:cs="Arial"/>
                <w:b/>
                <w:bCs/>
              </w:rPr>
            </w:pPr>
            <w:r>
              <w:rPr>
                <w:rFonts w:ascii="Arial" w:hAnsi="Arial" w:cs="Arial"/>
                <w:b/>
                <w:bCs/>
              </w:rPr>
              <w:t>“Eligible Small Generator”</w:t>
            </w:r>
          </w:p>
        </w:tc>
        <w:tc>
          <w:tcPr>
            <w:tcW w:w="6775" w:type="dxa"/>
          </w:tcPr>
          <w:p w14:paraId="37C5FD05" w14:textId="77777777" w:rsidR="004C79EC" w:rsidRDefault="004C79EC" w:rsidP="004C79EC">
            <w:pPr>
              <w:pStyle w:val="BodyText"/>
              <w:jc w:val="both"/>
              <w:rPr>
                <w:rFonts w:ascii="Arial" w:hAnsi="Arial" w:cs="Arial"/>
              </w:rPr>
            </w:pPr>
            <w:r>
              <w:rPr>
                <w:rFonts w:ascii="Arial" w:hAnsi="Arial" w:cs="Arial"/>
              </w:rPr>
              <w:t>defined as an eligible generator in Standard Condition 13 of the Transmission Licence;</w:t>
            </w:r>
          </w:p>
        </w:tc>
      </w:tr>
      <w:tr w:rsidR="004C79EC" w14:paraId="16C7DFF8" w14:textId="77777777" w:rsidTr="00C61D2E">
        <w:trPr>
          <w:gridAfter w:val="1"/>
          <w:wAfter w:w="29" w:type="dxa"/>
        </w:trPr>
        <w:tc>
          <w:tcPr>
            <w:tcW w:w="3545" w:type="dxa"/>
          </w:tcPr>
          <w:p w14:paraId="2E95E6DC" w14:textId="77777777" w:rsidR="004C79EC" w:rsidRDefault="004C79EC" w:rsidP="004C79EC">
            <w:pPr>
              <w:pStyle w:val="BodyText"/>
              <w:rPr>
                <w:rFonts w:ascii="Arial" w:hAnsi="Arial" w:cs="Arial"/>
                <w:b/>
                <w:bCs/>
              </w:rPr>
            </w:pPr>
            <w:r>
              <w:rPr>
                <w:rFonts w:ascii="Arial" w:hAnsi="Arial" w:cs="Arial"/>
                <w:b/>
                <w:bCs/>
              </w:rPr>
              <w:t>"</w:t>
            </w:r>
            <w:proofErr w:type="gramStart"/>
            <w:r>
              <w:rPr>
                <w:rFonts w:ascii="Arial" w:hAnsi="Arial" w:cs="Arial"/>
                <w:b/>
                <w:bCs/>
              </w:rPr>
              <w:t>Embedded"</w:t>
            </w:r>
            <w:proofErr w:type="gramEnd"/>
          </w:p>
          <w:p w14:paraId="47C63FB1" w14:textId="77777777" w:rsidR="004C79EC" w:rsidRDefault="004C79EC" w:rsidP="004C79EC">
            <w:pPr>
              <w:pStyle w:val="BodyText"/>
              <w:rPr>
                <w:rFonts w:ascii="Arial" w:hAnsi="Arial" w:cs="Arial"/>
                <w:b/>
                <w:bCs/>
              </w:rPr>
            </w:pPr>
          </w:p>
          <w:p w14:paraId="1B8644DE" w14:textId="77777777" w:rsidR="004C79EC" w:rsidRDefault="004C79EC" w:rsidP="004C79EC">
            <w:pPr>
              <w:pStyle w:val="BodyText"/>
              <w:rPr>
                <w:rFonts w:ascii="Arial" w:hAnsi="Arial" w:cs="Arial"/>
                <w:b/>
                <w:bCs/>
              </w:rPr>
            </w:pPr>
          </w:p>
        </w:tc>
        <w:tc>
          <w:tcPr>
            <w:tcW w:w="6775" w:type="dxa"/>
          </w:tcPr>
          <w:p w14:paraId="090CAAC7" w14:textId="77777777" w:rsidR="004C79EC" w:rsidRDefault="004C79EC" w:rsidP="004C79EC">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w:t>
            </w:r>
          </w:p>
          <w:p w14:paraId="46005BA0" w14:textId="77777777" w:rsidR="004C79EC" w:rsidRDefault="004C79EC" w:rsidP="004C79EC">
            <w:pPr>
              <w:pStyle w:val="BodyText"/>
              <w:jc w:val="both"/>
              <w:rPr>
                <w:rFonts w:ascii="Arial" w:hAnsi="Arial" w:cs="Arial"/>
              </w:rPr>
            </w:pPr>
            <w:bookmarkStart w:id="51" w:name="_BPDCD_41"/>
            <w:r w:rsidRPr="006153B7">
              <w:rPr>
                <w:rFonts w:ascii="Arial" w:hAnsi="Arial" w:cs="Arial"/>
              </w:rPr>
              <w:t xml:space="preserve">in </w:t>
            </w:r>
            <w:bookmarkEnd w:id="51"/>
            <w:r w:rsidRPr="006153B7">
              <w:rPr>
                <w:rFonts w:ascii="Arial" w:hAnsi="Arial" w:cs="Arial"/>
              </w:rPr>
              <w:t>t</w:t>
            </w:r>
            <w:r>
              <w:rPr>
                <w:rFonts w:ascii="Arial" w:hAnsi="Arial" w:cs="Arial"/>
              </w:rPr>
              <w:t xml:space="preserve">he context of the </w:t>
            </w:r>
            <w:r>
              <w:rPr>
                <w:rFonts w:ascii="Arial" w:hAnsi="Arial" w:cs="Arial"/>
                <w:b/>
                <w:bCs/>
              </w:rPr>
              <w:t xml:space="preserve">Charging </w:t>
            </w:r>
            <w:proofErr w:type="gramStart"/>
            <w:r>
              <w:rPr>
                <w:rFonts w:ascii="Arial" w:hAnsi="Arial" w:cs="Arial"/>
                <w:b/>
                <w:bCs/>
              </w:rPr>
              <w:t>Methodologies</w:t>
            </w:r>
            <w:proofErr w:type="gramEnd"/>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4C79EC" w14:paraId="130E1A51" w14:textId="77777777" w:rsidTr="00C61D2E">
        <w:trPr>
          <w:gridAfter w:val="1"/>
          <w:wAfter w:w="29" w:type="dxa"/>
        </w:trPr>
        <w:tc>
          <w:tcPr>
            <w:tcW w:w="3545" w:type="dxa"/>
          </w:tcPr>
          <w:p w14:paraId="0CE7F494" w14:textId="77777777" w:rsidR="004C79EC" w:rsidRDefault="004C79EC" w:rsidP="004C79EC">
            <w:pPr>
              <w:pStyle w:val="BodyText"/>
              <w:rPr>
                <w:rFonts w:ascii="Arial" w:hAnsi="Arial" w:cs="Arial"/>
                <w:b/>
                <w:bCs/>
              </w:rPr>
            </w:pPr>
            <w:r>
              <w:rPr>
                <w:rFonts w:ascii="Arial" w:hAnsi="Arial" w:cs="Arial"/>
                <w:b/>
                <w:bCs/>
              </w:rPr>
              <w:t>"Embedded Generator MW Register"</w:t>
            </w:r>
          </w:p>
        </w:tc>
        <w:tc>
          <w:tcPr>
            <w:tcW w:w="6775" w:type="dxa"/>
          </w:tcPr>
          <w:p w14:paraId="399E902E" w14:textId="77777777" w:rsidR="004C79EC" w:rsidRDefault="004C79EC" w:rsidP="004C79EC">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4C79EC" w14:paraId="5BB2BEAF" w14:textId="77777777" w:rsidTr="00C61D2E">
        <w:trPr>
          <w:gridAfter w:val="1"/>
          <w:wAfter w:w="29" w:type="dxa"/>
        </w:trPr>
        <w:tc>
          <w:tcPr>
            <w:tcW w:w="3545" w:type="dxa"/>
          </w:tcPr>
          <w:p w14:paraId="1F145498" w14:textId="77777777" w:rsidR="004C79EC" w:rsidRDefault="004C79EC" w:rsidP="004C79EC">
            <w:pPr>
              <w:pStyle w:val="BodyText"/>
              <w:spacing w:before="120" w:after="120"/>
              <w:rPr>
                <w:rFonts w:ascii="Arial" w:hAnsi="Arial" w:cs="Arial"/>
                <w:b/>
                <w:bCs/>
              </w:rPr>
            </w:pPr>
            <w:r>
              <w:rPr>
                <w:rFonts w:ascii="Arial" w:hAnsi="Arial" w:cs="Arial"/>
                <w:b/>
                <w:bCs/>
              </w:rPr>
              <w:t xml:space="preserve">"Emergency </w:t>
            </w:r>
            <w:proofErr w:type="spellStart"/>
            <w:r>
              <w:rPr>
                <w:rFonts w:ascii="Arial" w:hAnsi="Arial" w:cs="Arial"/>
                <w:b/>
                <w:bCs/>
              </w:rPr>
              <w:t>Deenergisation</w:t>
            </w:r>
            <w:proofErr w:type="spellEnd"/>
            <w:r>
              <w:rPr>
                <w:rFonts w:ascii="Arial" w:hAnsi="Arial" w:cs="Arial"/>
                <w:b/>
                <w:bCs/>
              </w:rPr>
              <w:t xml:space="preserve"> Instruction"</w:t>
            </w:r>
          </w:p>
        </w:tc>
        <w:tc>
          <w:tcPr>
            <w:tcW w:w="6775" w:type="dxa"/>
          </w:tcPr>
          <w:p w14:paraId="69FE036A" w14:textId="77777777" w:rsidR="004C79EC" w:rsidRDefault="004C79EC" w:rsidP="004C79EC">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4C79EC" w:rsidRDefault="004C79EC" w:rsidP="004C79EC">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4C79EC" w:rsidRDefault="004C79EC" w:rsidP="004C79EC">
            <w:pPr>
              <w:ind w:left="1152" w:hanging="792"/>
              <w:jc w:val="both"/>
              <w:rPr>
                <w:rFonts w:ascii="Arial" w:hAnsi="Arial" w:cs="Arial"/>
              </w:rPr>
            </w:pPr>
          </w:p>
          <w:p w14:paraId="6B9C01D9" w14:textId="77777777" w:rsidR="004C79EC" w:rsidRDefault="004C79EC" w:rsidP="004C79EC">
            <w:pPr>
              <w:ind w:left="1152" w:hanging="792"/>
              <w:jc w:val="both"/>
              <w:rPr>
                <w:rFonts w:ascii="Arial" w:hAnsi="Arial" w:cs="Arial"/>
              </w:rPr>
            </w:pPr>
            <w:r>
              <w:rPr>
                <w:rFonts w:ascii="Arial" w:hAnsi="Arial" w:cs="Arial"/>
              </w:rPr>
              <w:lastRenderedPageBreak/>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proofErr w:type="gramStart"/>
            <w:r>
              <w:rPr>
                <w:rFonts w:ascii="Arial" w:hAnsi="Arial" w:cs="Arial"/>
              </w:rPr>
              <w:t>or ;</w:t>
            </w:r>
            <w:proofErr w:type="gramEnd"/>
          </w:p>
          <w:p w14:paraId="5AFFDC43" w14:textId="77777777" w:rsidR="004C79EC" w:rsidRDefault="004C79EC" w:rsidP="004C79EC">
            <w:pPr>
              <w:ind w:left="1152" w:hanging="792"/>
              <w:jc w:val="both"/>
              <w:rPr>
                <w:rFonts w:ascii="Arial" w:hAnsi="Arial" w:cs="Arial"/>
              </w:rPr>
            </w:pPr>
          </w:p>
          <w:p w14:paraId="24B1EF0D" w14:textId="77777777" w:rsidR="004C79EC" w:rsidRDefault="004C79EC" w:rsidP="004C79EC">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4C79EC" w:rsidRDefault="004C79EC" w:rsidP="004C79EC">
            <w:pPr>
              <w:ind w:left="360"/>
              <w:jc w:val="both"/>
              <w:rPr>
                <w:rFonts w:ascii="Arial" w:hAnsi="Arial" w:cs="Arial"/>
              </w:rPr>
            </w:pPr>
          </w:p>
          <w:p w14:paraId="1DC761F2" w14:textId="77777777" w:rsidR="004C79EC" w:rsidRDefault="004C79EC" w:rsidP="004C79EC">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4C79EC" w:rsidRDefault="004C79EC" w:rsidP="004C79EC">
            <w:pPr>
              <w:jc w:val="both"/>
              <w:rPr>
                <w:rFonts w:ascii="Arial" w:hAnsi="Arial" w:cs="Arial"/>
              </w:rPr>
            </w:pPr>
          </w:p>
          <w:p w14:paraId="37DC6248" w14:textId="77777777" w:rsidR="004C79EC" w:rsidRDefault="004C79EC" w:rsidP="004C79EC">
            <w:pPr>
              <w:ind w:left="1152" w:hanging="720"/>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xml:space="preserve">)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4C79EC" w:rsidRDefault="004C79EC" w:rsidP="004C79EC">
            <w:pPr>
              <w:ind w:left="1152" w:hanging="720"/>
              <w:jc w:val="both"/>
              <w:rPr>
                <w:rFonts w:ascii="Arial" w:hAnsi="Arial" w:cs="Arial"/>
              </w:rPr>
            </w:pPr>
          </w:p>
          <w:p w14:paraId="1FA0FC60" w14:textId="77777777" w:rsidR="004C79EC" w:rsidRDefault="004C79EC" w:rsidP="004C79EC">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proofErr w:type="spellStart"/>
            <w:r>
              <w:rPr>
                <w:rFonts w:ascii="Arial" w:hAnsi="Arial" w:cs="Arial"/>
                <w:b/>
              </w:rPr>
              <w:t>Deeenergised</w:t>
            </w:r>
            <w:proofErr w:type="spellEnd"/>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4C79EC" w:rsidRDefault="004C79EC" w:rsidP="004C79EC">
            <w:pPr>
              <w:ind w:left="1152" w:hanging="792"/>
              <w:jc w:val="both"/>
              <w:rPr>
                <w:rFonts w:ascii="Arial" w:hAnsi="Arial" w:cs="Arial"/>
                <w:b/>
              </w:rPr>
            </w:pPr>
          </w:p>
          <w:p w14:paraId="31055610" w14:textId="77777777" w:rsidR="004C79EC" w:rsidRDefault="004C79EC" w:rsidP="004C79EC">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4C79EC" w:rsidRDefault="004C79EC" w:rsidP="004C79EC">
            <w:pPr>
              <w:ind w:left="1152" w:hanging="792"/>
              <w:jc w:val="both"/>
              <w:rPr>
                <w:rFonts w:ascii="Arial" w:hAnsi="Arial" w:cs="Arial"/>
                <w:b/>
              </w:rPr>
            </w:pPr>
          </w:p>
          <w:p w14:paraId="4623761B" w14:textId="77777777" w:rsidR="004C79EC" w:rsidRDefault="004C79EC" w:rsidP="004C79EC">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4C79EC" w:rsidRDefault="004C79EC" w:rsidP="004C79EC">
            <w:pPr>
              <w:tabs>
                <w:tab w:val="left" w:pos="1927"/>
              </w:tabs>
              <w:ind w:left="1872" w:hanging="720"/>
              <w:jc w:val="both"/>
              <w:rPr>
                <w:rFonts w:ascii="Arial" w:hAnsi="Arial" w:cs="Arial"/>
              </w:rPr>
            </w:pPr>
          </w:p>
          <w:p w14:paraId="3B2E5522" w14:textId="77777777" w:rsidR="004C79EC" w:rsidRDefault="004C79EC" w:rsidP="004C79EC">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4C79EC" w:rsidRDefault="004C79EC" w:rsidP="004C79EC">
            <w:pPr>
              <w:ind w:left="1872" w:hanging="720"/>
              <w:jc w:val="both"/>
              <w:rPr>
                <w:rFonts w:ascii="Arial" w:hAnsi="Arial" w:cs="Arial"/>
                <w:b/>
              </w:rPr>
            </w:pPr>
          </w:p>
          <w:p w14:paraId="32254AC9" w14:textId="77777777" w:rsidR="004C79EC" w:rsidRPr="00CC2624" w:rsidRDefault="004C79EC" w:rsidP="004C79EC">
            <w:pPr>
              <w:pStyle w:val="BodyText"/>
              <w:spacing w:before="120" w:after="120"/>
              <w:jc w:val="both"/>
              <w:rPr>
                <w:rFonts w:ascii="Arial" w:hAnsi="Arial" w:cs="Arial"/>
              </w:rPr>
            </w:pPr>
            <w:r>
              <w:rPr>
                <w:rFonts w:ascii="Arial" w:hAnsi="Arial" w:cs="Arial"/>
              </w:rPr>
              <w:t xml:space="preserve">would, solely as a result of </w:t>
            </w:r>
            <w:proofErr w:type="spellStart"/>
            <w:r>
              <w:rPr>
                <w:rFonts w:ascii="Arial" w:hAnsi="Arial" w:cs="Arial"/>
                <w:b/>
              </w:rPr>
              <w:t>Deenergisation</w:t>
            </w:r>
            <w:proofErr w:type="spellEnd"/>
            <w:r>
              <w:rPr>
                <w:rFonts w:ascii="Arial" w:hAnsi="Arial" w:cs="Arial"/>
                <w:b/>
              </w:rPr>
              <w:t xml:space="preserve"> </w:t>
            </w:r>
            <w:r>
              <w:rPr>
                <w:rFonts w:ascii="Arial" w:hAnsi="Arial" w:cs="Arial"/>
              </w:rPr>
              <w:t xml:space="preserve">of </w:t>
            </w:r>
            <w:proofErr w:type="gramStart"/>
            <w:r>
              <w:rPr>
                <w:rFonts w:ascii="Arial" w:hAnsi="Arial" w:cs="Arial"/>
                <w:b/>
              </w:rPr>
              <w:t xml:space="preserve">Plant </w:t>
            </w:r>
            <w:r>
              <w:rPr>
                <w:rFonts w:ascii="Arial" w:hAnsi="Arial" w:cs="Arial"/>
              </w:rPr>
              <w:t xml:space="preserve"> and</w:t>
            </w:r>
            <w:proofErr w:type="gramEnd"/>
            <w:r>
              <w:rPr>
                <w:rFonts w:ascii="Arial" w:hAnsi="Arial" w:cs="Arial"/>
              </w:rPr>
              <w:t xml:space="preserve">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4C79EC" w14:paraId="36E595BC" w14:textId="77777777" w:rsidTr="00C61D2E">
        <w:trPr>
          <w:gridAfter w:val="1"/>
          <w:wAfter w:w="29" w:type="dxa"/>
        </w:trPr>
        <w:tc>
          <w:tcPr>
            <w:tcW w:w="3545" w:type="dxa"/>
          </w:tcPr>
          <w:p w14:paraId="734A2C38" w14:textId="77777777" w:rsidR="004C79EC" w:rsidRDefault="004C79EC" w:rsidP="004C79EC">
            <w:pPr>
              <w:pStyle w:val="BodyText"/>
              <w:rPr>
                <w:rFonts w:ascii="Arial" w:hAnsi="Arial" w:cs="Arial"/>
                <w:b/>
                <w:bCs/>
              </w:rPr>
            </w:pPr>
            <w:r>
              <w:rPr>
                <w:rFonts w:ascii="Arial" w:hAnsi="Arial" w:cs="Arial"/>
                <w:b/>
                <w:bCs/>
              </w:rPr>
              <w:lastRenderedPageBreak/>
              <w:t>"Emergency Instruction"</w:t>
            </w:r>
          </w:p>
        </w:tc>
        <w:tc>
          <w:tcPr>
            <w:tcW w:w="6775" w:type="dxa"/>
          </w:tcPr>
          <w:p w14:paraId="7F8F48B7"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060D31F1" w14:textId="77777777" w:rsidTr="00C61D2E">
        <w:trPr>
          <w:gridAfter w:val="1"/>
          <w:wAfter w:w="29" w:type="dxa"/>
        </w:trPr>
        <w:tc>
          <w:tcPr>
            <w:tcW w:w="3545" w:type="dxa"/>
          </w:tcPr>
          <w:p w14:paraId="20AE0D83" w14:textId="77777777" w:rsidR="004C79EC" w:rsidRDefault="004C79EC" w:rsidP="004C79EC">
            <w:pPr>
              <w:rPr>
                <w:rFonts w:ascii="Arial" w:hAnsi="Arial" w:cs="Arial"/>
                <w:b/>
              </w:rPr>
            </w:pPr>
            <w:r>
              <w:rPr>
                <w:rFonts w:ascii="Arial" w:hAnsi="Arial" w:cs="Arial"/>
                <w:b/>
              </w:rPr>
              <w:t>“EMR Documents”</w:t>
            </w:r>
          </w:p>
        </w:tc>
        <w:tc>
          <w:tcPr>
            <w:tcW w:w="6775" w:type="dxa"/>
          </w:tcPr>
          <w:p w14:paraId="5049279E" w14:textId="77777777" w:rsidR="004C79EC" w:rsidRPr="003A7390" w:rsidRDefault="004C79EC" w:rsidP="004C79EC">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w:t>
            </w:r>
            <w:r w:rsidRPr="003A7390">
              <w:rPr>
                <w:rFonts w:ascii="Arial" w:hAnsi="Arial" w:cs="Arial"/>
                <w:lang w:val="en-US"/>
              </w:rPr>
              <w:lastRenderedPageBreak/>
              <w:t>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4C79EC" w:rsidRDefault="004C79EC" w:rsidP="004C79EC">
            <w:pPr>
              <w:jc w:val="both"/>
              <w:rPr>
                <w:rFonts w:ascii="Arial" w:hAnsi="Arial" w:cs="Arial"/>
              </w:rPr>
            </w:pPr>
          </w:p>
        </w:tc>
      </w:tr>
      <w:tr w:rsidR="004C79EC" w14:paraId="281795D7" w14:textId="77777777" w:rsidTr="00C61D2E">
        <w:trPr>
          <w:gridAfter w:val="1"/>
          <w:wAfter w:w="29" w:type="dxa"/>
        </w:trPr>
        <w:tc>
          <w:tcPr>
            <w:tcW w:w="3545" w:type="dxa"/>
          </w:tcPr>
          <w:p w14:paraId="43419F13" w14:textId="77777777" w:rsidR="004C79EC" w:rsidRDefault="004C79EC" w:rsidP="004C79EC">
            <w:pPr>
              <w:rPr>
                <w:rFonts w:ascii="Arial" w:hAnsi="Arial" w:cs="Arial"/>
                <w:b/>
              </w:rPr>
            </w:pPr>
            <w:r>
              <w:rPr>
                <w:rFonts w:ascii="Arial" w:hAnsi="Arial" w:cs="Arial"/>
                <w:b/>
              </w:rPr>
              <w:lastRenderedPageBreak/>
              <w:t>“EMR Functions”</w:t>
            </w:r>
          </w:p>
        </w:tc>
        <w:tc>
          <w:tcPr>
            <w:tcW w:w="6775" w:type="dxa"/>
          </w:tcPr>
          <w:p w14:paraId="47808267" w14:textId="77777777" w:rsidR="004C79EC" w:rsidRDefault="004C79EC" w:rsidP="004C79EC">
            <w:pPr>
              <w:jc w:val="both"/>
              <w:rPr>
                <w:rFonts w:ascii="Arial" w:hAnsi="Arial" w:cs="Arial"/>
              </w:rPr>
            </w:pPr>
            <w:r>
              <w:rPr>
                <w:rFonts w:ascii="Arial" w:hAnsi="Arial" w:cs="Arial"/>
              </w:rPr>
              <w:t>Has the meaning given to “EMR functions” in Chapter 5 of Part 2 of the Energy Act 2013;</w:t>
            </w:r>
          </w:p>
        </w:tc>
      </w:tr>
      <w:tr w:rsidR="004C79EC" w14:paraId="7666A917" w14:textId="77777777" w:rsidTr="00C61D2E">
        <w:trPr>
          <w:gridAfter w:val="1"/>
          <w:wAfter w:w="29" w:type="dxa"/>
        </w:trPr>
        <w:tc>
          <w:tcPr>
            <w:tcW w:w="3545" w:type="dxa"/>
          </w:tcPr>
          <w:p w14:paraId="2BDC2C94" w14:textId="77777777" w:rsidR="004C79EC" w:rsidRDefault="004C79EC" w:rsidP="004C79EC">
            <w:pPr>
              <w:rPr>
                <w:rFonts w:ascii="Arial" w:hAnsi="Arial" w:cs="Arial"/>
                <w:b/>
              </w:rPr>
            </w:pPr>
            <w:r>
              <w:rPr>
                <w:rFonts w:ascii="Arial" w:hAnsi="Arial" w:cs="Arial"/>
                <w:b/>
              </w:rPr>
              <w:t>“Enabling Works”</w:t>
            </w:r>
          </w:p>
        </w:tc>
        <w:tc>
          <w:tcPr>
            <w:tcW w:w="6775" w:type="dxa"/>
          </w:tcPr>
          <w:p w14:paraId="38A6EA94" w14:textId="77777777" w:rsidR="004C79EC" w:rsidRDefault="004C79EC" w:rsidP="004C79EC">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Construction Agreement</w:t>
            </w:r>
            <w:r>
              <w:rPr>
                <w:rFonts w:ascii="Arial" w:hAnsi="Arial" w:cs="Arial"/>
              </w:rPr>
              <w:t>;</w:t>
            </w:r>
          </w:p>
          <w:p w14:paraId="76820E2C" w14:textId="77777777" w:rsidR="004C79EC" w:rsidRDefault="004C79EC" w:rsidP="004C79EC">
            <w:pPr>
              <w:jc w:val="both"/>
              <w:rPr>
                <w:rFonts w:ascii="Arial" w:hAnsi="Arial" w:cs="Arial"/>
              </w:rPr>
            </w:pPr>
          </w:p>
        </w:tc>
      </w:tr>
      <w:tr w:rsidR="004C79EC" w14:paraId="3DD81E83" w14:textId="77777777" w:rsidTr="00C61D2E">
        <w:trPr>
          <w:gridAfter w:val="1"/>
          <w:wAfter w:w="29" w:type="dxa"/>
        </w:trPr>
        <w:tc>
          <w:tcPr>
            <w:tcW w:w="3545" w:type="dxa"/>
          </w:tcPr>
          <w:p w14:paraId="5B71C1FA" w14:textId="77777777" w:rsidR="004C79EC" w:rsidRDefault="004C79EC" w:rsidP="004C79EC">
            <w:pPr>
              <w:pStyle w:val="BodyText"/>
              <w:rPr>
                <w:rFonts w:ascii="Arial" w:hAnsi="Arial" w:cs="Arial"/>
                <w:b/>
                <w:bCs/>
              </w:rPr>
            </w:pPr>
            <w:r>
              <w:rPr>
                <w:rFonts w:ascii="Arial" w:hAnsi="Arial" w:cs="Arial"/>
                <w:b/>
                <w:bCs/>
              </w:rPr>
              <w:t>"End Date"</w:t>
            </w:r>
          </w:p>
        </w:tc>
        <w:tc>
          <w:tcPr>
            <w:tcW w:w="6775" w:type="dxa"/>
          </w:tcPr>
          <w:p w14:paraId="362B7FF1" w14:textId="77777777" w:rsidR="004C79EC" w:rsidRDefault="004C79EC" w:rsidP="004C79EC">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w:t>
            </w:r>
            <w:proofErr w:type="gramStart"/>
            <w:r>
              <w:rPr>
                <w:rFonts w:ascii="Arial" w:hAnsi="Arial" w:cs="Arial"/>
                <w:b/>
                <w:bCs/>
              </w:rPr>
              <w:t xml:space="preserve">Amendment </w:t>
            </w:r>
            <w:bookmarkStart w:id="52" w:name="_BPDCD_43"/>
            <w:r>
              <w:rPr>
                <w:rFonts w:ascii="Arial" w:hAnsi="Arial" w:cs="Arial"/>
                <w:b/>
                <w:bCs/>
                <w:strike/>
                <w:color w:val="FF0000"/>
              </w:rPr>
              <w:t xml:space="preserve"> </w:t>
            </w:r>
            <w:r w:rsidRPr="00BD656E">
              <w:rPr>
                <w:rFonts w:ascii="Arial Bold" w:hAnsi="Arial Bold" w:cs="Arial"/>
                <w:b/>
                <w:bCs/>
              </w:rPr>
              <w:t>Implementation</w:t>
            </w:r>
            <w:proofErr w:type="gramEnd"/>
            <w:r w:rsidRPr="00BD656E">
              <w:rPr>
                <w:rFonts w:ascii="Arial Bold" w:hAnsi="Arial Bold" w:cs="Arial"/>
                <w:b/>
                <w:bCs/>
              </w:rPr>
              <w:t xml:space="preserve"> </w:t>
            </w:r>
            <w:bookmarkEnd w:id="52"/>
            <w:r>
              <w:rPr>
                <w:rFonts w:ascii="Arial" w:hAnsi="Arial" w:cs="Arial"/>
                <w:b/>
                <w:bCs/>
              </w:rPr>
              <w:t>Date</w:t>
            </w:r>
            <w:r>
              <w:rPr>
                <w:rFonts w:ascii="Arial" w:hAnsi="Arial" w:cs="Arial"/>
                <w:bCs/>
              </w:rPr>
              <w:t>;</w:t>
            </w:r>
          </w:p>
        </w:tc>
      </w:tr>
      <w:tr w:rsidR="004C79EC" w14:paraId="05D51AB6" w14:textId="77777777" w:rsidTr="00C61D2E">
        <w:trPr>
          <w:gridAfter w:val="1"/>
          <w:wAfter w:w="29" w:type="dxa"/>
        </w:trPr>
        <w:tc>
          <w:tcPr>
            <w:tcW w:w="3545" w:type="dxa"/>
          </w:tcPr>
          <w:p w14:paraId="271758E4" w14:textId="77777777" w:rsidR="004C79EC" w:rsidRDefault="004C79EC" w:rsidP="004C79EC">
            <w:pPr>
              <w:pStyle w:val="BodyText"/>
              <w:rPr>
                <w:rFonts w:ascii="Arial" w:hAnsi="Arial" w:cs="Arial"/>
                <w:b/>
                <w:bCs/>
              </w:rPr>
            </w:pPr>
            <w:r>
              <w:rPr>
                <w:rFonts w:ascii="Arial" w:hAnsi="Arial" w:cs="Arial"/>
                <w:b/>
                <w:bCs/>
              </w:rPr>
              <w:t>"Energisation" or "Energise(d)"</w:t>
            </w:r>
          </w:p>
        </w:tc>
        <w:tc>
          <w:tcPr>
            <w:tcW w:w="6775" w:type="dxa"/>
          </w:tcPr>
          <w:p w14:paraId="45B9D960" w14:textId="77777777" w:rsidR="004C79EC" w:rsidRDefault="004C79EC" w:rsidP="004C79EC">
            <w:pPr>
              <w:pStyle w:val="BodyText"/>
              <w:jc w:val="both"/>
              <w:rPr>
                <w:rFonts w:ascii="Arial" w:hAnsi="Arial" w:cs="Arial"/>
                <w:b/>
                <w:bCs/>
              </w:rPr>
            </w:pPr>
            <w:r>
              <w:rPr>
                <w:rFonts w:ascii="Arial" w:hAnsi="Arial" w:cs="Arial"/>
              </w:rPr>
              <w:t xml:space="preserve">the movement of any isolator, breaker or switch or the insertion of any fuse </w:t>
            </w:r>
            <w:proofErr w:type="gramStart"/>
            <w:r>
              <w:rPr>
                <w:rFonts w:ascii="Arial" w:hAnsi="Arial" w:cs="Arial"/>
              </w:rPr>
              <w:t>so as to</w:t>
            </w:r>
            <w:proofErr w:type="gramEnd"/>
            <w:r>
              <w:rPr>
                <w:rFonts w:ascii="Arial" w:hAnsi="Arial" w:cs="Arial"/>
              </w:rPr>
              <w:t xml:space="preserve">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4C79EC" w14:paraId="6EC0E8EE" w14:textId="77777777" w:rsidTr="00C61D2E">
        <w:trPr>
          <w:gridAfter w:val="1"/>
          <w:wAfter w:w="29" w:type="dxa"/>
        </w:trPr>
        <w:tc>
          <w:tcPr>
            <w:tcW w:w="3545" w:type="dxa"/>
          </w:tcPr>
          <w:p w14:paraId="5B6E5BA2" w14:textId="77777777" w:rsidR="004C79EC" w:rsidRDefault="004C79EC" w:rsidP="004C79EC">
            <w:pPr>
              <w:pStyle w:val="BodyText"/>
              <w:rPr>
                <w:rFonts w:ascii="Arial" w:hAnsi="Arial" w:cs="Arial"/>
                <w:b/>
                <w:bCs/>
              </w:rPr>
            </w:pPr>
            <w:r>
              <w:rPr>
                <w:rFonts w:ascii="Arial" w:hAnsi="Arial" w:cs="Arial"/>
                <w:b/>
                <w:bCs/>
              </w:rPr>
              <w:t>"Energy"</w:t>
            </w:r>
          </w:p>
        </w:tc>
        <w:tc>
          <w:tcPr>
            <w:tcW w:w="6775" w:type="dxa"/>
          </w:tcPr>
          <w:p w14:paraId="33BE3370" w14:textId="77777777" w:rsidR="004C79EC" w:rsidRDefault="004C79EC" w:rsidP="004C79EC">
            <w:pPr>
              <w:pStyle w:val="BodyText"/>
              <w:jc w:val="both"/>
              <w:rPr>
                <w:rFonts w:ascii="Arial" w:hAnsi="Arial" w:cs="Arial"/>
              </w:rPr>
            </w:pPr>
            <w:r>
              <w:rPr>
                <w:rFonts w:ascii="Arial" w:hAnsi="Arial" w:cs="Arial"/>
              </w:rPr>
              <w:t xml:space="preserve">the </w:t>
            </w:r>
            <w:proofErr w:type="gramStart"/>
            <w:r>
              <w:rPr>
                <w:rFonts w:ascii="Arial" w:hAnsi="Arial" w:cs="Arial"/>
              </w:rPr>
              <w:t>electrical  energy</w:t>
            </w:r>
            <w:proofErr w:type="gramEnd"/>
            <w:r>
              <w:rPr>
                <w:rFonts w:ascii="Arial" w:hAnsi="Arial" w:cs="Arial"/>
              </w:rPr>
              <w:t xml:space="preserve"> produced, flowing or supplied by an electric circuit during a time interval, being the integral with respect to time of the power, measured in units of watt-hours  or standard multiples thereof i.e.</w:t>
            </w:r>
          </w:p>
          <w:p w14:paraId="22C8248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Wh</w:t>
            </w:r>
            <w:proofErr w:type="spellEnd"/>
            <w:r>
              <w:rPr>
                <w:rFonts w:ascii="Arial" w:hAnsi="Arial" w:cs="Arial"/>
              </w:rPr>
              <w:t xml:space="preserve"> = 1KWh</w:t>
            </w:r>
          </w:p>
          <w:p w14:paraId="732D5A60"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KWh</w:t>
            </w:r>
            <w:proofErr w:type="spellEnd"/>
            <w:r>
              <w:rPr>
                <w:rFonts w:ascii="Arial" w:hAnsi="Arial" w:cs="Arial"/>
              </w:rPr>
              <w:t xml:space="preserve"> = 1MWh</w:t>
            </w:r>
          </w:p>
          <w:p w14:paraId="2DF11C3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4C79EC" w:rsidRDefault="004C79EC" w:rsidP="004C79EC">
            <w:pPr>
              <w:pStyle w:val="BodyText"/>
              <w:jc w:val="both"/>
              <w:rPr>
                <w:rFonts w:ascii="Arial" w:hAnsi="Arial" w:cs="Arial"/>
                <w:b/>
              </w:rPr>
            </w:pPr>
            <w:r>
              <w:rPr>
                <w:rFonts w:ascii="Arial" w:hAnsi="Arial" w:cs="Arial"/>
              </w:rPr>
              <w:t>1000 GWh = 1TWh;</w:t>
            </w:r>
          </w:p>
        </w:tc>
      </w:tr>
      <w:tr w:rsidR="004C79EC" w14:paraId="43D68B51" w14:textId="77777777" w:rsidTr="00C61D2E">
        <w:trPr>
          <w:gridAfter w:val="1"/>
          <w:wAfter w:w="29" w:type="dxa"/>
        </w:trPr>
        <w:tc>
          <w:tcPr>
            <w:tcW w:w="3545" w:type="dxa"/>
          </w:tcPr>
          <w:p w14:paraId="79B4DC08" w14:textId="77777777" w:rsidR="004C79EC" w:rsidRDefault="004C79EC" w:rsidP="004C79EC">
            <w:pPr>
              <w:pStyle w:val="BodyText"/>
              <w:rPr>
                <w:rFonts w:ascii="Arial" w:hAnsi="Arial" w:cs="Arial"/>
                <w:b/>
                <w:bCs/>
              </w:rPr>
            </w:pPr>
            <w:r>
              <w:rPr>
                <w:rFonts w:ascii="Arial" w:hAnsi="Arial" w:cs="Arial"/>
                <w:b/>
                <w:bCs/>
              </w:rPr>
              <w:t xml:space="preserve"> "Energy Metering Equipment"</w:t>
            </w:r>
          </w:p>
        </w:tc>
        <w:tc>
          <w:tcPr>
            <w:tcW w:w="6775" w:type="dxa"/>
          </w:tcPr>
          <w:p w14:paraId="2A6A1C90" w14:textId="77777777" w:rsidR="004C79EC" w:rsidRDefault="004C79EC" w:rsidP="004C79E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4C79EC" w14:paraId="26EBAE37" w14:textId="77777777" w:rsidTr="00C61D2E">
        <w:trPr>
          <w:gridAfter w:val="1"/>
          <w:wAfter w:w="29" w:type="dxa"/>
        </w:trPr>
        <w:tc>
          <w:tcPr>
            <w:tcW w:w="3545" w:type="dxa"/>
          </w:tcPr>
          <w:p w14:paraId="18AB7573" w14:textId="77777777" w:rsidR="004C79EC" w:rsidRDefault="004C79EC" w:rsidP="004C79EC">
            <w:pPr>
              <w:pStyle w:val="BodyText"/>
              <w:rPr>
                <w:rFonts w:ascii="Arial" w:hAnsi="Arial" w:cs="Arial"/>
                <w:b/>
                <w:bCs/>
              </w:rPr>
            </w:pPr>
            <w:r>
              <w:rPr>
                <w:rFonts w:ascii="Arial" w:hAnsi="Arial" w:cs="Arial"/>
                <w:b/>
                <w:bCs/>
              </w:rPr>
              <w:t>"Energy Metering System"</w:t>
            </w:r>
          </w:p>
        </w:tc>
        <w:tc>
          <w:tcPr>
            <w:tcW w:w="6775" w:type="dxa"/>
          </w:tcPr>
          <w:p w14:paraId="04C57A26" w14:textId="77777777" w:rsidR="004C79EC" w:rsidRDefault="004C79EC" w:rsidP="004C79E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4C79EC" w14:paraId="22CAC2DB" w14:textId="77777777" w:rsidTr="00C61D2E">
        <w:trPr>
          <w:gridAfter w:val="1"/>
          <w:wAfter w:w="29" w:type="dxa"/>
        </w:trPr>
        <w:tc>
          <w:tcPr>
            <w:tcW w:w="3545" w:type="dxa"/>
          </w:tcPr>
          <w:p w14:paraId="3A87467A" w14:textId="77777777" w:rsidR="004C79EC" w:rsidRDefault="004C79EC" w:rsidP="004C79EC">
            <w:pPr>
              <w:pStyle w:val="BodyText"/>
              <w:rPr>
                <w:rFonts w:ascii="Arial" w:hAnsi="Arial" w:cs="Arial"/>
                <w:b/>
              </w:rPr>
            </w:pPr>
            <w:r>
              <w:rPr>
                <w:rFonts w:ascii="Arial" w:hAnsi="Arial" w:cs="Arial"/>
                <w:b/>
              </w:rPr>
              <w:t>"Enforceable"</w:t>
            </w:r>
          </w:p>
          <w:p w14:paraId="72A78FA2" w14:textId="77777777" w:rsidR="004C79EC" w:rsidRDefault="004C79EC" w:rsidP="004C79EC">
            <w:pPr>
              <w:spacing w:after="240"/>
            </w:pPr>
          </w:p>
          <w:p w14:paraId="213E2779" w14:textId="77777777" w:rsidR="004C79EC" w:rsidRDefault="004C79EC" w:rsidP="004C79EC">
            <w:pPr>
              <w:spacing w:after="240"/>
              <w:jc w:val="right"/>
            </w:pPr>
          </w:p>
        </w:tc>
        <w:tc>
          <w:tcPr>
            <w:tcW w:w="6775" w:type="dxa"/>
          </w:tcPr>
          <w:p w14:paraId="687D1CE7" w14:textId="77777777" w:rsidR="004C79EC" w:rsidRDefault="004C79EC" w:rsidP="004C79E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4C79EC" w14:paraId="3DAE028A" w14:textId="77777777" w:rsidTr="00C61D2E">
        <w:trPr>
          <w:gridAfter w:val="1"/>
          <w:wAfter w:w="29" w:type="dxa"/>
        </w:trPr>
        <w:tc>
          <w:tcPr>
            <w:tcW w:w="3545" w:type="dxa"/>
          </w:tcPr>
          <w:p w14:paraId="57A2057A" w14:textId="77777777" w:rsidR="004C79EC" w:rsidRDefault="004C79EC" w:rsidP="004C79EC">
            <w:pPr>
              <w:pStyle w:val="BodyText"/>
              <w:rPr>
                <w:rFonts w:ascii="Arial" w:hAnsi="Arial" w:cs="Arial"/>
                <w:b/>
                <w:bCs/>
              </w:rPr>
            </w:pPr>
            <w:r>
              <w:rPr>
                <w:rFonts w:ascii="Arial" w:hAnsi="Arial" w:cs="Arial"/>
                <w:b/>
                <w:bCs/>
              </w:rPr>
              <w:t>“Engineering Charge”</w:t>
            </w:r>
          </w:p>
        </w:tc>
        <w:tc>
          <w:tcPr>
            <w:tcW w:w="6775" w:type="dxa"/>
          </w:tcPr>
          <w:p w14:paraId="7DB902D1" w14:textId="77777777" w:rsidR="004C79EC" w:rsidRDefault="004C79EC" w:rsidP="004C79E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4C79EC" w14:paraId="575E902E" w14:textId="77777777" w:rsidTr="00C61D2E">
        <w:trPr>
          <w:gridAfter w:val="1"/>
          <w:wAfter w:w="29" w:type="dxa"/>
        </w:trPr>
        <w:tc>
          <w:tcPr>
            <w:tcW w:w="3545" w:type="dxa"/>
          </w:tcPr>
          <w:p w14:paraId="57A4304A" w14:textId="77777777" w:rsidR="004C79EC" w:rsidRDefault="004C79EC" w:rsidP="004C79EC">
            <w:pPr>
              <w:pStyle w:val="BodyText"/>
              <w:rPr>
                <w:rFonts w:ascii="Arial" w:hAnsi="Arial" w:cs="Arial"/>
                <w:b/>
                <w:bCs/>
              </w:rPr>
            </w:pPr>
            <w:r>
              <w:rPr>
                <w:rFonts w:ascii="Arial" w:hAnsi="Arial" w:cs="Arial"/>
                <w:b/>
                <w:bCs/>
              </w:rPr>
              <w:t>"Enhanced Reactive Power Service"</w:t>
            </w:r>
          </w:p>
        </w:tc>
        <w:tc>
          <w:tcPr>
            <w:tcW w:w="6775" w:type="dxa"/>
          </w:tcPr>
          <w:p w14:paraId="50DD5DA6" w14:textId="77777777" w:rsidR="004C79EC" w:rsidRDefault="004C79EC" w:rsidP="004C79EC">
            <w:pPr>
              <w:spacing w:after="240"/>
              <w:jc w:val="both"/>
              <w:rPr>
                <w:rFonts w:ascii="Arial" w:hAnsi="Arial" w:cs="Arial"/>
              </w:rPr>
            </w:pPr>
            <w:r>
              <w:rPr>
                <w:rFonts w:ascii="Arial" w:hAnsi="Arial" w:cs="Arial"/>
              </w:rPr>
              <w:t>as defined in Paragraph 1.2 of Schedule 3, Part I;</w:t>
            </w:r>
          </w:p>
        </w:tc>
      </w:tr>
      <w:tr w:rsidR="004C79EC" w14:paraId="72D8369A" w14:textId="77777777" w:rsidTr="00C61D2E">
        <w:trPr>
          <w:gridAfter w:val="1"/>
          <w:wAfter w:w="29" w:type="dxa"/>
        </w:trPr>
        <w:tc>
          <w:tcPr>
            <w:tcW w:w="3545" w:type="dxa"/>
          </w:tcPr>
          <w:p w14:paraId="636BC436" w14:textId="77777777" w:rsidR="004C79EC" w:rsidRDefault="004C79EC" w:rsidP="004C79EC">
            <w:pPr>
              <w:pStyle w:val="BodyText"/>
              <w:rPr>
                <w:rFonts w:ascii="Arial" w:hAnsi="Arial" w:cs="Arial"/>
                <w:b/>
                <w:bCs/>
              </w:rPr>
            </w:pPr>
            <w:r>
              <w:rPr>
                <w:rFonts w:ascii="Arial" w:hAnsi="Arial" w:cs="Arial"/>
                <w:b/>
                <w:bCs/>
              </w:rPr>
              <w:lastRenderedPageBreak/>
              <w:t>"Enhanced Rate"</w:t>
            </w:r>
          </w:p>
          <w:p w14:paraId="6C4BE315" w14:textId="77777777" w:rsidR="00221940" w:rsidRDefault="00221940" w:rsidP="00C53DA3">
            <w:pPr>
              <w:pStyle w:val="BodyText"/>
              <w:spacing w:after="0"/>
              <w:rPr>
                <w:rFonts w:ascii="Arial" w:hAnsi="Arial" w:cs="Arial"/>
                <w:b/>
                <w:bCs/>
              </w:rPr>
            </w:pPr>
          </w:p>
          <w:p w14:paraId="1CD75E7E" w14:textId="77777777" w:rsidR="00221940" w:rsidRDefault="0034306F" w:rsidP="00C53DA3">
            <w:pPr>
              <w:pStyle w:val="BodyText"/>
              <w:spacing w:after="0"/>
              <w:rPr>
                <w:rFonts w:ascii="Arial" w:hAnsi="Arial" w:cs="Arial"/>
                <w:b/>
                <w:bCs/>
              </w:rPr>
            </w:pPr>
            <w:r>
              <w:rPr>
                <w:rFonts w:ascii="Arial" w:hAnsi="Arial" w:cs="Arial"/>
                <w:b/>
                <w:bCs/>
              </w:rPr>
              <w:t>“Equivalent Unmetered Supply”</w:t>
            </w:r>
          </w:p>
          <w:p w14:paraId="61CE1D9C" w14:textId="320C4C49" w:rsidR="00C53DA3" w:rsidRDefault="00C53DA3" w:rsidP="00C53DA3">
            <w:pPr>
              <w:pStyle w:val="BodyText"/>
              <w:spacing w:after="0"/>
              <w:rPr>
                <w:rFonts w:ascii="Arial" w:hAnsi="Arial" w:cs="Arial"/>
                <w:b/>
                <w:bCs/>
              </w:rPr>
            </w:pPr>
          </w:p>
        </w:tc>
        <w:tc>
          <w:tcPr>
            <w:tcW w:w="6775" w:type="dxa"/>
          </w:tcPr>
          <w:p w14:paraId="724B0415" w14:textId="77777777" w:rsidR="004C79EC" w:rsidRDefault="004C79EC" w:rsidP="004C79E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Base Rate</w:t>
            </w:r>
            <w:r>
              <w:rPr>
                <w:rFonts w:ascii="Arial" w:hAnsi="Arial" w:cs="Arial"/>
              </w:rPr>
              <w:t>;</w:t>
            </w:r>
          </w:p>
          <w:p w14:paraId="3B52CEE7" w14:textId="42E88B25" w:rsidR="00221940" w:rsidRDefault="00221940" w:rsidP="004C79E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4C79EC" w14:paraId="32B6619C" w14:textId="77777777" w:rsidTr="00C61D2E">
        <w:trPr>
          <w:gridAfter w:val="1"/>
          <w:wAfter w:w="29" w:type="dxa"/>
        </w:trPr>
        <w:tc>
          <w:tcPr>
            <w:tcW w:w="3545" w:type="dxa"/>
          </w:tcPr>
          <w:p w14:paraId="6BB3A51C" w14:textId="77777777" w:rsidR="004C79EC" w:rsidRDefault="004C79EC" w:rsidP="004C79EC">
            <w:pPr>
              <w:pStyle w:val="BodyText"/>
              <w:rPr>
                <w:rFonts w:ascii="Arial" w:hAnsi="Arial" w:cs="Arial"/>
                <w:b/>
                <w:bCs/>
              </w:rPr>
            </w:pPr>
            <w:r>
              <w:rPr>
                <w:rFonts w:ascii="Arial" w:hAnsi="Arial" w:cs="Arial"/>
                <w:b/>
                <w:bCs/>
              </w:rPr>
              <w:t>"Escrow Account"</w:t>
            </w:r>
          </w:p>
        </w:tc>
        <w:tc>
          <w:tcPr>
            <w:tcW w:w="6775" w:type="dxa"/>
          </w:tcPr>
          <w:p w14:paraId="65D2040D" w14:textId="77777777" w:rsidR="004C79EC" w:rsidRPr="006E10F8" w:rsidRDefault="004C79EC" w:rsidP="004C79E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4C79EC" w:rsidRPr="006E10F8" w:rsidRDefault="004C79EC" w:rsidP="004C79E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4C79EC" w:rsidRDefault="004C79EC" w:rsidP="004C79E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4C79EC" w14:paraId="0B7AFEF8" w14:textId="77777777" w:rsidTr="00C61D2E">
        <w:trPr>
          <w:gridAfter w:val="1"/>
          <w:wAfter w:w="29" w:type="dxa"/>
        </w:trPr>
        <w:tc>
          <w:tcPr>
            <w:tcW w:w="3545" w:type="dxa"/>
          </w:tcPr>
          <w:p w14:paraId="19CB780A" w14:textId="77777777" w:rsidR="004C79EC" w:rsidRDefault="004C79EC" w:rsidP="004C79EC">
            <w:pPr>
              <w:pStyle w:val="BodyText"/>
              <w:rPr>
                <w:rFonts w:ascii="Arial" w:hAnsi="Arial" w:cs="Arial"/>
                <w:b/>
                <w:bCs/>
              </w:rPr>
            </w:pPr>
            <w:r>
              <w:rPr>
                <w:rFonts w:ascii="Arial" w:hAnsi="Arial" w:cs="Arial"/>
                <w:b/>
                <w:bCs/>
              </w:rPr>
              <w:t>"Estimated Demand"</w:t>
            </w:r>
          </w:p>
        </w:tc>
        <w:tc>
          <w:tcPr>
            <w:tcW w:w="6775" w:type="dxa"/>
          </w:tcPr>
          <w:p w14:paraId="2DC8CD5C" w14:textId="77777777" w:rsidR="004C79EC" w:rsidRDefault="004C79EC" w:rsidP="004C79E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4C79EC" w14:paraId="2353A1A1" w14:textId="77777777" w:rsidTr="00C61D2E">
        <w:trPr>
          <w:gridAfter w:val="1"/>
          <w:wAfter w:w="29" w:type="dxa"/>
        </w:trPr>
        <w:tc>
          <w:tcPr>
            <w:tcW w:w="3545" w:type="dxa"/>
          </w:tcPr>
          <w:p w14:paraId="08941A95" w14:textId="77777777" w:rsidR="004C79EC" w:rsidRDefault="004C79EC" w:rsidP="004C79EC">
            <w:pPr>
              <w:pStyle w:val="BodyText"/>
              <w:rPr>
                <w:rFonts w:ascii="Arial" w:hAnsi="Arial" w:cs="Arial"/>
                <w:b/>
                <w:bCs/>
              </w:rPr>
            </w:pPr>
            <w:r>
              <w:rPr>
                <w:rFonts w:ascii="Arial" w:hAnsi="Arial" w:cs="Arial"/>
                <w:b/>
                <w:bCs/>
              </w:rPr>
              <w:t>"ET Interface Operator"</w:t>
            </w:r>
          </w:p>
        </w:tc>
        <w:tc>
          <w:tcPr>
            <w:tcW w:w="6775" w:type="dxa"/>
          </w:tcPr>
          <w:p w14:paraId="34CC793B" w14:textId="77777777" w:rsidR="004C79EC" w:rsidRDefault="004C79EC" w:rsidP="004C79E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4C79EC" w14:paraId="67ECBE65" w14:textId="77777777" w:rsidTr="00C61D2E">
        <w:trPr>
          <w:gridAfter w:val="1"/>
          <w:wAfter w:w="29" w:type="dxa"/>
        </w:trPr>
        <w:tc>
          <w:tcPr>
            <w:tcW w:w="3545" w:type="dxa"/>
          </w:tcPr>
          <w:p w14:paraId="5A6C651E" w14:textId="77777777" w:rsidR="004C79EC" w:rsidRDefault="004C79EC" w:rsidP="004C79EC">
            <w:pPr>
              <w:pStyle w:val="BodyText"/>
              <w:rPr>
                <w:rFonts w:ascii="Arial" w:hAnsi="Arial" w:cs="Arial"/>
                <w:b/>
                <w:bCs/>
              </w:rPr>
            </w:pPr>
            <w:r>
              <w:rPr>
                <w:rFonts w:ascii="Arial" w:hAnsi="Arial" w:cs="Arial"/>
                <w:b/>
                <w:bCs/>
              </w:rPr>
              <w:t>“ET Interface Point”</w:t>
            </w:r>
          </w:p>
        </w:tc>
        <w:tc>
          <w:tcPr>
            <w:tcW w:w="6775" w:type="dxa"/>
          </w:tcPr>
          <w:p w14:paraId="0B70229E" w14:textId="77777777" w:rsidR="004C79EC" w:rsidRDefault="004C79EC" w:rsidP="004C79E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4C79EC" w14:paraId="716E9B81" w14:textId="77777777" w:rsidTr="00C61D2E">
        <w:trPr>
          <w:gridAfter w:val="1"/>
          <w:wAfter w:w="29" w:type="dxa"/>
        </w:trPr>
        <w:tc>
          <w:tcPr>
            <w:tcW w:w="3545" w:type="dxa"/>
            <w:shd w:val="clear" w:color="auto" w:fill="auto"/>
          </w:tcPr>
          <w:p w14:paraId="00510EF9" w14:textId="77777777" w:rsidR="004C79EC" w:rsidRDefault="004C79EC" w:rsidP="004C79EC">
            <w:pPr>
              <w:pStyle w:val="BodyText"/>
              <w:rPr>
                <w:rFonts w:ascii="Arial" w:hAnsi="Arial" w:cs="Arial"/>
                <w:b/>
                <w:bCs/>
                <w:color w:val="000000"/>
                <w:w w:val="0"/>
              </w:rPr>
            </w:pPr>
            <w:r>
              <w:rPr>
                <w:rFonts w:ascii="Arial" w:hAnsi="Arial" w:cs="Arial"/>
                <w:b/>
                <w:bCs/>
                <w:color w:val="000000"/>
                <w:w w:val="0"/>
              </w:rPr>
              <w:t>“ET Offshore Transmission System”</w:t>
            </w:r>
          </w:p>
        </w:tc>
        <w:tc>
          <w:tcPr>
            <w:tcW w:w="6775" w:type="dxa"/>
            <w:shd w:val="clear" w:color="auto" w:fill="auto"/>
          </w:tcPr>
          <w:p w14:paraId="40B8179C"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4C79EC" w14:paraId="5BB05BE1" w14:textId="77777777" w:rsidTr="00C61D2E">
        <w:trPr>
          <w:gridAfter w:val="1"/>
          <w:wAfter w:w="29" w:type="dxa"/>
        </w:trPr>
        <w:tc>
          <w:tcPr>
            <w:tcW w:w="3545" w:type="dxa"/>
            <w:shd w:val="clear" w:color="auto" w:fill="auto"/>
          </w:tcPr>
          <w:p w14:paraId="3B50984D" w14:textId="22126AD6" w:rsidR="004C79EC" w:rsidRPr="007206FD" w:rsidRDefault="004C79EC" w:rsidP="004C79EC">
            <w:pPr>
              <w:pStyle w:val="BodyText"/>
              <w:rPr>
                <w:rFonts w:ascii="Arial" w:hAnsi="Arial" w:cs="Arial"/>
                <w:b/>
                <w:bCs/>
                <w:w w:val="0"/>
              </w:rPr>
            </w:pPr>
            <w:bookmarkStart w:id="53" w:name="_BPDCI_44"/>
            <w:r w:rsidRPr="007206FD">
              <w:rPr>
                <w:rFonts w:ascii="Arial" w:hAnsi="Arial" w:cs="Arial"/>
                <w:b/>
                <w:bCs/>
                <w:w w:val="0"/>
              </w:rPr>
              <w:t>"ET Restrictions on Availability"</w:t>
            </w:r>
            <w:bookmarkEnd w:id="53"/>
          </w:p>
          <w:p w14:paraId="1DEFA64E" w14:textId="77777777" w:rsidR="004C79EC" w:rsidRDefault="004C79EC" w:rsidP="004C79EC">
            <w:pPr>
              <w:pStyle w:val="BodyText"/>
              <w:rPr>
                <w:rFonts w:ascii="Arial" w:hAnsi="Arial" w:cs="Arial"/>
                <w:b/>
                <w:bCs/>
                <w:color w:val="000000"/>
                <w:w w:val="0"/>
              </w:rPr>
            </w:pPr>
          </w:p>
        </w:tc>
        <w:tc>
          <w:tcPr>
            <w:tcW w:w="6775" w:type="dxa"/>
            <w:shd w:val="clear" w:color="auto" w:fill="auto"/>
          </w:tcPr>
          <w:p w14:paraId="0DCBBA22" w14:textId="77777777" w:rsidR="004C79EC" w:rsidRPr="007206FD" w:rsidRDefault="004C79EC" w:rsidP="004C79EC">
            <w:pPr>
              <w:pStyle w:val="BodyText"/>
              <w:jc w:val="both"/>
              <w:rPr>
                <w:rFonts w:ascii="Arial" w:hAnsi="Arial" w:cs="Arial"/>
                <w:color w:val="000000"/>
              </w:rPr>
            </w:pPr>
            <w:bookmarkStart w:id="54"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54"/>
          </w:p>
        </w:tc>
      </w:tr>
      <w:tr w:rsidR="004C79EC" w14:paraId="59E88B78" w14:textId="77777777" w:rsidTr="00C61D2E">
        <w:trPr>
          <w:gridAfter w:val="1"/>
          <w:wAfter w:w="29" w:type="dxa"/>
        </w:trPr>
        <w:tc>
          <w:tcPr>
            <w:tcW w:w="3545" w:type="dxa"/>
          </w:tcPr>
          <w:p w14:paraId="17C1A30D" w14:textId="77777777" w:rsidR="004C79EC" w:rsidRDefault="004C79EC" w:rsidP="004C79E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6775" w:type="dxa"/>
          </w:tcPr>
          <w:p w14:paraId="7A98FB2B"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4C79EC" w14:paraId="77DDC1B6" w14:textId="77777777" w:rsidTr="00C61D2E">
        <w:trPr>
          <w:gridAfter w:val="1"/>
          <w:wAfter w:w="29" w:type="dxa"/>
        </w:trPr>
        <w:tc>
          <w:tcPr>
            <w:tcW w:w="3545" w:type="dxa"/>
          </w:tcPr>
          <w:p w14:paraId="15D55349" w14:textId="77777777" w:rsidR="004C79EC" w:rsidRDefault="004C79EC" w:rsidP="004C79EC">
            <w:pPr>
              <w:pStyle w:val="BodyText"/>
              <w:rPr>
                <w:rFonts w:ascii="Arial" w:hAnsi="Arial" w:cs="Arial"/>
                <w:b/>
                <w:bCs/>
                <w:color w:val="000000"/>
                <w:w w:val="0"/>
              </w:rPr>
            </w:pPr>
            <w:r>
              <w:rPr>
                <w:rFonts w:ascii="Arial" w:hAnsi="Arial" w:cs="Arial"/>
                <w:b/>
                <w:bCs/>
                <w:color w:val="000000"/>
                <w:w w:val="0"/>
              </w:rPr>
              <w:t>“European Commission”</w:t>
            </w:r>
          </w:p>
          <w:p w14:paraId="056B1C60" w14:textId="77777777" w:rsidR="00CC3610" w:rsidRDefault="00CC3610" w:rsidP="004C79EC">
            <w:pPr>
              <w:pStyle w:val="BodyText"/>
              <w:rPr>
                <w:rFonts w:ascii="Arial" w:hAnsi="Arial" w:cs="Arial"/>
                <w:b/>
                <w:bCs/>
                <w:color w:val="000000"/>
                <w:w w:val="0"/>
              </w:rPr>
            </w:pPr>
          </w:p>
          <w:p w14:paraId="493B5555" w14:textId="72FCD072" w:rsidR="00194937" w:rsidRDefault="00CC3610" w:rsidP="004C79EC">
            <w:pPr>
              <w:pStyle w:val="BodyText"/>
              <w:rPr>
                <w:rFonts w:ascii="Arial" w:hAnsi="Arial" w:cs="Arial"/>
                <w:b/>
                <w:bCs/>
                <w:color w:val="000000"/>
                <w:w w:val="0"/>
              </w:rPr>
            </w:pPr>
            <w:r>
              <w:rPr>
                <w:rFonts w:ascii="Arial" w:hAnsi="Arial" w:cs="Arial"/>
                <w:b/>
                <w:bCs/>
                <w:color w:val="000000"/>
                <w:w w:val="0"/>
              </w:rPr>
              <w:lastRenderedPageBreak/>
              <w:t>“Evaluation of Transmission Impact”</w:t>
            </w:r>
          </w:p>
        </w:tc>
        <w:tc>
          <w:tcPr>
            <w:tcW w:w="6775" w:type="dxa"/>
          </w:tcPr>
          <w:p w14:paraId="0987786D" w14:textId="77777777" w:rsidR="004C79EC" w:rsidRDefault="004C79EC" w:rsidP="004C79EC">
            <w:pPr>
              <w:pStyle w:val="BodyText"/>
              <w:jc w:val="both"/>
              <w:rPr>
                <w:rFonts w:ascii="Arial" w:hAnsi="Arial" w:cs="Arial"/>
              </w:rPr>
            </w:pPr>
            <w:r w:rsidRPr="004D5A11">
              <w:rPr>
                <w:rFonts w:ascii="Arial" w:hAnsi="Arial" w:cs="Arial"/>
              </w:rPr>
              <w:lastRenderedPageBreak/>
              <w:t>means the institution of that name established under The Treaty on European Union as amended from time to time;</w:t>
            </w:r>
          </w:p>
          <w:p w14:paraId="169175AE" w14:textId="70BB07CB" w:rsidR="00DC7A70" w:rsidRPr="00DC7A70" w:rsidRDefault="00020080" w:rsidP="00DC7A70">
            <w:pPr>
              <w:autoSpaceDE w:val="0"/>
              <w:autoSpaceDN w:val="0"/>
              <w:adjustRightInd w:val="0"/>
              <w:rPr>
                <w:rFonts w:ascii="Arial" w:hAnsi="Arial" w:cs="Arial"/>
                <w:szCs w:val="22"/>
                <w:lang w:eastAsia="ja-JP"/>
              </w:rPr>
            </w:pPr>
            <w:r>
              <w:rPr>
                <w:rFonts w:ascii="Arial" w:hAnsi="Arial" w:cs="Arial"/>
                <w:szCs w:val="22"/>
                <w:lang w:eastAsia="ja-JP"/>
              </w:rPr>
              <w:lastRenderedPageBreak/>
              <w:br/>
            </w:r>
            <w:r w:rsidR="00DC7A70" w:rsidRPr="00DC7A70">
              <w:rPr>
                <w:rFonts w:ascii="Arial" w:hAnsi="Arial" w:cs="Arial"/>
                <w:szCs w:val="22"/>
                <w:lang w:eastAsia="ja-JP"/>
              </w:rPr>
              <w:t xml:space="preserve">The process undertaken by </w:t>
            </w:r>
            <w:r w:rsidR="00DC7A70" w:rsidRPr="00DC7A70">
              <w:rPr>
                <w:rFonts w:ascii="Arial" w:hAnsi="Arial" w:cs="Arial"/>
                <w:b/>
                <w:bCs/>
                <w:szCs w:val="22"/>
                <w:lang w:eastAsia="ja-JP"/>
              </w:rPr>
              <w:t xml:space="preserve">The Company </w:t>
            </w:r>
            <w:r w:rsidR="00DC7A70" w:rsidRPr="00DC7A70">
              <w:rPr>
                <w:rFonts w:ascii="Arial" w:hAnsi="Arial" w:cs="Arial"/>
                <w:szCs w:val="22"/>
                <w:lang w:eastAsia="ja-JP"/>
              </w:rPr>
              <w:t xml:space="preserve">to </w:t>
            </w:r>
            <w:proofErr w:type="gramStart"/>
            <w:r w:rsidR="00DC7A70" w:rsidRPr="00DC7A70">
              <w:rPr>
                <w:rFonts w:ascii="Arial" w:hAnsi="Arial" w:cs="Arial"/>
                <w:szCs w:val="22"/>
                <w:lang w:eastAsia="ja-JP"/>
              </w:rPr>
              <w:t>understand</w:t>
            </w:r>
            <w:proofErr w:type="gramEnd"/>
          </w:p>
          <w:p w14:paraId="655C4284" w14:textId="77777777" w:rsidR="00DC7A70" w:rsidRPr="00DC7A70" w:rsidRDefault="00DC7A70" w:rsidP="00DC7A70">
            <w:pPr>
              <w:autoSpaceDE w:val="0"/>
              <w:autoSpaceDN w:val="0"/>
              <w:adjustRightInd w:val="0"/>
              <w:rPr>
                <w:rFonts w:ascii="Arial" w:hAnsi="Arial" w:cs="Arial"/>
                <w:szCs w:val="22"/>
                <w:lang w:eastAsia="ja-JP"/>
              </w:rPr>
            </w:pPr>
            <w:r w:rsidRPr="00DC7A70">
              <w:rPr>
                <w:rFonts w:ascii="Arial" w:hAnsi="Arial" w:cs="Arial"/>
                <w:szCs w:val="22"/>
                <w:lang w:eastAsia="ja-JP"/>
              </w:rPr>
              <w:t xml:space="preserve">the effect of a </w:t>
            </w:r>
            <w:r w:rsidRPr="00DC7A70">
              <w:rPr>
                <w:rFonts w:ascii="Arial" w:hAnsi="Arial" w:cs="Arial"/>
                <w:b/>
                <w:bCs/>
                <w:szCs w:val="22"/>
                <w:lang w:eastAsia="ja-JP"/>
              </w:rPr>
              <w:t xml:space="preserve">Relevant Embedded Power Station </w:t>
            </w:r>
            <w:r w:rsidRPr="00DC7A70">
              <w:rPr>
                <w:rFonts w:ascii="Arial" w:hAnsi="Arial" w:cs="Arial"/>
                <w:szCs w:val="22"/>
                <w:lang w:eastAsia="ja-JP"/>
              </w:rPr>
              <w:t>on</w:t>
            </w:r>
          </w:p>
          <w:p w14:paraId="04457673" w14:textId="1F70A589" w:rsidR="00DC7A70" w:rsidRPr="004D5A11" w:rsidRDefault="00DC7A70" w:rsidP="00DC7A70">
            <w:pPr>
              <w:pStyle w:val="BodyText"/>
              <w:jc w:val="both"/>
              <w:rPr>
                <w:rFonts w:ascii="Arial" w:hAnsi="Arial" w:cs="Arial"/>
                <w:w w:val="0"/>
              </w:rPr>
            </w:pPr>
            <w:r w:rsidRPr="00DC7A70">
              <w:rPr>
                <w:rFonts w:ascii="Arial" w:hAnsi="Arial" w:cs="Arial"/>
                <w:szCs w:val="22"/>
                <w:lang w:eastAsia="ja-JP"/>
              </w:rPr>
              <w:t xml:space="preserve">the </w:t>
            </w:r>
            <w:r w:rsidRPr="00DC7A70">
              <w:rPr>
                <w:rFonts w:ascii="Arial" w:hAnsi="Arial" w:cs="Arial"/>
                <w:b/>
                <w:bCs/>
                <w:szCs w:val="22"/>
                <w:lang w:eastAsia="ja-JP"/>
              </w:rPr>
              <w:t>National Electricity Transmission System</w:t>
            </w:r>
          </w:p>
        </w:tc>
      </w:tr>
      <w:tr w:rsidR="004C79EC" w14:paraId="3287C6A5" w14:textId="77777777" w:rsidTr="00C61D2E">
        <w:trPr>
          <w:gridAfter w:val="1"/>
          <w:wAfter w:w="29" w:type="dxa"/>
        </w:trPr>
        <w:tc>
          <w:tcPr>
            <w:tcW w:w="3545" w:type="dxa"/>
          </w:tcPr>
          <w:p w14:paraId="115D5C34" w14:textId="77777777" w:rsidR="004C79EC" w:rsidRDefault="004C79EC" w:rsidP="004C79EC">
            <w:pPr>
              <w:pStyle w:val="BodyText"/>
              <w:rPr>
                <w:rFonts w:ascii="Arial" w:hAnsi="Arial" w:cs="Arial"/>
                <w:b/>
                <w:bCs/>
              </w:rPr>
            </w:pPr>
            <w:r>
              <w:rPr>
                <w:rFonts w:ascii="Arial" w:hAnsi="Arial" w:cs="Arial"/>
                <w:b/>
                <w:bCs/>
              </w:rPr>
              <w:lastRenderedPageBreak/>
              <w:t>"Event"</w:t>
            </w:r>
          </w:p>
        </w:tc>
        <w:tc>
          <w:tcPr>
            <w:tcW w:w="6775" w:type="dxa"/>
          </w:tcPr>
          <w:p w14:paraId="45A6FEBF"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7B8A4BCE" w14:textId="77777777" w:rsidTr="00C61D2E">
        <w:trPr>
          <w:gridAfter w:val="1"/>
          <w:wAfter w:w="29" w:type="dxa"/>
        </w:trPr>
        <w:tc>
          <w:tcPr>
            <w:tcW w:w="3545" w:type="dxa"/>
          </w:tcPr>
          <w:p w14:paraId="3F38A23F" w14:textId="77777777" w:rsidR="004C79EC" w:rsidRDefault="004C79EC" w:rsidP="004C79EC">
            <w:pPr>
              <w:pStyle w:val="BodyText"/>
              <w:rPr>
                <w:ins w:id="55" w:author="Author"/>
                <w:rFonts w:ascii="Arial" w:hAnsi="Arial" w:cs="Arial"/>
                <w:b/>
                <w:bCs/>
              </w:rPr>
            </w:pPr>
            <w:r>
              <w:rPr>
                <w:rFonts w:ascii="Arial" w:hAnsi="Arial" w:cs="Arial"/>
                <w:b/>
                <w:bCs/>
              </w:rPr>
              <w:t>"Event of Default"</w:t>
            </w:r>
          </w:p>
          <w:p w14:paraId="10AA6EA6" w14:textId="77777777" w:rsidR="003E3389" w:rsidRDefault="003E3389" w:rsidP="004C79EC">
            <w:pPr>
              <w:pStyle w:val="BodyText"/>
              <w:rPr>
                <w:ins w:id="56" w:author="Author"/>
                <w:rFonts w:ascii="Arial" w:hAnsi="Arial" w:cs="Arial"/>
                <w:b/>
                <w:bCs/>
              </w:rPr>
            </w:pPr>
          </w:p>
          <w:p w14:paraId="1DDC78F1" w14:textId="601A26BE" w:rsidR="003E3389" w:rsidRDefault="00C03ABC" w:rsidP="004C79EC">
            <w:pPr>
              <w:pStyle w:val="BodyText"/>
              <w:rPr>
                <w:rFonts w:ascii="Arial" w:hAnsi="Arial" w:cs="Arial"/>
                <w:b/>
                <w:bCs/>
              </w:rPr>
            </w:pPr>
            <w:ins w:id="57" w:author="Author">
              <w:r>
                <w:rPr>
                  <w:rFonts w:ascii="Arial" w:hAnsi="Arial" w:cs="Arial"/>
                  <w:b/>
                  <w:bCs/>
                </w:rPr>
                <w:t>“</w:t>
              </w:r>
              <w:r w:rsidRPr="00C03ABC">
                <w:rPr>
                  <w:rFonts w:ascii="Arial" w:hAnsi="Arial" w:cs="Arial"/>
                  <w:b/>
                  <w:bCs/>
                </w:rPr>
                <w:t>Excepted Works</w:t>
              </w:r>
              <w:r>
                <w:rPr>
                  <w:rFonts w:ascii="Arial" w:hAnsi="Arial" w:cs="Arial"/>
                  <w:b/>
                  <w:bCs/>
                </w:rPr>
                <w:t>”</w:t>
              </w:r>
            </w:ins>
          </w:p>
        </w:tc>
        <w:tc>
          <w:tcPr>
            <w:tcW w:w="6775" w:type="dxa"/>
          </w:tcPr>
          <w:p w14:paraId="1D74239F" w14:textId="77777777" w:rsidR="004C79EC" w:rsidRDefault="004C79EC" w:rsidP="004C79EC">
            <w:pPr>
              <w:pStyle w:val="BodyText"/>
              <w:jc w:val="both"/>
              <w:rPr>
                <w:ins w:id="58" w:author="Author"/>
                <w:rFonts w:ascii="Arial" w:hAnsi="Arial" w:cs="Arial"/>
              </w:rPr>
            </w:pPr>
            <w:r>
              <w:rPr>
                <w:rFonts w:ascii="Arial" w:hAnsi="Arial" w:cs="Arial"/>
              </w:rPr>
              <w:t xml:space="preserve">any of the events set out in Section 5 as constituting an event of </w:t>
            </w:r>
            <w:proofErr w:type="gramStart"/>
            <w:r>
              <w:rPr>
                <w:rFonts w:ascii="Arial" w:hAnsi="Arial" w:cs="Arial"/>
              </w:rPr>
              <w:t>default;</w:t>
            </w:r>
            <w:proofErr w:type="gramEnd"/>
          </w:p>
          <w:p w14:paraId="6B786C1B" w14:textId="18EDF69D" w:rsidR="00EB3F1F" w:rsidRDefault="00EB3F1F" w:rsidP="004C79EC">
            <w:pPr>
              <w:pStyle w:val="BodyText"/>
              <w:jc w:val="both"/>
              <w:rPr>
                <w:ins w:id="59" w:author="Author"/>
                <w:rFonts w:ascii="Arial" w:hAnsi="Arial" w:cs="Arial"/>
              </w:rPr>
            </w:pPr>
            <w:ins w:id="60" w:author="Author">
              <w:r>
                <w:rPr>
                  <w:rFonts w:ascii="Arial" w:hAnsi="Arial" w:cs="Arial"/>
                </w:rPr>
                <w:b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2022 on the classification of assets included in </w:t>
              </w:r>
              <w:r w:rsidRPr="00827A1E">
                <w:rPr>
                  <w:rFonts w:ascii="Arial" w:hAnsi="Arial" w:cs="Arial"/>
                  <w:b/>
                  <w:bCs/>
                </w:rPr>
                <w:t>The Company’s HND1</w:t>
              </w:r>
              <w:r w:rsidRPr="00EB3F1F">
                <w:rPr>
                  <w:rFonts w:ascii="Arial" w:hAnsi="Arial" w:cs="Arial"/>
                </w:rPr>
                <w:t xml:space="preserve"> or in any future decisions by the </w:t>
              </w:r>
              <w:r w:rsidRPr="00827A1E">
                <w:rPr>
                  <w:rFonts w:ascii="Arial" w:hAnsi="Arial" w:cs="Arial"/>
                  <w:b/>
                  <w:bCs/>
                </w:rPr>
                <w:t>Authority</w:t>
              </w:r>
              <w:r w:rsidRPr="00EB3F1F">
                <w:rPr>
                  <w:rFonts w:ascii="Arial" w:hAnsi="Arial" w:cs="Arial"/>
                </w:rPr>
                <w:t xml:space="preserve"> on the classification of assets included in the </w:t>
              </w:r>
              <w:r w:rsidRPr="00827A1E">
                <w:rPr>
                  <w:rFonts w:ascii="Arial" w:hAnsi="Arial" w:cs="Arial"/>
                  <w:b/>
                  <w:bCs/>
                </w:rPr>
                <w:t>HNDFUE</w:t>
              </w:r>
              <w:r w:rsidRPr="00EB3F1F">
                <w:rPr>
                  <w:rFonts w:ascii="Arial" w:hAnsi="Arial" w:cs="Arial"/>
                </w:rPr>
                <w:t xml:space="preserve"> or </w:t>
              </w:r>
              <w:proofErr w:type="spellStart"/>
              <w:r w:rsidRPr="00827A1E">
                <w:rPr>
                  <w:rFonts w:ascii="Arial" w:hAnsi="Arial" w:cs="Arial"/>
                  <w:b/>
                  <w:bCs/>
                </w:rPr>
                <w:t>tCSNP</w:t>
              </w:r>
              <w:proofErr w:type="spellEnd"/>
              <w:r w:rsidRPr="00EB3F1F">
                <w:rPr>
                  <w:rFonts w:ascii="Arial" w:hAnsi="Arial" w:cs="Arial"/>
                </w:rPr>
                <w:t xml:space="preserve"> or </w:t>
              </w:r>
              <w:r w:rsidRPr="002440C1">
                <w:rPr>
                  <w:rFonts w:ascii="Arial" w:hAnsi="Arial" w:cs="Arial"/>
                  <w:b/>
                  <w:bCs/>
                </w:rPr>
                <w:t>CSNP</w:t>
              </w:r>
              <w:r w:rsidRPr="00EB3F1F">
                <w:rPr>
                  <w:rFonts w:ascii="Arial" w:hAnsi="Arial" w:cs="Arial"/>
                </w:rPr>
                <w:t>.</w:t>
              </w:r>
            </w:ins>
          </w:p>
          <w:p w14:paraId="2E187697" w14:textId="0E640CF8" w:rsidR="003E3389" w:rsidRDefault="003E3389" w:rsidP="004C79EC">
            <w:pPr>
              <w:pStyle w:val="BodyText"/>
              <w:jc w:val="both"/>
              <w:rPr>
                <w:rFonts w:ascii="Arial" w:hAnsi="Arial" w:cs="Arial"/>
              </w:rPr>
            </w:pPr>
          </w:p>
        </w:tc>
      </w:tr>
      <w:tr w:rsidR="004C79EC" w14:paraId="10A1E3F2" w14:textId="77777777" w:rsidTr="00C61D2E">
        <w:trPr>
          <w:gridAfter w:val="1"/>
          <w:wAfter w:w="29" w:type="dxa"/>
        </w:trPr>
        <w:tc>
          <w:tcPr>
            <w:tcW w:w="3545" w:type="dxa"/>
          </w:tcPr>
          <w:p w14:paraId="038B0C95" w14:textId="77777777" w:rsidR="004C79EC" w:rsidRDefault="004C79EC" w:rsidP="004C79EC">
            <w:pPr>
              <w:pStyle w:val="BodyText"/>
              <w:rPr>
                <w:rFonts w:ascii="Arial" w:hAnsi="Arial" w:cs="Arial"/>
                <w:b/>
                <w:bCs/>
              </w:rPr>
            </w:pPr>
            <w:r>
              <w:rPr>
                <w:rFonts w:ascii="Arial" w:hAnsi="Arial" w:cs="Arial"/>
                <w:b/>
                <w:bCs/>
              </w:rPr>
              <w:t>"Exchange Rate"</w:t>
            </w:r>
          </w:p>
        </w:tc>
        <w:tc>
          <w:tcPr>
            <w:tcW w:w="6775" w:type="dxa"/>
          </w:tcPr>
          <w:p w14:paraId="086E7597"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4C79EC" w14:paraId="6C30E5CC" w14:textId="77777777" w:rsidTr="00C61D2E">
        <w:trPr>
          <w:gridAfter w:val="1"/>
          <w:wAfter w:w="29" w:type="dxa"/>
        </w:trPr>
        <w:tc>
          <w:tcPr>
            <w:tcW w:w="3545" w:type="dxa"/>
          </w:tcPr>
          <w:p w14:paraId="2DB27655" w14:textId="77777777" w:rsidR="004C79EC" w:rsidRDefault="004C79EC" w:rsidP="004C79EC">
            <w:pPr>
              <w:pStyle w:val="BodyText"/>
              <w:rPr>
                <w:rFonts w:ascii="Arial" w:hAnsi="Arial" w:cs="Arial"/>
                <w:b/>
                <w:bCs/>
              </w:rPr>
            </w:pPr>
            <w:r>
              <w:rPr>
                <w:rFonts w:ascii="Arial" w:hAnsi="Arial" w:cs="Arial"/>
                <w:b/>
                <w:bCs/>
              </w:rPr>
              <w:t>"Exchange Rate Request"</w:t>
            </w:r>
          </w:p>
        </w:tc>
        <w:tc>
          <w:tcPr>
            <w:tcW w:w="6775" w:type="dxa"/>
          </w:tcPr>
          <w:p w14:paraId="3272764B" w14:textId="77777777" w:rsidR="004C79EC" w:rsidRPr="00CC2624" w:rsidRDefault="004C79EC" w:rsidP="004C79E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4C79EC" w14:paraId="1AF30B69" w14:textId="77777777" w:rsidTr="00C61D2E">
        <w:trPr>
          <w:gridAfter w:val="1"/>
          <w:wAfter w:w="29" w:type="dxa"/>
        </w:trPr>
        <w:tc>
          <w:tcPr>
            <w:tcW w:w="3545" w:type="dxa"/>
          </w:tcPr>
          <w:p w14:paraId="2AECB90C" w14:textId="77777777" w:rsidR="004C79EC" w:rsidRDefault="004C79EC" w:rsidP="004C79EC">
            <w:pPr>
              <w:pStyle w:val="BodyText"/>
              <w:rPr>
                <w:rFonts w:ascii="Arial" w:hAnsi="Arial" w:cs="Arial"/>
                <w:b/>
                <w:bCs/>
              </w:rPr>
            </w:pPr>
            <w:r>
              <w:rPr>
                <w:rFonts w:ascii="Arial" w:hAnsi="Arial" w:cs="Arial"/>
                <w:b/>
                <w:bCs/>
              </w:rPr>
              <w:t>"Excitation System"</w:t>
            </w:r>
          </w:p>
        </w:tc>
        <w:tc>
          <w:tcPr>
            <w:tcW w:w="6775" w:type="dxa"/>
          </w:tcPr>
          <w:p w14:paraId="5683D79A" w14:textId="77777777" w:rsidR="004C79EC" w:rsidRDefault="004C79EC" w:rsidP="004C79E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4C79EC" w14:paraId="58E3669F" w14:textId="77777777" w:rsidTr="00C61D2E">
        <w:trPr>
          <w:gridAfter w:val="1"/>
          <w:wAfter w:w="29" w:type="dxa"/>
        </w:trPr>
        <w:tc>
          <w:tcPr>
            <w:tcW w:w="3545" w:type="dxa"/>
          </w:tcPr>
          <w:p w14:paraId="79097429" w14:textId="77777777" w:rsidR="004C79EC" w:rsidRDefault="004C79EC" w:rsidP="004C79EC">
            <w:pPr>
              <w:pStyle w:val="BodyText"/>
              <w:rPr>
                <w:rFonts w:ascii="Arial" w:hAnsi="Arial" w:cs="Arial"/>
                <w:b/>
                <w:bCs/>
              </w:rPr>
            </w:pPr>
            <w:r>
              <w:rPr>
                <w:rFonts w:ascii="Arial" w:hAnsi="Arial" w:cs="Arial"/>
                <w:b/>
                <w:bCs/>
              </w:rPr>
              <w:t>"</w:t>
            </w:r>
            <w:proofErr w:type="spellStart"/>
            <w:r>
              <w:rPr>
                <w:rFonts w:ascii="Arial" w:hAnsi="Arial" w:cs="Arial"/>
                <w:b/>
                <w:bCs/>
              </w:rPr>
              <w:t>Exemptable</w:t>
            </w:r>
            <w:proofErr w:type="spellEnd"/>
            <w:r>
              <w:rPr>
                <w:rFonts w:ascii="Arial" w:hAnsi="Arial" w:cs="Arial"/>
                <w:b/>
                <w:bCs/>
              </w:rPr>
              <w:t>"</w:t>
            </w:r>
          </w:p>
        </w:tc>
        <w:tc>
          <w:tcPr>
            <w:tcW w:w="6775" w:type="dxa"/>
          </w:tcPr>
          <w:p w14:paraId="7ABA51DC" w14:textId="77777777" w:rsidR="004C79EC" w:rsidRDefault="004C79EC" w:rsidP="004C79E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4C79EC" w14:paraId="6B86E167" w14:textId="77777777" w:rsidTr="00C61D2E">
        <w:trPr>
          <w:gridAfter w:val="1"/>
          <w:wAfter w:w="29" w:type="dxa"/>
        </w:trPr>
        <w:tc>
          <w:tcPr>
            <w:tcW w:w="3545" w:type="dxa"/>
            <w:shd w:val="clear" w:color="auto" w:fill="auto"/>
          </w:tcPr>
          <w:p w14:paraId="26E4CBC9" w14:textId="77777777" w:rsidR="004C79EC" w:rsidRDefault="004C79EC" w:rsidP="004C79EC">
            <w:pPr>
              <w:pStyle w:val="BodyText"/>
              <w:rPr>
                <w:rFonts w:ascii="Arial" w:hAnsi="Arial" w:cs="Arial"/>
                <w:b/>
                <w:bCs/>
              </w:rPr>
            </w:pPr>
            <w:r>
              <w:rPr>
                <w:rFonts w:ascii="Arial" w:hAnsi="Arial" w:cs="Arial"/>
                <w:b/>
                <w:bCs/>
              </w:rPr>
              <w:t>“Exempt Export BM Unit”</w:t>
            </w:r>
          </w:p>
          <w:p w14:paraId="326AB8AF" w14:textId="77777777" w:rsidR="004C79EC" w:rsidRDefault="004C79EC" w:rsidP="004C79EC">
            <w:pPr>
              <w:pStyle w:val="BodyText"/>
              <w:tabs>
                <w:tab w:val="center" w:pos="4513"/>
              </w:tabs>
              <w:spacing w:after="0"/>
              <w:jc w:val="both"/>
              <w:rPr>
                <w:rFonts w:ascii="Arial" w:hAnsi="Arial" w:cs="Arial"/>
                <w:strike/>
                <w:color w:val="FF0000"/>
              </w:rPr>
            </w:pPr>
          </w:p>
        </w:tc>
        <w:tc>
          <w:tcPr>
            <w:tcW w:w="6775" w:type="dxa"/>
          </w:tcPr>
          <w:p w14:paraId="433BE32C" w14:textId="77777777" w:rsidR="004C79EC" w:rsidRDefault="004C79EC" w:rsidP="004C79EC">
            <w:pPr>
              <w:pStyle w:val="BodyText"/>
              <w:jc w:val="both"/>
              <w:rPr>
                <w:rFonts w:ascii="Arial" w:hAnsi="Arial" w:cs="Arial"/>
              </w:rPr>
            </w:pPr>
            <w:bookmarkStart w:id="61"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61"/>
          </w:p>
        </w:tc>
      </w:tr>
      <w:tr w:rsidR="004C79EC" w14:paraId="591D7B84" w14:textId="77777777" w:rsidTr="00C61D2E">
        <w:trPr>
          <w:gridAfter w:val="1"/>
          <w:wAfter w:w="29" w:type="dxa"/>
        </w:trPr>
        <w:tc>
          <w:tcPr>
            <w:tcW w:w="3545" w:type="dxa"/>
            <w:shd w:val="clear" w:color="auto" w:fill="auto"/>
          </w:tcPr>
          <w:p w14:paraId="30822521" w14:textId="77777777" w:rsidR="004C79EC" w:rsidRDefault="004C79EC" w:rsidP="004C79EC">
            <w:pPr>
              <w:pStyle w:val="BodyText"/>
              <w:rPr>
                <w:rFonts w:ascii="Arial" w:hAnsi="Arial" w:cs="Arial"/>
                <w:b/>
                <w:bCs/>
              </w:rPr>
            </w:pPr>
            <w:r>
              <w:rPr>
                <w:rFonts w:ascii="Arial" w:hAnsi="Arial" w:cs="Arial"/>
                <w:b/>
                <w:bCs/>
              </w:rPr>
              <w:t>“Exempt Generator”</w:t>
            </w:r>
          </w:p>
        </w:tc>
        <w:tc>
          <w:tcPr>
            <w:tcW w:w="6775" w:type="dxa"/>
          </w:tcPr>
          <w:p w14:paraId="0BD72E72" w14:textId="77777777" w:rsidR="004C79EC" w:rsidRDefault="004C79EC" w:rsidP="004C79E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4C79EC" w14:paraId="5064BCEE" w14:textId="77777777" w:rsidTr="00C61D2E">
        <w:trPr>
          <w:gridAfter w:val="1"/>
          <w:wAfter w:w="29" w:type="dxa"/>
        </w:trPr>
        <w:tc>
          <w:tcPr>
            <w:tcW w:w="3545" w:type="dxa"/>
          </w:tcPr>
          <w:p w14:paraId="5B186851" w14:textId="77777777" w:rsidR="004C79EC" w:rsidRDefault="004C79EC" w:rsidP="004C79EC">
            <w:pPr>
              <w:pStyle w:val="BodyText"/>
              <w:rPr>
                <w:rFonts w:ascii="Arial" w:hAnsi="Arial" w:cs="Arial"/>
                <w:b/>
                <w:bCs/>
              </w:rPr>
            </w:pPr>
            <w:r>
              <w:rPr>
                <w:rFonts w:ascii="Arial" w:hAnsi="Arial" w:cs="Arial"/>
                <w:b/>
                <w:bCs/>
              </w:rPr>
              <w:t>“Exemptible Generation”</w:t>
            </w:r>
          </w:p>
        </w:tc>
        <w:tc>
          <w:tcPr>
            <w:tcW w:w="6775" w:type="dxa"/>
          </w:tcPr>
          <w:p w14:paraId="5266E4CF" w14:textId="77777777" w:rsidR="004C79EC" w:rsidRDefault="004C79EC" w:rsidP="004C79E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4C79EC" w14:paraId="509BE58F" w14:textId="77777777" w:rsidTr="00C61D2E">
        <w:trPr>
          <w:gridAfter w:val="1"/>
          <w:wAfter w:w="29" w:type="dxa"/>
        </w:trPr>
        <w:tc>
          <w:tcPr>
            <w:tcW w:w="3545" w:type="dxa"/>
          </w:tcPr>
          <w:p w14:paraId="43B0C73C" w14:textId="77777777" w:rsidR="004C79EC" w:rsidRDefault="004C79EC" w:rsidP="004C79EC">
            <w:pPr>
              <w:pStyle w:val="BodyText"/>
              <w:rPr>
                <w:rFonts w:ascii="Arial" w:hAnsi="Arial" w:cs="Arial"/>
                <w:b/>
                <w:bCs/>
              </w:rPr>
            </w:pPr>
            <w:r>
              <w:rPr>
                <w:rFonts w:ascii="Arial" w:hAnsi="Arial" w:cs="Arial"/>
                <w:b/>
                <w:bCs/>
              </w:rPr>
              <w:lastRenderedPageBreak/>
              <w:t>"Exempt Power Station"</w:t>
            </w:r>
          </w:p>
        </w:tc>
        <w:tc>
          <w:tcPr>
            <w:tcW w:w="6775" w:type="dxa"/>
          </w:tcPr>
          <w:p w14:paraId="6FD81B4A" w14:textId="77777777" w:rsidR="004C79EC" w:rsidRDefault="004C79EC" w:rsidP="004C79EC">
            <w:pPr>
              <w:pStyle w:val="BodyText"/>
              <w:jc w:val="both"/>
              <w:rPr>
                <w:rFonts w:ascii="Arial" w:hAnsi="Arial" w:cs="Arial"/>
              </w:rPr>
            </w:pPr>
            <w:r>
              <w:rPr>
                <w:rFonts w:ascii="Arial" w:hAnsi="Arial" w:cs="Arial"/>
              </w:rPr>
              <w:t xml:space="preserve">a </w:t>
            </w:r>
            <w:r>
              <w:rPr>
                <w:rFonts w:ascii="Arial" w:hAnsi="Arial" w:cs="Arial"/>
                <w:b/>
              </w:rPr>
              <w:t xml:space="preserve">Power </w:t>
            </w:r>
            <w:proofErr w:type="gramStart"/>
            <w:r>
              <w:rPr>
                <w:rFonts w:ascii="Arial" w:hAnsi="Arial" w:cs="Arial"/>
                <w:b/>
              </w:rPr>
              <w:t xml:space="preserve">Station </w:t>
            </w:r>
            <w:r>
              <w:rPr>
                <w:rFonts w:ascii="Arial" w:hAnsi="Arial" w:cs="Arial"/>
              </w:rPr>
              <w:t xml:space="preserve"> where</w:t>
            </w:r>
            <w:proofErr w:type="gramEnd"/>
            <w:r>
              <w:rPr>
                <w:rFonts w:ascii="Arial" w:hAnsi="Arial" w:cs="Arial"/>
              </w:rPr>
              <w:t xml:space="preserv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4C79EC" w14:paraId="58881D13" w14:textId="77777777" w:rsidTr="00C61D2E">
        <w:trPr>
          <w:gridAfter w:val="1"/>
          <w:wAfter w:w="29" w:type="dxa"/>
        </w:trPr>
        <w:tc>
          <w:tcPr>
            <w:tcW w:w="3545" w:type="dxa"/>
          </w:tcPr>
          <w:p w14:paraId="07C28C93" w14:textId="77777777" w:rsidR="004C79EC" w:rsidRDefault="004C79EC" w:rsidP="004C79EC">
            <w:pPr>
              <w:rPr>
                <w:rFonts w:ascii="Arial" w:hAnsi="Arial" w:cs="Arial"/>
                <w:b/>
              </w:rPr>
            </w:pPr>
            <w:r>
              <w:rPr>
                <w:rFonts w:ascii="Arial" w:hAnsi="Arial" w:cs="Arial"/>
                <w:b/>
              </w:rPr>
              <w:t>“Existing ICM Construction Agreement”</w:t>
            </w:r>
          </w:p>
        </w:tc>
        <w:tc>
          <w:tcPr>
            <w:tcW w:w="6775" w:type="dxa"/>
          </w:tcPr>
          <w:p w14:paraId="4D978CEA" w14:textId="77777777" w:rsidR="004C79EC" w:rsidRDefault="004C79EC" w:rsidP="004C79E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 xml:space="preserve">Interim Connect and Manage </w:t>
            </w:r>
            <w:proofErr w:type="gramStart"/>
            <w:r>
              <w:rPr>
                <w:rFonts w:ascii="Arial" w:hAnsi="Arial" w:cs="Arial"/>
                <w:b/>
              </w:rPr>
              <w:t>Arrangements</w:t>
            </w:r>
            <w:r>
              <w:rPr>
                <w:rFonts w:ascii="Arial" w:hAnsi="Arial" w:cs="Arial"/>
              </w:rPr>
              <w:t>;</w:t>
            </w:r>
            <w:proofErr w:type="gramEnd"/>
          </w:p>
          <w:p w14:paraId="4A05B89C" w14:textId="77777777" w:rsidR="004C79EC" w:rsidRDefault="004C79EC" w:rsidP="004C79EC">
            <w:pPr>
              <w:jc w:val="both"/>
              <w:rPr>
                <w:rFonts w:ascii="Arial" w:hAnsi="Arial" w:cs="Arial"/>
              </w:rPr>
            </w:pPr>
          </w:p>
        </w:tc>
      </w:tr>
      <w:tr w:rsidR="004C79EC" w14:paraId="55D6F9DF" w14:textId="77777777" w:rsidTr="00C61D2E">
        <w:trPr>
          <w:gridAfter w:val="1"/>
          <w:wAfter w:w="29" w:type="dxa"/>
        </w:trPr>
        <w:tc>
          <w:tcPr>
            <w:tcW w:w="3545" w:type="dxa"/>
          </w:tcPr>
          <w:p w14:paraId="78D04B06" w14:textId="77777777" w:rsidR="004C79EC" w:rsidRPr="00C906A8" w:rsidRDefault="004C79EC" w:rsidP="004C79EC">
            <w:pPr>
              <w:rPr>
                <w:rFonts w:ascii="Arial" w:hAnsi="Arial" w:cs="Arial"/>
                <w:b/>
                <w:szCs w:val="22"/>
              </w:rPr>
            </w:pPr>
            <w:r w:rsidRPr="00C906A8">
              <w:rPr>
                <w:rFonts w:ascii="Arial" w:hAnsi="Arial" w:cs="Arial"/>
                <w:b/>
                <w:szCs w:val="22"/>
              </w:rPr>
              <w:t>“Existing Offshore Agreement”</w:t>
            </w:r>
          </w:p>
          <w:p w14:paraId="69DB1F50" w14:textId="77777777" w:rsidR="004C79EC" w:rsidRPr="00C906A8" w:rsidRDefault="004C79EC" w:rsidP="004C79EC">
            <w:pPr>
              <w:rPr>
                <w:rFonts w:ascii="Arial" w:hAnsi="Arial" w:cs="Arial"/>
                <w:b/>
                <w:szCs w:val="22"/>
              </w:rPr>
            </w:pPr>
          </w:p>
        </w:tc>
        <w:tc>
          <w:tcPr>
            <w:tcW w:w="6775" w:type="dxa"/>
          </w:tcPr>
          <w:p w14:paraId="164D1CE7" w14:textId="77777777" w:rsidR="004C79EC" w:rsidRPr="00C906A8" w:rsidRDefault="004C79EC" w:rsidP="004C79E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 xml:space="preserve">Commissioning Period Effective </w:t>
            </w:r>
            <w:proofErr w:type="gramStart"/>
            <w:r w:rsidRPr="00C906A8">
              <w:rPr>
                <w:rFonts w:ascii="Arial" w:hAnsi="Arial" w:cs="Arial"/>
                <w:b/>
                <w:szCs w:val="22"/>
              </w:rPr>
              <w:t>Date</w:t>
            </w:r>
            <w:r w:rsidRPr="00C906A8">
              <w:rPr>
                <w:rFonts w:ascii="Arial" w:hAnsi="Arial" w:cs="Arial"/>
                <w:szCs w:val="22"/>
              </w:rPr>
              <w:t>;</w:t>
            </w:r>
            <w:proofErr w:type="gramEnd"/>
          </w:p>
          <w:p w14:paraId="275A7F6B" w14:textId="77777777" w:rsidR="004C79EC" w:rsidRPr="00C906A8" w:rsidRDefault="004C79EC" w:rsidP="004C79EC">
            <w:pPr>
              <w:jc w:val="both"/>
              <w:rPr>
                <w:rFonts w:ascii="Arial" w:hAnsi="Arial" w:cs="Arial"/>
                <w:szCs w:val="22"/>
              </w:rPr>
            </w:pPr>
          </w:p>
        </w:tc>
      </w:tr>
      <w:tr w:rsidR="004C79EC" w14:paraId="33BF081E" w14:textId="77777777" w:rsidTr="00C61D2E">
        <w:trPr>
          <w:gridAfter w:val="1"/>
          <w:wAfter w:w="29" w:type="dxa"/>
        </w:trPr>
        <w:tc>
          <w:tcPr>
            <w:tcW w:w="3545" w:type="dxa"/>
          </w:tcPr>
          <w:p w14:paraId="333CBD39" w14:textId="77777777" w:rsidR="004C79EC" w:rsidRDefault="004C79EC" w:rsidP="004C79E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6775" w:type="dxa"/>
          </w:tcPr>
          <w:p w14:paraId="3C340C0C"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C79EC" w14:paraId="4B35DE9D" w14:textId="77777777" w:rsidTr="00C61D2E">
        <w:trPr>
          <w:gridAfter w:val="1"/>
          <w:wAfter w:w="29" w:type="dxa"/>
        </w:trPr>
        <w:tc>
          <w:tcPr>
            <w:tcW w:w="3545" w:type="dxa"/>
          </w:tcPr>
          <w:p w14:paraId="42A745FC" w14:textId="77777777" w:rsidR="004C79EC" w:rsidRDefault="004C79EC" w:rsidP="004C79EC">
            <w:pPr>
              <w:pStyle w:val="BodyText"/>
              <w:rPr>
                <w:rFonts w:ascii="Arial" w:hAnsi="Arial" w:cs="Arial"/>
                <w:b/>
                <w:bCs/>
              </w:rPr>
            </w:pPr>
            <w:r>
              <w:rPr>
                <w:rFonts w:ascii="Arial" w:hAnsi="Arial" w:cs="Arial"/>
                <w:b/>
                <w:bCs/>
              </w:rPr>
              <w:t>"Existing Security Cover"</w:t>
            </w:r>
          </w:p>
        </w:tc>
        <w:tc>
          <w:tcPr>
            <w:tcW w:w="6775" w:type="dxa"/>
          </w:tcPr>
          <w:p w14:paraId="26349B48"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62" w:name="_BPDCD_52"/>
            <w:r w:rsidRPr="00BD656E">
              <w:rPr>
                <w:rFonts w:ascii="Arial Bold" w:hAnsi="Arial Bold" w:cs="Arial"/>
                <w:b/>
                <w:bCs/>
              </w:rPr>
              <w:t>The Company</w:t>
            </w:r>
            <w:bookmarkEnd w:id="62"/>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proofErr w:type="gramStart"/>
            <w:r>
              <w:rPr>
                <w:rFonts w:ascii="Arial" w:hAnsi="Arial" w:cs="Arial"/>
                <w:b/>
                <w:bCs/>
              </w:rPr>
              <w:t xml:space="preserve">CUSC </w:t>
            </w:r>
            <w:r>
              <w:rPr>
                <w:rFonts w:ascii="Arial" w:hAnsi="Arial" w:cs="Arial"/>
              </w:rPr>
              <w:t xml:space="preserve"> Section</w:t>
            </w:r>
            <w:proofErr w:type="gramEnd"/>
            <w:r>
              <w:rPr>
                <w:rFonts w:ascii="Arial" w:hAnsi="Arial" w:cs="Arial"/>
              </w:rPr>
              <w:t xml:space="preserve"> 3 Part III immediately prior to the </w:t>
            </w:r>
            <w:r>
              <w:rPr>
                <w:rFonts w:ascii="Arial" w:hAnsi="Arial" w:cs="Arial"/>
                <w:b/>
                <w:bCs/>
              </w:rPr>
              <w:t>Security Amendment Implementation Date</w:t>
            </w:r>
            <w:r>
              <w:rPr>
                <w:rFonts w:ascii="Arial" w:hAnsi="Arial" w:cs="Arial"/>
              </w:rPr>
              <w:t>;</w:t>
            </w:r>
          </w:p>
        </w:tc>
      </w:tr>
      <w:tr w:rsidR="004C79EC" w14:paraId="0942196B" w14:textId="77777777" w:rsidTr="00C61D2E">
        <w:trPr>
          <w:gridAfter w:val="1"/>
          <w:wAfter w:w="29" w:type="dxa"/>
        </w:trPr>
        <w:tc>
          <w:tcPr>
            <w:tcW w:w="3545" w:type="dxa"/>
          </w:tcPr>
          <w:p w14:paraId="6CAA157C" w14:textId="77777777" w:rsidR="004C79EC" w:rsidRPr="009625ED" w:rsidRDefault="004C79EC" w:rsidP="004C79EC">
            <w:pPr>
              <w:pStyle w:val="BodyText"/>
              <w:rPr>
                <w:rFonts w:ascii="Arial" w:hAnsi="Arial" w:cs="Arial"/>
                <w:b/>
                <w:bCs/>
              </w:rPr>
            </w:pPr>
            <w:r w:rsidRPr="009625ED">
              <w:rPr>
                <w:rFonts w:ascii="Arial" w:hAnsi="Arial" w:cs="Arial"/>
                <w:b/>
                <w:bCs/>
              </w:rPr>
              <w:t>“Export”</w:t>
            </w:r>
          </w:p>
          <w:p w14:paraId="540717D4" w14:textId="77777777" w:rsidR="004C79EC" w:rsidRPr="009625ED" w:rsidRDefault="004C79EC" w:rsidP="004C79E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6775" w:type="dxa"/>
          </w:tcPr>
          <w:p w14:paraId="2F29FB81" w14:textId="77777777" w:rsidR="004C79EC" w:rsidRPr="007454CC" w:rsidRDefault="004C79EC" w:rsidP="004C79E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Balancing and Settlement Code</w:t>
            </w:r>
            <w:r w:rsidRPr="007454CC">
              <w:rPr>
                <w:rFonts w:ascii="Arial" w:hAnsi="Arial" w:cs="Arial"/>
              </w:rPr>
              <w:t>;</w:t>
            </w:r>
          </w:p>
          <w:p w14:paraId="78A25562" w14:textId="77777777" w:rsidR="004C79EC" w:rsidRPr="007454CC" w:rsidRDefault="004C79EC" w:rsidP="004C79E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4C79EC" w:rsidRPr="009625ED" w:rsidRDefault="004C79EC" w:rsidP="004C79E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C72F80" w14:paraId="2D7BFD7B" w14:textId="77777777" w:rsidTr="00C61D2E">
        <w:trPr>
          <w:gridAfter w:val="1"/>
          <w:wAfter w:w="29" w:type="dxa"/>
        </w:trPr>
        <w:tc>
          <w:tcPr>
            <w:tcW w:w="3545" w:type="dxa"/>
          </w:tcPr>
          <w:p w14:paraId="746AF760" w14:textId="0FE9730E" w:rsidR="00C72F80" w:rsidRPr="009625ED" w:rsidRDefault="003C1EC9" w:rsidP="004C79EC">
            <w:pPr>
              <w:pStyle w:val="BodyText"/>
              <w:rPr>
                <w:rFonts w:ascii="Arial" w:hAnsi="Arial" w:cs="Arial"/>
                <w:b/>
                <w:bCs/>
              </w:rPr>
            </w:pPr>
            <w:r>
              <w:rPr>
                <w:rFonts w:ascii="Arial" w:hAnsi="Arial" w:cs="Arial"/>
                <w:b/>
                <w:bCs/>
              </w:rPr>
              <w:t>“</w:t>
            </w:r>
            <w:r w:rsidR="00F01F66">
              <w:rPr>
                <w:rFonts w:ascii="Arial" w:hAnsi="Arial" w:cs="Arial"/>
                <w:b/>
                <w:bCs/>
              </w:rPr>
              <w:t>Ex-Post Reconci</w:t>
            </w:r>
            <w:r>
              <w:rPr>
                <w:rFonts w:ascii="Arial" w:hAnsi="Arial" w:cs="Arial"/>
                <w:b/>
                <w:bCs/>
              </w:rPr>
              <w:t>liation”</w:t>
            </w:r>
          </w:p>
        </w:tc>
        <w:tc>
          <w:tcPr>
            <w:tcW w:w="6775" w:type="dxa"/>
          </w:tcPr>
          <w:p w14:paraId="46A11A55" w14:textId="1C797F34" w:rsidR="00C72F80" w:rsidRPr="007454CC" w:rsidRDefault="001B5AF3" w:rsidP="004C79EC">
            <w:pPr>
              <w:pStyle w:val="BodyText"/>
              <w:jc w:val="both"/>
              <w:rPr>
                <w:rFonts w:ascii="Arial" w:hAnsi="Arial" w:cs="Arial"/>
              </w:rPr>
            </w:pPr>
            <w:r>
              <w:rPr>
                <w:rFonts w:ascii="Arial" w:hAnsi="Arial" w:cs="Arial"/>
              </w:rPr>
              <w:t xml:space="preserve">The charge </w:t>
            </w:r>
            <w:r w:rsidR="00F61ABE">
              <w:rPr>
                <w:rFonts w:ascii="Arial" w:hAnsi="Arial" w:cs="Arial"/>
              </w:rPr>
              <w:t xml:space="preserve">or credit to Demand and Generator Users in respect of TNUoS charges </w:t>
            </w:r>
            <w:r w:rsidR="006862FB">
              <w:rPr>
                <w:rFonts w:ascii="Arial" w:hAnsi="Arial" w:cs="Arial"/>
              </w:rPr>
              <w:t>in the event of a breach of the Limiting Regulation.</w:t>
            </w:r>
          </w:p>
        </w:tc>
      </w:tr>
      <w:tr w:rsidR="004C79EC" w14:paraId="4BCA323C" w14:textId="77777777" w:rsidTr="00C61D2E">
        <w:trPr>
          <w:gridAfter w:val="1"/>
          <w:wAfter w:w="29" w:type="dxa"/>
        </w:trPr>
        <w:tc>
          <w:tcPr>
            <w:tcW w:w="3545" w:type="dxa"/>
          </w:tcPr>
          <w:p w14:paraId="47D5C97B" w14:textId="77777777" w:rsidR="004C79EC" w:rsidRDefault="004C79EC" w:rsidP="004C79EC">
            <w:pPr>
              <w:pStyle w:val="BodyText"/>
              <w:rPr>
                <w:rFonts w:ascii="Arial" w:hAnsi="Arial" w:cs="Arial"/>
                <w:b/>
                <w:bCs/>
              </w:rPr>
            </w:pPr>
            <w:r>
              <w:rPr>
                <w:rFonts w:ascii="Arial" w:hAnsi="Arial" w:cs="Arial"/>
                <w:b/>
                <w:bCs/>
              </w:rPr>
              <w:t>"External Interconnection"</w:t>
            </w:r>
          </w:p>
        </w:tc>
        <w:tc>
          <w:tcPr>
            <w:tcW w:w="6775" w:type="dxa"/>
          </w:tcPr>
          <w:p w14:paraId="6F9F4295" w14:textId="77777777" w:rsidR="004C79EC" w:rsidRDefault="004C79EC" w:rsidP="004C79E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1598AF3A" w14:textId="77777777" w:rsidTr="00C61D2E">
        <w:trPr>
          <w:gridAfter w:val="1"/>
          <w:wAfter w:w="29" w:type="dxa"/>
        </w:trPr>
        <w:tc>
          <w:tcPr>
            <w:tcW w:w="3545" w:type="dxa"/>
          </w:tcPr>
          <w:p w14:paraId="26F5F50D" w14:textId="77777777" w:rsidR="004C79EC" w:rsidRDefault="004C79EC" w:rsidP="004C79EC">
            <w:pPr>
              <w:pStyle w:val="BodyText"/>
              <w:rPr>
                <w:rFonts w:ascii="Arial" w:hAnsi="Arial" w:cs="Arial"/>
                <w:b/>
                <w:bCs/>
              </w:rPr>
            </w:pPr>
            <w:r>
              <w:rPr>
                <w:rFonts w:ascii="Arial" w:hAnsi="Arial" w:cs="Arial"/>
                <w:b/>
                <w:bCs/>
              </w:rPr>
              <w:t>"Externally Interconnected System Operator"</w:t>
            </w:r>
          </w:p>
        </w:tc>
        <w:tc>
          <w:tcPr>
            <w:tcW w:w="6775" w:type="dxa"/>
          </w:tcPr>
          <w:p w14:paraId="44C6B19D" w14:textId="77777777" w:rsidR="004C79EC" w:rsidRDefault="004C79EC" w:rsidP="004C79E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4C79EC" w14:paraId="26FC9B9C" w14:textId="77777777" w:rsidTr="00C61D2E">
        <w:trPr>
          <w:gridAfter w:val="1"/>
          <w:wAfter w:w="29" w:type="dxa"/>
        </w:trPr>
        <w:tc>
          <w:tcPr>
            <w:tcW w:w="3545" w:type="dxa"/>
          </w:tcPr>
          <w:p w14:paraId="432A2607" w14:textId="77777777" w:rsidR="004C79EC" w:rsidRDefault="004C79EC" w:rsidP="004C79EC">
            <w:pPr>
              <w:pStyle w:val="BodyText"/>
              <w:rPr>
                <w:rFonts w:ascii="Arial" w:hAnsi="Arial" w:cs="Arial"/>
                <w:b/>
                <w:bCs/>
              </w:rPr>
            </w:pPr>
            <w:r w:rsidRPr="00A63071">
              <w:rPr>
                <w:rFonts w:ascii="Arial" w:hAnsi="Arial" w:cs="Arial"/>
                <w:b/>
                <w:bCs/>
              </w:rPr>
              <w:t>“Fast Track Criteria”</w:t>
            </w:r>
          </w:p>
          <w:p w14:paraId="30A90559" w14:textId="77777777" w:rsidR="00CC1A3E" w:rsidRDefault="00CC1A3E" w:rsidP="004C79EC">
            <w:pPr>
              <w:pStyle w:val="BodyText"/>
              <w:rPr>
                <w:rFonts w:ascii="Arial" w:hAnsi="Arial" w:cs="Arial"/>
                <w:b/>
                <w:bCs/>
              </w:rPr>
            </w:pPr>
          </w:p>
          <w:p w14:paraId="0CFA9F3B" w14:textId="77777777" w:rsidR="00CC1A3E" w:rsidRDefault="00CC1A3E" w:rsidP="004C79EC">
            <w:pPr>
              <w:pStyle w:val="BodyText"/>
              <w:rPr>
                <w:rFonts w:ascii="Arial" w:hAnsi="Arial" w:cs="Arial"/>
                <w:b/>
                <w:bCs/>
              </w:rPr>
            </w:pPr>
          </w:p>
          <w:p w14:paraId="7FF31AEE" w14:textId="77777777" w:rsidR="00CC1A3E" w:rsidRDefault="00CC1A3E" w:rsidP="004C79EC">
            <w:pPr>
              <w:pStyle w:val="BodyText"/>
              <w:rPr>
                <w:rFonts w:ascii="Arial" w:hAnsi="Arial" w:cs="Arial"/>
                <w:b/>
                <w:bCs/>
              </w:rPr>
            </w:pPr>
          </w:p>
          <w:p w14:paraId="0B8EB298" w14:textId="77777777" w:rsidR="00CC1A3E" w:rsidRDefault="00CC1A3E" w:rsidP="004C79EC">
            <w:pPr>
              <w:pStyle w:val="BodyText"/>
              <w:rPr>
                <w:rFonts w:ascii="Arial" w:hAnsi="Arial" w:cs="Arial"/>
                <w:b/>
                <w:bCs/>
              </w:rPr>
            </w:pPr>
          </w:p>
          <w:p w14:paraId="761BEC83" w14:textId="77777777" w:rsidR="00CC1A3E" w:rsidRDefault="00CC1A3E" w:rsidP="004C79EC">
            <w:pPr>
              <w:pStyle w:val="BodyText"/>
              <w:rPr>
                <w:rFonts w:ascii="Arial" w:hAnsi="Arial" w:cs="Arial"/>
                <w:b/>
                <w:bCs/>
              </w:rPr>
            </w:pPr>
          </w:p>
          <w:p w14:paraId="3BF9FC26" w14:textId="77777777" w:rsidR="00CC1A3E" w:rsidRDefault="00CC1A3E" w:rsidP="004C79EC">
            <w:pPr>
              <w:pStyle w:val="BodyText"/>
              <w:rPr>
                <w:rFonts w:ascii="Arial" w:hAnsi="Arial" w:cs="Arial"/>
                <w:b/>
                <w:bCs/>
              </w:rPr>
            </w:pPr>
          </w:p>
          <w:p w14:paraId="596722AD" w14:textId="77777777" w:rsidR="00CC1A3E" w:rsidRDefault="00CC1A3E" w:rsidP="004C79EC">
            <w:pPr>
              <w:pStyle w:val="BodyText"/>
              <w:rPr>
                <w:rFonts w:ascii="Arial" w:hAnsi="Arial" w:cs="Arial"/>
                <w:b/>
                <w:bCs/>
              </w:rPr>
            </w:pPr>
          </w:p>
          <w:p w14:paraId="6634FA44" w14:textId="77777777" w:rsidR="00005370" w:rsidRDefault="00005370" w:rsidP="004C79EC">
            <w:pPr>
              <w:pStyle w:val="BodyText"/>
              <w:rPr>
                <w:rFonts w:ascii="Arial" w:hAnsi="Arial" w:cs="Arial"/>
                <w:b/>
                <w:bCs/>
              </w:rPr>
            </w:pPr>
          </w:p>
          <w:p w14:paraId="2A838020" w14:textId="77777777" w:rsidR="00CC1A3E" w:rsidRDefault="00CC1A3E" w:rsidP="004C79EC">
            <w:pPr>
              <w:pStyle w:val="BodyText"/>
              <w:rPr>
                <w:rFonts w:ascii="Arial" w:hAnsi="Arial" w:cs="Arial"/>
                <w:b/>
                <w:bCs/>
              </w:rPr>
            </w:pPr>
            <w:r>
              <w:rPr>
                <w:rFonts w:ascii="Arial" w:hAnsi="Arial" w:cs="Arial"/>
                <w:b/>
                <w:bCs/>
              </w:rPr>
              <w:lastRenderedPageBreak/>
              <w:t>“FDSC”</w:t>
            </w:r>
          </w:p>
          <w:p w14:paraId="76A278C1" w14:textId="77777777" w:rsidR="006417B5" w:rsidRDefault="006417B5" w:rsidP="004C79EC">
            <w:pPr>
              <w:pStyle w:val="BodyText"/>
              <w:rPr>
                <w:rFonts w:ascii="Arial" w:hAnsi="Arial" w:cs="Arial"/>
                <w:b/>
                <w:bCs/>
              </w:rPr>
            </w:pPr>
            <w:r>
              <w:rPr>
                <w:rFonts w:ascii="Arial" w:hAnsi="Arial" w:cs="Arial"/>
                <w:b/>
                <w:bCs/>
              </w:rPr>
              <w:t>“FDSC Forecast”</w:t>
            </w:r>
          </w:p>
          <w:p w14:paraId="33EB2B38" w14:textId="45EA7105" w:rsidR="00653C58" w:rsidRDefault="006557C2" w:rsidP="004C79EC">
            <w:pPr>
              <w:pStyle w:val="BodyText"/>
              <w:rPr>
                <w:rFonts w:ascii="Arial" w:hAnsi="Arial" w:cs="Arial"/>
                <w:b/>
                <w:bCs/>
              </w:rPr>
            </w:pPr>
            <w:r>
              <w:rPr>
                <w:rFonts w:ascii="Arial" w:hAnsi="Arial" w:cs="Arial"/>
                <w:b/>
                <w:bCs/>
              </w:rPr>
              <w:t>“FDSC Base Percentage”</w:t>
            </w:r>
          </w:p>
          <w:p w14:paraId="67A4BCED" w14:textId="77777777" w:rsidR="00AF6318" w:rsidRDefault="00AF6318" w:rsidP="004C79EC">
            <w:pPr>
              <w:pStyle w:val="BodyText"/>
              <w:rPr>
                <w:rFonts w:ascii="Arial" w:hAnsi="Arial" w:cs="Arial"/>
                <w:b/>
                <w:bCs/>
              </w:rPr>
            </w:pPr>
            <w:r>
              <w:rPr>
                <w:rFonts w:ascii="Arial" w:hAnsi="Arial" w:cs="Arial"/>
                <w:b/>
                <w:bCs/>
              </w:rPr>
              <w:t>“FDSC Charges”</w:t>
            </w:r>
          </w:p>
          <w:p w14:paraId="6C7B4636" w14:textId="77777777" w:rsidR="00211A6F" w:rsidRDefault="00211A6F" w:rsidP="004C79EC">
            <w:pPr>
              <w:pStyle w:val="BodyText"/>
              <w:rPr>
                <w:rFonts w:ascii="Arial" w:hAnsi="Arial" w:cs="Arial"/>
                <w:b/>
                <w:bCs/>
              </w:rPr>
            </w:pPr>
            <w:r>
              <w:rPr>
                <w:rFonts w:ascii="Arial" w:hAnsi="Arial" w:cs="Arial"/>
                <w:b/>
                <w:bCs/>
              </w:rPr>
              <w:t>“F</w:t>
            </w:r>
            <w:r w:rsidR="00FA20C5">
              <w:rPr>
                <w:rFonts w:ascii="Arial" w:hAnsi="Arial" w:cs="Arial"/>
                <w:b/>
                <w:bCs/>
              </w:rPr>
              <w:t>DSC Base Value at Risk”</w:t>
            </w:r>
          </w:p>
          <w:p w14:paraId="1D86F9B9" w14:textId="51108F51" w:rsidR="003A3C38" w:rsidRPr="00A63071" w:rsidRDefault="003A3C38" w:rsidP="004C79EC">
            <w:pPr>
              <w:pStyle w:val="BodyText"/>
              <w:rPr>
                <w:rFonts w:ascii="Arial" w:hAnsi="Arial" w:cs="Arial"/>
                <w:b/>
                <w:bCs/>
              </w:rPr>
            </w:pPr>
            <w:r>
              <w:rPr>
                <w:rFonts w:ascii="Arial" w:hAnsi="Arial" w:cs="Arial"/>
                <w:b/>
                <w:bCs/>
              </w:rPr>
              <w:t>“Final Demand Site Count or FDSC”</w:t>
            </w:r>
          </w:p>
        </w:tc>
        <w:tc>
          <w:tcPr>
            <w:tcW w:w="6775" w:type="dxa"/>
          </w:tcPr>
          <w:p w14:paraId="5E26E3C7" w14:textId="77777777" w:rsidR="004C79EC" w:rsidRPr="00A63071" w:rsidRDefault="004C79EC" w:rsidP="004C79EC">
            <w:pPr>
              <w:pStyle w:val="BodyText"/>
              <w:jc w:val="both"/>
              <w:rPr>
                <w:rFonts w:ascii="Arial" w:hAnsi="Arial" w:cs="Arial"/>
              </w:rPr>
            </w:pPr>
            <w:r w:rsidRPr="00A63071">
              <w:rPr>
                <w:rFonts w:ascii="Arial" w:hAnsi="Arial" w:cs="Arial"/>
              </w:rPr>
              <w:lastRenderedPageBreak/>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4C79EC" w:rsidRPr="00A63071" w:rsidRDefault="004C79EC" w:rsidP="004C79E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4C79EC" w:rsidRPr="00A63071" w:rsidRDefault="004C79EC" w:rsidP="004C79EC">
            <w:pPr>
              <w:pStyle w:val="BodyText"/>
              <w:jc w:val="both"/>
              <w:rPr>
                <w:rFonts w:ascii="Arial" w:hAnsi="Arial" w:cs="Arial"/>
              </w:rPr>
            </w:pPr>
            <w:r w:rsidRPr="00A63071">
              <w:rPr>
                <w:rFonts w:ascii="Arial" w:hAnsi="Arial" w:cs="Arial"/>
              </w:rPr>
              <w:t xml:space="preserve">(b) is properly a housekeeping modification required </w:t>
            </w:r>
            <w:proofErr w:type="gramStart"/>
            <w:r w:rsidRPr="00A63071">
              <w:rPr>
                <w:rFonts w:ascii="Arial" w:hAnsi="Arial" w:cs="Arial"/>
              </w:rPr>
              <w:t>as a result of</w:t>
            </w:r>
            <w:proofErr w:type="gramEnd"/>
            <w:r w:rsidRPr="00A63071">
              <w:rPr>
                <w:rFonts w:ascii="Arial" w:hAnsi="Arial" w:cs="Arial"/>
              </w:rPr>
              <w:t xml:space="preserve"> some error or factual change, including but not limited to:</w:t>
            </w:r>
          </w:p>
          <w:p w14:paraId="20D621B3" w14:textId="77777777" w:rsidR="004C79EC" w:rsidRPr="00A63071" w:rsidRDefault="004C79EC" w:rsidP="004C79EC">
            <w:pPr>
              <w:pStyle w:val="BodyText"/>
              <w:ind w:left="654"/>
              <w:jc w:val="both"/>
              <w:rPr>
                <w:rFonts w:ascii="Arial" w:hAnsi="Arial" w:cs="Arial"/>
              </w:rPr>
            </w:pPr>
            <w:r w:rsidRPr="00A63071">
              <w:rPr>
                <w:rFonts w:ascii="Arial" w:hAnsi="Arial" w:cs="Arial"/>
              </w:rPr>
              <w:t>(</w:t>
            </w:r>
            <w:proofErr w:type="spellStart"/>
            <w:r w:rsidRPr="00A63071">
              <w:rPr>
                <w:rFonts w:ascii="Arial" w:hAnsi="Arial" w:cs="Arial"/>
              </w:rPr>
              <w:t>i</w:t>
            </w:r>
            <w:proofErr w:type="spellEnd"/>
            <w:r w:rsidRPr="00A63071">
              <w:rPr>
                <w:rFonts w:ascii="Arial" w:hAnsi="Arial" w:cs="Arial"/>
              </w:rPr>
              <w:t xml:space="preserve">)  updating names or addresses listed in the </w:t>
            </w:r>
            <w:r w:rsidRPr="00A63071">
              <w:rPr>
                <w:rFonts w:ascii="Arial" w:hAnsi="Arial" w:cs="Arial"/>
                <w:b/>
              </w:rPr>
              <w:t>CUSC</w:t>
            </w:r>
            <w:r w:rsidRPr="00A63071">
              <w:rPr>
                <w:rFonts w:ascii="Arial" w:hAnsi="Arial" w:cs="Arial"/>
              </w:rPr>
              <w:t>;</w:t>
            </w:r>
          </w:p>
          <w:p w14:paraId="51D785E6" w14:textId="77777777" w:rsidR="004C79EC" w:rsidRPr="00A63071" w:rsidRDefault="004C79EC" w:rsidP="004C79EC">
            <w:pPr>
              <w:pStyle w:val="BodyText"/>
              <w:ind w:left="654"/>
              <w:jc w:val="both"/>
              <w:rPr>
                <w:rFonts w:ascii="Arial" w:hAnsi="Arial" w:cs="Arial"/>
              </w:rPr>
            </w:pPr>
            <w:r w:rsidRPr="00A63071">
              <w:rPr>
                <w:rFonts w:ascii="Arial" w:hAnsi="Arial" w:cs="Arial"/>
              </w:rPr>
              <w:t>(ii) correcting any minor typographical errors;</w:t>
            </w:r>
          </w:p>
          <w:p w14:paraId="5438B965" w14:textId="77777777" w:rsidR="004C79EC" w:rsidRPr="00A63071" w:rsidRDefault="004C79EC" w:rsidP="004C79E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4C79EC" w:rsidRDefault="004C79EC" w:rsidP="004C79EC">
            <w:pPr>
              <w:pStyle w:val="BodyText"/>
              <w:ind w:left="654"/>
              <w:jc w:val="both"/>
              <w:rPr>
                <w:rFonts w:ascii="Arial" w:hAnsi="Arial" w:cs="Arial"/>
              </w:rPr>
            </w:pPr>
            <w:r w:rsidRPr="00A63071">
              <w:rPr>
                <w:rFonts w:ascii="Arial" w:hAnsi="Arial" w:cs="Arial"/>
              </w:rPr>
              <w:t xml:space="preserve">(iv)  updating out of date references to other documents or </w:t>
            </w:r>
            <w:proofErr w:type="gramStart"/>
            <w:r w:rsidRPr="00A63071">
              <w:rPr>
                <w:rFonts w:ascii="Arial" w:hAnsi="Arial" w:cs="Arial"/>
              </w:rPr>
              <w:t>paragraphs .</w:t>
            </w:r>
            <w:proofErr w:type="gramEnd"/>
          </w:p>
          <w:p w14:paraId="5A1A44BB" w14:textId="77777777" w:rsidR="00CC1A3E" w:rsidRDefault="00933064" w:rsidP="004C79EC">
            <w:pPr>
              <w:pStyle w:val="BodyText"/>
              <w:ind w:left="654"/>
              <w:jc w:val="both"/>
              <w:rPr>
                <w:rFonts w:ascii="Arial" w:hAnsi="Arial" w:cs="Arial"/>
                <w:b/>
                <w:bCs/>
              </w:rPr>
            </w:pPr>
            <w:r>
              <w:rPr>
                <w:rFonts w:ascii="Arial" w:hAnsi="Arial" w:cs="Arial"/>
              </w:rPr>
              <w:t xml:space="preserve">Shall mean the same as </w:t>
            </w:r>
            <w:r w:rsidR="006417B5">
              <w:rPr>
                <w:rFonts w:ascii="Arial" w:hAnsi="Arial" w:cs="Arial"/>
                <w:b/>
                <w:bCs/>
              </w:rPr>
              <w:t>Final Demand Site Count</w:t>
            </w:r>
          </w:p>
          <w:p w14:paraId="4D091D15" w14:textId="77777777" w:rsidR="006417B5" w:rsidRDefault="00E27BD5" w:rsidP="004C79EC">
            <w:pPr>
              <w:pStyle w:val="BodyText"/>
              <w:ind w:left="654"/>
              <w:jc w:val="both"/>
              <w:rPr>
                <w:rFonts w:ascii="Arial" w:hAnsi="Arial" w:cs="Arial"/>
                <w:b/>
                <w:bCs/>
              </w:rPr>
            </w:pPr>
            <w:r>
              <w:rPr>
                <w:rFonts w:ascii="Arial" w:hAnsi="Arial" w:cs="Arial"/>
              </w:rPr>
              <w:lastRenderedPageBreak/>
              <w:t>The forecas</w:t>
            </w:r>
            <w:r w:rsidR="00E109BD">
              <w:rPr>
                <w:rFonts w:ascii="Arial" w:hAnsi="Arial" w:cs="Arial"/>
              </w:rPr>
              <w:t>t</w:t>
            </w:r>
            <w:r>
              <w:rPr>
                <w:rFonts w:ascii="Arial" w:hAnsi="Arial" w:cs="Arial"/>
              </w:rPr>
              <w:t xml:space="preserve">, produced by </w:t>
            </w:r>
            <w:r>
              <w:rPr>
                <w:rFonts w:ascii="Arial" w:hAnsi="Arial" w:cs="Arial"/>
                <w:b/>
                <w:bCs/>
              </w:rPr>
              <w:t>The Company</w:t>
            </w:r>
            <w:r w:rsidR="00E109BD">
              <w:rPr>
                <w:rFonts w:ascii="Arial" w:hAnsi="Arial" w:cs="Arial"/>
              </w:rPr>
              <w:t xml:space="preserve">, of the </w:t>
            </w:r>
            <w:r w:rsidR="00E109BD">
              <w:rPr>
                <w:rFonts w:ascii="Arial" w:hAnsi="Arial" w:cs="Arial"/>
                <w:b/>
                <w:bCs/>
              </w:rPr>
              <w:t>FDSC.</w:t>
            </w:r>
          </w:p>
          <w:p w14:paraId="7851677E" w14:textId="4DA5C8EE" w:rsidR="006557C2" w:rsidRDefault="00B32332" w:rsidP="00912874">
            <w:pPr>
              <w:pStyle w:val="BodyText"/>
              <w:spacing w:after="0"/>
              <w:ind w:left="652"/>
              <w:jc w:val="both"/>
              <w:rPr>
                <w:rFonts w:ascii="Arial" w:hAnsi="Arial" w:cs="Arial"/>
              </w:rPr>
            </w:pPr>
            <w:r>
              <w:rPr>
                <w:rFonts w:ascii="Arial" w:hAnsi="Arial" w:cs="Arial"/>
              </w:rPr>
              <w:t>t</w:t>
            </w:r>
            <w:r w:rsidR="00BC3548">
              <w:rPr>
                <w:rFonts w:ascii="Arial" w:hAnsi="Arial" w:cs="Arial"/>
              </w:rPr>
              <w:t xml:space="preserve">he % value for the relevant </w:t>
            </w:r>
            <w:r w:rsidR="00BC3548">
              <w:rPr>
                <w:rFonts w:ascii="Arial" w:hAnsi="Arial" w:cs="Arial"/>
                <w:b/>
                <w:bCs/>
              </w:rPr>
              <w:t>Security Perio</w:t>
            </w:r>
            <w:r w:rsidR="00A333E3">
              <w:rPr>
                <w:rFonts w:ascii="Arial" w:hAnsi="Arial" w:cs="Arial"/>
                <w:b/>
                <w:bCs/>
              </w:rPr>
              <w:t>d</w:t>
            </w:r>
            <w:r w:rsidR="00A333E3">
              <w:rPr>
                <w:rFonts w:ascii="Arial" w:hAnsi="Arial" w:cs="Arial"/>
              </w:rPr>
              <w:t xml:space="preserve"> as specified in the table in paragraph 2A of Section 3, Appendix 2</w:t>
            </w:r>
          </w:p>
          <w:p w14:paraId="2E97898F" w14:textId="77777777" w:rsidR="00735470" w:rsidRDefault="00735470" w:rsidP="00912874">
            <w:pPr>
              <w:pStyle w:val="BodyText"/>
              <w:spacing w:after="0"/>
              <w:ind w:left="652"/>
              <w:jc w:val="both"/>
              <w:rPr>
                <w:rFonts w:ascii="Arial" w:hAnsi="Arial" w:cs="Arial"/>
              </w:rPr>
            </w:pPr>
          </w:p>
          <w:p w14:paraId="736DE4C0" w14:textId="517EDCE1" w:rsidR="00736209" w:rsidRDefault="00EA4DFC" w:rsidP="00912874">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282781" w:rsidRPr="00282781" w:rsidRDefault="00282781" w:rsidP="00912874">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B32332" w:rsidRDefault="00B32332" w:rsidP="00912874">
            <w:pPr>
              <w:pStyle w:val="BodyText"/>
              <w:spacing w:after="0"/>
              <w:ind w:left="652"/>
              <w:jc w:val="both"/>
              <w:rPr>
                <w:rFonts w:ascii="Arial" w:hAnsi="Arial" w:cs="Arial"/>
              </w:rPr>
            </w:pPr>
          </w:p>
          <w:p w14:paraId="1F2D46AA" w14:textId="43A9F863" w:rsidR="003A3C38" w:rsidRPr="00E41ADC" w:rsidRDefault="00FC26A1" w:rsidP="00E41AD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4C79EC" w14:paraId="4554B4C9" w14:textId="77777777" w:rsidTr="00C61D2E">
        <w:trPr>
          <w:gridAfter w:val="1"/>
          <w:wAfter w:w="29" w:type="dxa"/>
        </w:trPr>
        <w:tc>
          <w:tcPr>
            <w:tcW w:w="3545" w:type="dxa"/>
          </w:tcPr>
          <w:p w14:paraId="43EA7DD2" w14:textId="13EDFDFB" w:rsidR="004C79EC" w:rsidRDefault="004C79EC" w:rsidP="004C79EC">
            <w:pPr>
              <w:pStyle w:val="BodyText"/>
              <w:rPr>
                <w:rFonts w:ascii="Arial" w:hAnsi="Arial" w:cs="Arial"/>
                <w:b/>
                <w:bCs/>
              </w:rPr>
            </w:pPr>
            <w:r>
              <w:rPr>
                <w:rFonts w:ascii="Arial" w:hAnsi="Arial" w:cs="Arial"/>
                <w:b/>
                <w:bCs/>
              </w:rPr>
              <w:t>"Final Adjustments Statement</w:t>
            </w:r>
            <w:r w:rsidR="006417B5">
              <w:rPr>
                <w:rFonts w:ascii="Arial" w:hAnsi="Arial" w:cs="Arial"/>
                <w:b/>
                <w:bCs/>
              </w:rPr>
              <w:t>”</w:t>
            </w:r>
          </w:p>
        </w:tc>
        <w:tc>
          <w:tcPr>
            <w:tcW w:w="6775" w:type="dxa"/>
          </w:tcPr>
          <w:p w14:paraId="15E9CC70" w14:textId="1AA533A0" w:rsidR="004C79EC" w:rsidRDefault="00E41ADC" w:rsidP="00E41ADC">
            <w:pPr>
              <w:pStyle w:val="BodyText"/>
              <w:ind w:left="633"/>
              <w:jc w:val="both"/>
              <w:rPr>
                <w:rFonts w:ascii="Arial" w:hAnsi="Arial" w:cs="Arial"/>
              </w:rPr>
            </w:pPr>
            <w:r>
              <w:rPr>
                <w:rFonts w:ascii="Arial" w:hAnsi="Arial" w:cs="Arial"/>
              </w:rPr>
              <w:t>as defined in paragraph 3.12.7(a);</w:t>
            </w:r>
          </w:p>
        </w:tc>
      </w:tr>
      <w:tr w:rsidR="000D40DF" w14:paraId="1632B1E1" w14:textId="77777777" w:rsidTr="00C61D2E">
        <w:trPr>
          <w:gridAfter w:val="1"/>
          <w:wAfter w:w="29" w:type="dxa"/>
        </w:trPr>
        <w:tc>
          <w:tcPr>
            <w:tcW w:w="3545" w:type="dxa"/>
          </w:tcPr>
          <w:p w14:paraId="5DA86387" w14:textId="77777777" w:rsidR="000D40DF" w:rsidRPr="000D40DF" w:rsidRDefault="000D40DF" w:rsidP="000D40DF">
            <w:pPr>
              <w:pStyle w:val="BodyText"/>
              <w:rPr>
                <w:rFonts w:ascii="Arial" w:hAnsi="Arial" w:cs="Arial"/>
                <w:b/>
                <w:bCs/>
              </w:rPr>
            </w:pPr>
            <w:r w:rsidRPr="000D40DF">
              <w:rPr>
                <w:rFonts w:ascii="Arial" w:hAnsi="Arial" w:cs="Arial"/>
                <w:b/>
                <w:bCs/>
                <w:color w:val="000000"/>
                <w:lang w:eastAsia="en-GB"/>
              </w:rPr>
              <w:t>“Final Demand”</w:t>
            </w:r>
          </w:p>
        </w:tc>
        <w:tc>
          <w:tcPr>
            <w:tcW w:w="6775" w:type="dxa"/>
            <w:vAlign w:val="center"/>
          </w:tcPr>
          <w:p w14:paraId="1FFF0A16" w14:textId="77777777" w:rsidR="000D40DF" w:rsidRPr="000D40DF" w:rsidRDefault="000D40DF" w:rsidP="00C82406">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0D40DF" w14:paraId="5B80BF59" w14:textId="77777777" w:rsidTr="00C61D2E">
        <w:trPr>
          <w:gridAfter w:val="1"/>
          <w:wAfter w:w="29" w:type="dxa"/>
        </w:trPr>
        <w:tc>
          <w:tcPr>
            <w:tcW w:w="3545" w:type="dxa"/>
          </w:tcPr>
          <w:p w14:paraId="31DECDF2" w14:textId="77777777" w:rsidR="000D40DF" w:rsidRDefault="000D40DF" w:rsidP="000D40DF">
            <w:pPr>
              <w:pStyle w:val="BodyText"/>
              <w:rPr>
                <w:rFonts w:ascii="Arial" w:hAnsi="Arial" w:cs="Arial"/>
                <w:b/>
                <w:bCs/>
              </w:rPr>
            </w:pPr>
            <w:r>
              <w:rPr>
                <w:rFonts w:ascii="Arial" w:hAnsi="Arial" w:cs="Arial"/>
                <w:b/>
                <w:bCs/>
              </w:rPr>
              <w:t>"Final Demand Reconciliation Statement"</w:t>
            </w:r>
          </w:p>
        </w:tc>
        <w:tc>
          <w:tcPr>
            <w:tcW w:w="6775" w:type="dxa"/>
          </w:tcPr>
          <w:p w14:paraId="4B8F8226" w14:textId="456F1FF8" w:rsidR="000D40DF" w:rsidRDefault="000D40DF" w:rsidP="000D40DF">
            <w:pPr>
              <w:pStyle w:val="BodyText"/>
              <w:jc w:val="both"/>
              <w:rPr>
                <w:rFonts w:ascii="Arial" w:hAnsi="Arial" w:cs="Arial"/>
              </w:rPr>
            </w:pPr>
          </w:p>
        </w:tc>
      </w:tr>
      <w:tr w:rsidR="000D40DF" w14:paraId="4E31CD41" w14:textId="77777777" w:rsidTr="00C61D2E">
        <w:trPr>
          <w:gridAfter w:val="1"/>
          <w:wAfter w:w="29" w:type="dxa"/>
        </w:trPr>
        <w:tc>
          <w:tcPr>
            <w:tcW w:w="3545" w:type="dxa"/>
          </w:tcPr>
          <w:p w14:paraId="7539A779" w14:textId="77777777" w:rsidR="000D40DF" w:rsidRPr="00D025A5" w:rsidRDefault="000D40DF" w:rsidP="000D40DF">
            <w:pPr>
              <w:pStyle w:val="BodyText"/>
              <w:rPr>
                <w:rFonts w:ascii="Arial" w:hAnsi="Arial" w:cs="Arial"/>
                <w:b/>
                <w:bCs/>
              </w:rPr>
            </w:pPr>
            <w:r w:rsidRPr="00D025A5">
              <w:rPr>
                <w:rFonts w:ascii="Arial" w:hAnsi="Arial" w:cs="Arial"/>
                <w:b/>
                <w:bCs/>
                <w:color w:val="000000"/>
                <w:lang w:eastAsia="en-GB"/>
              </w:rPr>
              <w:t>“Final Demand Site”</w:t>
            </w:r>
          </w:p>
        </w:tc>
        <w:tc>
          <w:tcPr>
            <w:tcW w:w="6775" w:type="dxa"/>
          </w:tcPr>
          <w:p w14:paraId="3FDACD9C" w14:textId="77777777" w:rsidR="00D025A5" w:rsidRPr="00D025A5" w:rsidRDefault="00D025A5" w:rsidP="00D025A5">
            <w:pPr>
              <w:spacing w:line="235" w:lineRule="atLeast"/>
              <w:rPr>
                <w:rFonts w:ascii="Arial" w:hAnsi="Arial" w:cs="Arial"/>
                <w:color w:val="000000"/>
                <w:lang w:eastAsia="en-GB"/>
              </w:rPr>
            </w:pPr>
            <w:r w:rsidRPr="00D025A5">
              <w:rPr>
                <w:rFonts w:ascii="Arial" w:hAnsi="Arial" w:cs="Arial"/>
                <w:color w:val="000000"/>
                <w:lang w:eastAsia="en-GB"/>
              </w:rPr>
              <w:t>Shall mean;</w:t>
            </w:r>
          </w:p>
          <w:p w14:paraId="480EAEDD" w14:textId="77777777" w:rsidR="00D025A5" w:rsidRPr="00D025A5" w:rsidRDefault="00D025A5" w:rsidP="00D025A5">
            <w:pPr>
              <w:spacing w:line="235" w:lineRule="atLeast"/>
              <w:rPr>
                <w:rFonts w:ascii="Arial" w:hAnsi="Arial" w:cs="Arial"/>
                <w:color w:val="000000"/>
                <w:lang w:eastAsia="en-GB"/>
              </w:rPr>
            </w:pPr>
          </w:p>
          <w:p w14:paraId="76574247" w14:textId="06FC9D0F" w:rsidR="00D025A5" w:rsidRPr="00D025A5" w:rsidRDefault="00CF4FF0" w:rsidP="00304DC6">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00D025A5" w:rsidRPr="00D025A5">
              <w:rPr>
                <w:rFonts w:ascii="Arial" w:eastAsia="Times New Roman" w:hAnsi="Arial" w:cs="Arial"/>
                <w:b/>
                <w:color w:val="000000"/>
                <w:lang w:eastAsia="en-GB"/>
              </w:rPr>
              <w:t>Users</w:t>
            </w:r>
            <w:r w:rsidR="00D025A5" w:rsidRPr="00D025A5">
              <w:rPr>
                <w:rFonts w:ascii="Arial" w:eastAsia="Times New Roman" w:hAnsi="Arial" w:cs="Arial"/>
                <w:color w:val="000000"/>
                <w:lang w:eastAsia="en-GB"/>
              </w:rPr>
              <w:t xml:space="preserve"> with a </w:t>
            </w:r>
            <w:r w:rsidR="00D025A5" w:rsidRPr="00D025A5">
              <w:rPr>
                <w:rFonts w:ascii="Arial" w:eastAsia="Times New Roman" w:hAnsi="Arial" w:cs="Arial"/>
                <w:b/>
                <w:color w:val="000000"/>
                <w:lang w:eastAsia="en-GB"/>
              </w:rPr>
              <w:t>Bilateral Connection Agreement</w:t>
            </w:r>
            <w:r w:rsidR="00D025A5" w:rsidRPr="00D025A5">
              <w:rPr>
                <w:rFonts w:ascii="Arial" w:eastAsia="Times New Roman" w:hAnsi="Arial" w:cs="Arial"/>
                <w:color w:val="000000"/>
                <w:lang w:eastAsia="en-GB"/>
              </w:rPr>
              <w:t xml:space="preserve">, a </w:t>
            </w:r>
            <w:r w:rsidR="00D025A5" w:rsidRPr="00D025A5">
              <w:rPr>
                <w:rFonts w:ascii="Arial" w:eastAsia="Times New Roman" w:hAnsi="Arial" w:cs="Arial"/>
                <w:b/>
                <w:bCs/>
                <w:color w:val="000000"/>
                <w:lang w:eastAsia="en-GB"/>
              </w:rPr>
              <w:t>Single Site</w:t>
            </w:r>
            <w:r w:rsidR="00D025A5" w:rsidRPr="00D025A5">
              <w:rPr>
                <w:rFonts w:ascii="Arial" w:eastAsia="Times New Roman" w:hAnsi="Arial" w:cs="Arial"/>
                <w:color w:val="000000"/>
                <w:lang w:eastAsia="en-GB"/>
              </w:rPr>
              <w:t xml:space="preserve"> which has associated </w:t>
            </w:r>
            <w:r w:rsidR="00D025A5" w:rsidRPr="00D025A5">
              <w:rPr>
                <w:rFonts w:ascii="Arial" w:eastAsia="Times New Roman" w:hAnsi="Arial" w:cs="Arial"/>
                <w:b/>
                <w:bCs/>
                <w:color w:val="000000"/>
                <w:lang w:eastAsia="en-GB"/>
              </w:rPr>
              <w:t>Final Demand</w:t>
            </w:r>
            <w:r w:rsidR="00D025A5" w:rsidRPr="00D025A5">
              <w:rPr>
                <w:rFonts w:ascii="Arial" w:eastAsia="Times New Roman" w:hAnsi="Arial" w:cs="Arial"/>
                <w:bCs/>
                <w:color w:val="000000"/>
                <w:lang w:eastAsia="en-GB"/>
              </w:rPr>
              <w:t xml:space="preserve">, except </w:t>
            </w:r>
            <w:r w:rsidR="00D025A5" w:rsidRPr="00D025A5">
              <w:rPr>
                <w:rFonts w:ascii="Arial" w:eastAsia="Times New Roman" w:hAnsi="Arial" w:cs="Arial"/>
                <w:b/>
                <w:bCs/>
                <w:color w:val="000000"/>
                <w:lang w:eastAsia="en-GB"/>
              </w:rPr>
              <w:t>Single Sites</w:t>
            </w:r>
            <w:r w:rsidR="00D025A5" w:rsidRPr="00D025A5">
              <w:rPr>
                <w:rFonts w:ascii="Arial" w:eastAsia="Times New Roman" w:hAnsi="Arial" w:cs="Arial"/>
                <w:bCs/>
                <w:color w:val="000000"/>
                <w:lang w:eastAsia="en-GB"/>
              </w:rPr>
              <w:t xml:space="preserve"> which are for;</w:t>
            </w:r>
          </w:p>
          <w:p w14:paraId="0C969083"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D025A5" w:rsidRPr="00D025A5" w:rsidRDefault="00D025A5" w:rsidP="00B06914">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proofErr w:type="gramStart"/>
            <w:r w:rsidRPr="00D025A5">
              <w:rPr>
                <w:rFonts w:ascii="Arial" w:eastAsia="Times New Roman" w:hAnsi="Arial" w:cs="Arial"/>
                <w:b/>
                <w:bCs/>
                <w:color w:val="000000"/>
                <w:lang w:eastAsia="en-GB"/>
              </w:rPr>
              <w:t>Declaration</w:t>
            </w:r>
            <w:proofErr w:type="gramEnd"/>
          </w:p>
          <w:p w14:paraId="0271C6AB" w14:textId="77777777" w:rsidR="00D025A5" w:rsidRPr="00D025A5" w:rsidRDefault="00D025A5" w:rsidP="00D025A5">
            <w:pPr>
              <w:pStyle w:val="ListParagraph"/>
              <w:spacing w:after="0" w:line="235" w:lineRule="atLeast"/>
              <w:ind w:left="739"/>
              <w:rPr>
                <w:rFonts w:ascii="Arial" w:eastAsia="Times New Roman" w:hAnsi="Arial" w:cs="Arial"/>
                <w:color w:val="000000"/>
                <w:lang w:eastAsia="en-GB"/>
              </w:rPr>
            </w:pPr>
          </w:p>
          <w:p w14:paraId="61DF4A49" w14:textId="77777777" w:rsidR="000D40DF" w:rsidRPr="00D025A5" w:rsidRDefault="00D025A5" w:rsidP="00B06914">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0D40DF" w14:paraId="71EFFED8" w14:textId="77777777" w:rsidTr="00C61D2E">
        <w:trPr>
          <w:gridAfter w:val="1"/>
          <w:wAfter w:w="29" w:type="dxa"/>
        </w:trPr>
        <w:tc>
          <w:tcPr>
            <w:tcW w:w="3545" w:type="dxa"/>
          </w:tcPr>
          <w:p w14:paraId="679C1552" w14:textId="77777777" w:rsidR="000D40DF" w:rsidRDefault="000D40DF" w:rsidP="000D40DF">
            <w:pPr>
              <w:pStyle w:val="BodyText"/>
              <w:rPr>
                <w:rFonts w:ascii="Arial" w:hAnsi="Arial" w:cs="Arial"/>
                <w:b/>
                <w:bCs/>
              </w:rPr>
            </w:pPr>
            <w:r>
              <w:rPr>
                <w:rFonts w:ascii="Arial" w:hAnsi="Arial" w:cs="Arial"/>
                <w:b/>
                <w:bCs/>
              </w:rPr>
              <w:t>"Final Monthly Statement"</w:t>
            </w:r>
          </w:p>
        </w:tc>
        <w:tc>
          <w:tcPr>
            <w:tcW w:w="6775" w:type="dxa"/>
          </w:tcPr>
          <w:p w14:paraId="69EADB67" w14:textId="77777777" w:rsidR="000D40DF" w:rsidRDefault="000D40DF" w:rsidP="000D40DF">
            <w:pPr>
              <w:pStyle w:val="BodyText"/>
              <w:jc w:val="both"/>
              <w:rPr>
                <w:rFonts w:ascii="Arial" w:hAnsi="Arial" w:cs="Arial"/>
              </w:rPr>
            </w:pPr>
            <w:r>
              <w:rPr>
                <w:rFonts w:ascii="Arial" w:hAnsi="Arial" w:cs="Arial"/>
              </w:rPr>
              <w:t>as defined in Paragraph 4.3.2.6;</w:t>
            </w:r>
          </w:p>
        </w:tc>
      </w:tr>
      <w:tr w:rsidR="000D40DF" w14:paraId="69BE3D2F" w14:textId="77777777" w:rsidTr="00C61D2E">
        <w:trPr>
          <w:gridAfter w:val="1"/>
          <w:wAfter w:w="29" w:type="dxa"/>
        </w:trPr>
        <w:tc>
          <w:tcPr>
            <w:tcW w:w="3545" w:type="dxa"/>
          </w:tcPr>
          <w:p w14:paraId="1F108B0C" w14:textId="77777777" w:rsidR="000D40DF" w:rsidRDefault="000D40DF" w:rsidP="000D40DF">
            <w:pPr>
              <w:pStyle w:val="BodyText"/>
              <w:rPr>
                <w:rFonts w:ascii="Arial" w:hAnsi="Arial" w:cs="Arial"/>
                <w:b/>
                <w:bCs/>
              </w:rPr>
            </w:pPr>
            <w:r>
              <w:rPr>
                <w:rFonts w:ascii="Arial" w:hAnsi="Arial" w:cs="Arial"/>
                <w:b/>
                <w:bCs/>
              </w:rPr>
              <w:t>"Final Physical Notification Data"</w:t>
            </w:r>
          </w:p>
        </w:tc>
        <w:tc>
          <w:tcPr>
            <w:tcW w:w="6775" w:type="dxa"/>
          </w:tcPr>
          <w:p w14:paraId="58B31876"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D40DF" w14:paraId="3F9E2D9B" w14:textId="77777777" w:rsidTr="00C61D2E">
        <w:trPr>
          <w:gridAfter w:val="1"/>
          <w:wAfter w:w="29" w:type="dxa"/>
        </w:trPr>
        <w:tc>
          <w:tcPr>
            <w:tcW w:w="3545" w:type="dxa"/>
          </w:tcPr>
          <w:p w14:paraId="423E1781" w14:textId="77777777" w:rsidR="000D40DF" w:rsidRDefault="000D40DF" w:rsidP="000D40DF">
            <w:pPr>
              <w:pStyle w:val="BodyText"/>
              <w:rPr>
                <w:rFonts w:ascii="Arial" w:hAnsi="Arial" w:cs="Arial"/>
                <w:b/>
                <w:bCs/>
              </w:rPr>
            </w:pPr>
            <w:r>
              <w:rPr>
                <w:rFonts w:ascii="Arial" w:hAnsi="Arial" w:cs="Arial"/>
                <w:b/>
                <w:bCs/>
              </w:rPr>
              <w:t>"Final Reconciliation Settlement Run"</w:t>
            </w:r>
          </w:p>
        </w:tc>
        <w:tc>
          <w:tcPr>
            <w:tcW w:w="6775" w:type="dxa"/>
          </w:tcPr>
          <w:p w14:paraId="63188B20" w14:textId="77777777" w:rsidR="000D40DF" w:rsidRDefault="000D40DF" w:rsidP="000D40DF">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0D40DF" w14:paraId="553422A9" w14:textId="77777777" w:rsidTr="00C61D2E">
        <w:trPr>
          <w:gridAfter w:val="1"/>
          <w:wAfter w:w="29" w:type="dxa"/>
        </w:trPr>
        <w:tc>
          <w:tcPr>
            <w:tcW w:w="3545" w:type="dxa"/>
          </w:tcPr>
          <w:p w14:paraId="32486B20" w14:textId="77777777" w:rsidR="000D40DF" w:rsidRDefault="000D40DF" w:rsidP="000D40DF">
            <w:pPr>
              <w:pStyle w:val="BodyText"/>
              <w:rPr>
                <w:rFonts w:ascii="Arial" w:hAnsi="Arial" w:cs="Arial"/>
                <w:b/>
                <w:bCs/>
              </w:rPr>
            </w:pPr>
            <w:r>
              <w:rPr>
                <w:rFonts w:ascii="Arial" w:hAnsi="Arial" w:cs="Arial"/>
                <w:b/>
                <w:bCs/>
              </w:rPr>
              <w:t>"Final Reconciliation Volume Allocation Run"</w:t>
            </w:r>
          </w:p>
        </w:tc>
        <w:tc>
          <w:tcPr>
            <w:tcW w:w="6775" w:type="dxa"/>
          </w:tcPr>
          <w:p w14:paraId="1F427FF8" w14:textId="77777777" w:rsidR="000D40DF" w:rsidRDefault="000D40DF" w:rsidP="000D40DF">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0D40DF" w14:paraId="4D9BDAB6" w14:textId="77777777" w:rsidTr="00C61D2E">
        <w:trPr>
          <w:gridAfter w:val="1"/>
          <w:wAfter w:w="29" w:type="dxa"/>
        </w:trPr>
        <w:tc>
          <w:tcPr>
            <w:tcW w:w="3545" w:type="dxa"/>
          </w:tcPr>
          <w:p w14:paraId="4C2297DE" w14:textId="77777777" w:rsidR="000D40DF" w:rsidRDefault="000D40DF" w:rsidP="000D40DF">
            <w:pPr>
              <w:pStyle w:val="BodyText"/>
              <w:rPr>
                <w:rFonts w:ascii="Arial" w:hAnsi="Arial" w:cs="Arial"/>
                <w:b/>
                <w:bCs/>
              </w:rPr>
            </w:pPr>
            <w:r>
              <w:rPr>
                <w:rFonts w:ascii="Arial" w:hAnsi="Arial" w:cs="Arial"/>
                <w:b/>
                <w:bCs/>
              </w:rPr>
              <w:lastRenderedPageBreak/>
              <w:t>"Final Statement"</w:t>
            </w:r>
          </w:p>
        </w:tc>
        <w:tc>
          <w:tcPr>
            <w:tcW w:w="6775" w:type="dxa"/>
          </w:tcPr>
          <w:p w14:paraId="6628FDC2" w14:textId="77777777" w:rsidR="000D40DF" w:rsidRDefault="000D40DF" w:rsidP="000D40DF">
            <w:pPr>
              <w:pStyle w:val="BodyText"/>
              <w:jc w:val="both"/>
              <w:rPr>
                <w:rFonts w:ascii="Arial" w:hAnsi="Arial" w:cs="Arial"/>
              </w:rPr>
            </w:pPr>
            <w:r>
              <w:rPr>
                <w:rFonts w:ascii="Arial" w:hAnsi="Arial" w:cs="Arial"/>
              </w:rPr>
              <w:t xml:space="preserve">as defined in Paragraph 4.3.2.6(a); </w:t>
            </w:r>
          </w:p>
        </w:tc>
      </w:tr>
      <w:tr w:rsidR="000D40DF" w14:paraId="24193CDC" w14:textId="77777777" w:rsidTr="00C61D2E">
        <w:trPr>
          <w:gridAfter w:val="1"/>
          <w:wAfter w:w="29" w:type="dxa"/>
        </w:trPr>
        <w:tc>
          <w:tcPr>
            <w:tcW w:w="3545" w:type="dxa"/>
          </w:tcPr>
          <w:p w14:paraId="6F224CC9" w14:textId="77777777" w:rsidR="000D40DF" w:rsidRDefault="000D40DF" w:rsidP="000D40DF">
            <w:pPr>
              <w:pStyle w:val="BodyText"/>
              <w:rPr>
                <w:rFonts w:ascii="Arial" w:hAnsi="Arial" w:cs="Arial"/>
                <w:b/>
                <w:bCs/>
              </w:rPr>
            </w:pPr>
            <w:r>
              <w:rPr>
                <w:rFonts w:ascii="Arial" w:hAnsi="Arial" w:cs="Arial"/>
                <w:b/>
                <w:bCs/>
              </w:rPr>
              <w:t>"Final Sums"</w:t>
            </w:r>
          </w:p>
        </w:tc>
        <w:tc>
          <w:tcPr>
            <w:tcW w:w="6775" w:type="dxa"/>
          </w:tcPr>
          <w:p w14:paraId="11E89E9A" w14:textId="77777777" w:rsidR="000D40DF" w:rsidRDefault="000D40DF" w:rsidP="000D40DF">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D40DF" w14:paraId="5D94088E" w14:textId="77777777" w:rsidTr="00C61D2E">
        <w:trPr>
          <w:gridAfter w:val="1"/>
          <w:wAfter w:w="29" w:type="dxa"/>
        </w:trPr>
        <w:tc>
          <w:tcPr>
            <w:tcW w:w="3545" w:type="dxa"/>
          </w:tcPr>
          <w:p w14:paraId="77407F43" w14:textId="77777777" w:rsidR="000D40DF" w:rsidRDefault="000D40DF" w:rsidP="000D40DF">
            <w:pPr>
              <w:pStyle w:val="BodyText"/>
              <w:rPr>
                <w:rFonts w:ascii="Arial" w:hAnsi="Arial" w:cs="Arial"/>
                <w:b/>
                <w:bCs/>
              </w:rPr>
            </w:pPr>
            <w:r>
              <w:rPr>
                <w:rFonts w:ascii="Arial" w:hAnsi="Arial" w:cs="Arial"/>
                <w:b/>
                <w:bCs/>
              </w:rPr>
              <w:t>"Financial Year"</w:t>
            </w:r>
          </w:p>
        </w:tc>
        <w:tc>
          <w:tcPr>
            <w:tcW w:w="6775" w:type="dxa"/>
          </w:tcPr>
          <w:p w14:paraId="005F2827" w14:textId="77777777" w:rsidR="000D40DF" w:rsidRDefault="000D40DF" w:rsidP="000D40DF">
            <w:pPr>
              <w:pStyle w:val="BodyText"/>
              <w:jc w:val="both"/>
              <w:rPr>
                <w:rFonts w:ascii="Arial" w:hAnsi="Arial" w:cs="Arial"/>
                <w:b/>
                <w:i/>
              </w:rPr>
            </w:pPr>
            <w:r>
              <w:rPr>
                <w:rFonts w:ascii="Arial" w:hAnsi="Arial" w:cs="Arial"/>
              </w:rPr>
              <w:t>the period of 12 months ending on 31st March in each calendar year;</w:t>
            </w:r>
          </w:p>
        </w:tc>
      </w:tr>
      <w:tr w:rsidR="000D40DF" w14:paraId="60730EFB" w14:textId="77777777" w:rsidTr="00C61D2E">
        <w:trPr>
          <w:gridAfter w:val="1"/>
          <w:wAfter w:w="29" w:type="dxa"/>
        </w:trPr>
        <w:tc>
          <w:tcPr>
            <w:tcW w:w="3545" w:type="dxa"/>
          </w:tcPr>
          <w:p w14:paraId="131905C2" w14:textId="77777777" w:rsidR="000D40DF" w:rsidRDefault="000D40DF" w:rsidP="000D40DF">
            <w:pPr>
              <w:pStyle w:val="BodyText"/>
              <w:rPr>
                <w:rFonts w:ascii="Arial" w:hAnsi="Arial" w:cs="Arial"/>
                <w:b/>
                <w:bCs/>
              </w:rPr>
            </w:pPr>
            <w:r>
              <w:rPr>
                <w:rFonts w:ascii="Arial" w:hAnsi="Arial" w:cs="Arial"/>
                <w:b/>
                <w:bCs/>
              </w:rPr>
              <w:t>"First Offer"</w:t>
            </w:r>
          </w:p>
        </w:tc>
        <w:tc>
          <w:tcPr>
            <w:tcW w:w="6775" w:type="dxa"/>
          </w:tcPr>
          <w:p w14:paraId="41FEA0FE" w14:textId="77777777" w:rsidR="000D40DF" w:rsidRDefault="000D40DF" w:rsidP="000D40DF">
            <w:pPr>
              <w:pStyle w:val="BodyText"/>
              <w:rPr>
                <w:rFonts w:ascii="Arial" w:hAnsi="Arial" w:cs="Arial"/>
              </w:rPr>
            </w:pPr>
            <w:r>
              <w:rPr>
                <w:rFonts w:ascii="Arial" w:hAnsi="Arial" w:cs="Arial"/>
              </w:rPr>
              <w:t xml:space="preserve">as defined in Paragraph 6.10.4; </w:t>
            </w:r>
          </w:p>
        </w:tc>
      </w:tr>
      <w:tr w:rsidR="000D40DF" w14:paraId="6047EA5B" w14:textId="77777777" w:rsidTr="00C61D2E">
        <w:trPr>
          <w:gridAfter w:val="1"/>
          <w:wAfter w:w="29" w:type="dxa"/>
        </w:trPr>
        <w:tc>
          <w:tcPr>
            <w:tcW w:w="3545" w:type="dxa"/>
          </w:tcPr>
          <w:p w14:paraId="3912A3CD" w14:textId="77777777" w:rsidR="000D40DF" w:rsidRDefault="000D40DF" w:rsidP="000D40DF">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6775" w:type="dxa"/>
          </w:tcPr>
          <w:p w14:paraId="1B22C98A" w14:textId="77777777" w:rsidR="000D40DF" w:rsidRDefault="000D40DF" w:rsidP="000D40DF">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31 March or 30 September, whichever is the first to occur;</w:t>
            </w:r>
          </w:p>
          <w:p w14:paraId="209A7359" w14:textId="77777777" w:rsidR="000D40DF" w:rsidRPr="00A517B1" w:rsidRDefault="000D40DF" w:rsidP="000D40DF">
            <w:pPr>
              <w:jc w:val="both"/>
              <w:rPr>
                <w:rFonts w:ascii="Arial" w:hAnsi="Arial" w:cs="Arial"/>
                <w:szCs w:val="22"/>
              </w:rPr>
            </w:pPr>
          </w:p>
        </w:tc>
      </w:tr>
      <w:tr w:rsidR="000D40DF" w14:paraId="05F9DCCA" w14:textId="77777777" w:rsidTr="00C61D2E">
        <w:trPr>
          <w:gridAfter w:val="1"/>
          <w:wAfter w:w="29" w:type="dxa"/>
        </w:trPr>
        <w:tc>
          <w:tcPr>
            <w:tcW w:w="3545" w:type="dxa"/>
          </w:tcPr>
          <w:p w14:paraId="41F69AC5" w14:textId="77777777" w:rsidR="000D40DF" w:rsidRDefault="000D40DF" w:rsidP="000D40DF">
            <w:pPr>
              <w:pStyle w:val="BodyText"/>
              <w:rPr>
                <w:rFonts w:ascii="Arial" w:hAnsi="Arial" w:cs="Arial"/>
                <w:b/>
                <w:bCs/>
              </w:rPr>
            </w:pPr>
            <w:r>
              <w:rPr>
                <w:rFonts w:ascii="Arial" w:hAnsi="Arial" w:cs="Arial"/>
                <w:b/>
                <w:bCs/>
              </w:rPr>
              <w:t>"First User"</w:t>
            </w:r>
          </w:p>
        </w:tc>
        <w:tc>
          <w:tcPr>
            <w:tcW w:w="6775" w:type="dxa"/>
          </w:tcPr>
          <w:p w14:paraId="2C9C5F1E" w14:textId="77777777" w:rsidR="000D40DF" w:rsidRDefault="000D40DF" w:rsidP="000D40DF">
            <w:pPr>
              <w:pStyle w:val="BodyText"/>
              <w:rPr>
                <w:rFonts w:ascii="Arial" w:hAnsi="Arial" w:cs="Arial"/>
              </w:rPr>
            </w:pPr>
            <w:r>
              <w:rPr>
                <w:rFonts w:ascii="Arial" w:hAnsi="Arial" w:cs="Arial"/>
              </w:rPr>
              <w:t xml:space="preserve">as defined in Paragraph 6.10.3; </w:t>
            </w:r>
          </w:p>
        </w:tc>
      </w:tr>
      <w:tr w:rsidR="000D40DF" w14:paraId="73A58629" w14:textId="77777777" w:rsidTr="00C61D2E">
        <w:trPr>
          <w:gridAfter w:val="1"/>
          <w:wAfter w:w="29" w:type="dxa"/>
        </w:trPr>
        <w:tc>
          <w:tcPr>
            <w:tcW w:w="3545" w:type="dxa"/>
          </w:tcPr>
          <w:p w14:paraId="279B70E3" w14:textId="7E976545" w:rsidR="009E28E8" w:rsidRDefault="000D40DF" w:rsidP="000D40DF">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3477F6" w:rsidRDefault="003477F6" w:rsidP="000D40DF">
            <w:pPr>
              <w:jc w:val="both"/>
              <w:rPr>
                <w:rFonts w:ascii="Arial" w:hAnsi="Arial" w:cs="Arial"/>
                <w:szCs w:val="22"/>
              </w:rPr>
            </w:pPr>
          </w:p>
          <w:p w14:paraId="5D97F185" w14:textId="51F46389" w:rsidR="009E28E8" w:rsidRDefault="009E28E8" w:rsidP="000D40DF">
            <w:pPr>
              <w:jc w:val="both"/>
              <w:rPr>
                <w:rFonts w:ascii="Arial" w:hAnsi="Arial" w:cs="Arial"/>
                <w:szCs w:val="22"/>
              </w:rPr>
            </w:pPr>
          </w:p>
        </w:tc>
        <w:tc>
          <w:tcPr>
            <w:tcW w:w="6775" w:type="dxa"/>
          </w:tcPr>
          <w:p w14:paraId="31509F25" w14:textId="5363580D" w:rsidR="00997FB5" w:rsidRPr="00CC1E0D" w:rsidRDefault="000D40DF" w:rsidP="00E24804">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4EAD9121" w14:textId="77777777" w:rsidR="000D40DF" w:rsidRPr="0000119F" w:rsidRDefault="000D40DF" w:rsidP="00E24804">
            <w:pPr>
              <w:jc w:val="both"/>
              <w:rPr>
                <w:rFonts w:ascii="Arial" w:hAnsi="Arial" w:cs="Arial"/>
                <w:szCs w:val="22"/>
              </w:rPr>
            </w:pPr>
          </w:p>
        </w:tc>
      </w:tr>
      <w:tr w:rsidR="00E24804" w14:paraId="6BE64C5E" w14:textId="77777777" w:rsidTr="00C61D2E">
        <w:trPr>
          <w:gridAfter w:val="1"/>
          <w:wAfter w:w="29" w:type="dxa"/>
        </w:trPr>
        <w:tc>
          <w:tcPr>
            <w:tcW w:w="3545" w:type="dxa"/>
          </w:tcPr>
          <w:p w14:paraId="19DDCB3F" w14:textId="77777777" w:rsidR="00E24804" w:rsidRDefault="00E24804" w:rsidP="00E24804">
            <w:pPr>
              <w:jc w:val="both"/>
              <w:rPr>
                <w:rFonts w:ascii="Arial" w:hAnsi="Arial" w:cs="Arial"/>
                <w:b/>
                <w:bCs/>
                <w:szCs w:val="22"/>
              </w:rPr>
            </w:pPr>
            <w:r w:rsidRPr="00555295">
              <w:rPr>
                <w:rFonts w:ascii="Arial" w:hAnsi="Arial" w:cs="Arial"/>
                <w:b/>
                <w:bCs/>
                <w:szCs w:val="22"/>
              </w:rPr>
              <w:t>“Fixed BSUoS Price”</w:t>
            </w:r>
          </w:p>
          <w:p w14:paraId="4027DA1D" w14:textId="77777777" w:rsidR="00E24804" w:rsidRDefault="00E24804" w:rsidP="000D40DF">
            <w:pPr>
              <w:spacing w:after="240"/>
              <w:rPr>
                <w:rFonts w:ascii="Arial" w:hAnsi="Arial" w:cs="Arial"/>
                <w:b/>
              </w:rPr>
            </w:pPr>
          </w:p>
        </w:tc>
        <w:tc>
          <w:tcPr>
            <w:tcW w:w="6775" w:type="dxa"/>
          </w:tcPr>
          <w:p w14:paraId="53E74F9E" w14:textId="543060A1" w:rsidR="00E24804" w:rsidRDefault="00E24804" w:rsidP="00E24804">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E24804" w14:paraId="271EE908" w14:textId="77777777" w:rsidTr="00C61D2E">
        <w:trPr>
          <w:gridAfter w:val="1"/>
          <w:wAfter w:w="29" w:type="dxa"/>
        </w:trPr>
        <w:tc>
          <w:tcPr>
            <w:tcW w:w="3545" w:type="dxa"/>
          </w:tcPr>
          <w:p w14:paraId="71D75C55" w14:textId="77777777" w:rsidR="00E24804" w:rsidRDefault="00E24804" w:rsidP="00E24804">
            <w:pPr>
              <w:jc w:val="both"/>
              <w:rPr>
                <w:rFonts w:ascii="Arial" w:hAnsi="Arial" w:cs="Arial"/>
                <w:szCs w:val="22"/>
              </w:rPr>
            </w:pPr>
            <w:r w:rsidRPr="00735EBB">
              <w:rPr>
                <w:rFonts w:ascii="Arial" w:hAnsi="Arial" w:cs="Arial"/>
                <w:b/>
                <w:bCs/>
                <w:szCs w:val="22"/>
              </w:rPr>
              <w:t>“Fixed Price Period”</w:t>
            </w:r>
          </w:p>
          <w:p w14:paraId="1DF189D5" w14:textId="77777777" w:rsidR="00E24804" w:rsidRDefault="00E24804" w:rsidP="000D40DF">
            <w:pPr>
              <w:spacing w:after="240"/>
              <w:rPr>
                <w:rFonts w:ascii="Arial" w:hAnsi="Arial" w:cs="Arial"/>
                <w:b/>
              </w:rPr>
            </w:pPr>
          </w:p>
        </w:tc>
        <w:tc>
          <w:tcPr>
            <w:tcW w:w="6775" w:type="dxa"/>
          </w:tcPr>
          <w:p w14:paraId="6FAEE342" w14:textId="77777777" w:rsidR="00E24804" w:rsidRDefault="00E24804" w:rsidP="00E24804">
            <w:pPr>
              <w:jc w:val="both"/>
              <w:rPr>
                <w:rFonts w:ascii="Arial" w:hAnsi="Arial" w:cs="Arial"/>
                <w:szCs w:val="22"/>
              </w:rPr>
            </w:pPr>
            <w:r w:rsidRPr="00501CDB">
              <w:rPr>
                <w:rFonts w:ascii="Arial" w:hAnsi="Arial" w:cs="Arial"/>
                <w:szCs w:val="22"/>
              </w:rPr>
              <w:t xml:space="preserve">the </w:t>
            </w:r>
            <w:proofErr w:type="gramStart"/>
            <w:r w:rsidRPr="00501CDB">
              <w:rPr>
                <w:rFonts w:ascii="Arial" w:hAnsi="Arial" w:cs="Arial"/>
                <w:szCs w:val="22"/>
              </w:rPr>
              <w:t>period of time</w:t>
            </w:r>
            <w:proofErr w:type="gramEnd"/>
            <w:r w:rsidRPr="00501CDB">
              <w:rPr>
                <w:rFonts w:ascii="Arial" w:hAnsi="Arial" w:cs="Arial"/>
                <w:szCs w:val="22"/>
              </w:rPr>
              <w:t xml:space="preserv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proofErr w:type="gramStart"/>
            <w:r w:rsidRPr="00055BA9">
              <w:rPr>
                <w:rFonts w:ascii="Arial" w:hAnsi="Arial" w:cs="Arial"/>
                <w:szCs w:val="22"/>
                <w:vertAlign w:val="superscript"/>
              </w:rPr>
              <w:t>th</w:t>
            </w:r>
            <w:r>
              <w:rPr>
                <w:rFonts w:ascii="Arial" w:hAnsi="Arial" w:cs="Arial"/>
                <w:szCs w:val="22"/>
              </w:rPr>
              <w:t xml:space="preserve">  September</w:t>
            </w:r>
            <w:proofErr w:type="gramEnd"/>
            <w:r>
              <w:rPr>
                <w:rFonts w:ascii="Arial" w:hAnsi="Arial" w:cs="Arial"/>
                <w:szCs w:val="22"/>
              </w:rPr>
              <w:t xml:space="preserve">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E24804" w:rsidRDefault="00E24804" w:rsidP="00E24804">
            <w:pPr>
              <w:jc w:val="both"/>
              <w:rPr>
                <w:rFonts w:ascii="Arial" w:hAnsi="Arial" w:cs="Arial"/>
              </w:rPr>
            </w:pPr>
          </w:p>
        </w:tc>
      </w:tr>
      <w:tr w:rsidR="000D40DF" w14:paraId="3099FBD6" w14:textId="77777777" w:rsidTr="00C61D2E">
        <w:trPr>
          <w:gridAfter w:val="1"/>
          <w:wAfter w:w="29" w:type="dxa"/>
        </w:trPr>
        <w:tc>
          <w:tcPr>
            <w:tcW w:w="3545" w:type="dxa"/>
          </w:tcPr>
          <w:p w14:paraId="3018D7AB" w14:textId="77777777" w:rsidR="000D40DF" w:rsidRDefault="000D40DF" w:rsidP="000D40DF">
            <w:pPr>
              <w:spacing w:after="240"/>
              <w:rPr>
                <w:rFonts w:ascii="Arial" w:hAnsi="Arial" w:cs="Arial"/>
                <w:b/>
              </w:rPr>
            </w:pPr>
            <w:r>
              <w:rPr>
                <w:rFonts w:ascii="Arial" w:hAnsi="Arial" w:cs="Arial"/>
                <w:b/>
              </w:rPr>
              <w:t>“Fixed Proposed Implementation Date”</w:t>
            </w:r>
          </w:p>
        </w:tc>
        <w:tc>
          <w:tcPr>
            <w:tcW w:w="6775" w:type="dxa"/>
          </w:tcPr>
          <w:p w14:paraId="44168FDD" w14:textId="77777777" w:rsidR="000D40DF" w:rsidRDefault="000D40DF" w:rsidP="000D40DF">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is required </w:t>
            </w:r>
            <w:proofErr w:type="gramStart"/>
            <w:r>
              <w:rPr>
                <w:rFonts w:ascii="Arial" w:hAnsi="Arial" w:cs="Arial"/>
              </w:rPr>
              <w:t>in order for</w:t>
            </w:r>
            <w:proofErr w:type="gramEnd"/>
            <w:r>
              <w:rPr>
                <w:rFonts w:ascii="Arial" w:hAnsi="Arial" w:cs="Arial"/>
              </w:rPr>
              <w:t xml:space="preserve">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0D40DF" w14:paraId="33B9B071" w14:textId="77777777" w:rsidTr="00C61D2E">
        <w:trPr>
          <w:gridAfter w:val="1"/>
          <w:wAfter w:w="29" w:type="dxa"/>
        </w:trPr>
        <w:tc>
          <w:tcPr>
            <w:tcW w:w="3545" w:type="dxa"/>
          </w:tcPr>
          <w:p w14:paraId="1E5EFF76" w14:textId="77777777" w:rsidR="000D40DF" w:rsidRDefault="000D40DF" w:rsidP="000D40DF">
            <w:pPr>
              <w:pStyle w:val="BodyText"/>
              <w:rPr>
                <w:rFonts w:ascii="Arial" w:hAnsi="Arial" w:cs="Arial"/>
                <w:b/>
                <w:bCs/>
              </w:rPr>
            </w:pPr>
            <w:r>
              <w:rPr>
                <w:rFonts w:ascii="Arial" w:hAnsi="Arial" w:cs="Arial"/>
                <w:b/>
                <w:bCs/>
              </w:rPr>
              <w:t>"FMS Date"</w:t>
            </w:r>
          </w:p>
        </w:tc>
        <w:tc>
          <w:tcPr>
            <w:tcW w:w="6775" w:type="dxa"/>
          </w:tcPr>
          <w:p w14:paraId="3D7B069E" w14:textId="77777777" w:rsidR="000D40DF" w:rsidRDefault="000D40DF" w:rsidP="000D40DF">
            <w:pPr>
              <w:pStyle w:val="BodyText"/>
              <w:rPr>
                <w:rFonts w:ascii="Arial" w:hAnsi="Arial" w:cs="Arial"/>
              </w:rPr>
            </w:pPr>
            <w:r>
              <w:rPr>
                <w:rFonts w:ascii="Arial" w:hAnsi="Arial" w:cs="Arial"/>
              </w:rPr>
              <w:t>1st April 1993;</w:t>
            </w:r>
          </w:p>
        </w:tc>
      </w:tr>
      <w:tr w:rsidR="000D40DF" w14:paraId="589860E3" w14:textId="77777777" w:rsidTr="00C61D2E">
        <w:trPr>
          <w:gridAfter w:val="1"/>
          <w:wAfter w:w="29" w:type="dxa"/>
        </w:trPr>
        <w:tc>
          <w:tcPr>
            <w:tcW w:w="3545" w:type="dxa"/>
          </w:tcPr>
          <w:p w14:paraId="75B2BF1B" w14:textId="77777777" w:rsidR="000D40DF" w:rsidRDefault="000D40DF" w:rsidP="000D40DF">
            <w:pPr>
              <w:pStyle w:val="BodyText"/>
              <w:rPr>
                <w:rFonts w:ascii="Arial" w:hAnsi="Arial" w:cs="Arial"/>
                <w:b/>
                <w:bCs/>
              </w:rPr>
            </w:pPr>
            <w:r>
              <w:rPr>
                <w:rFonts w:ascii="Arial" w:hAnsi="Arial" w:cs="Arial"/>
                <w:b/>
                <w:bCs/>
              </w:rPr>
              <w:t>"Force Majeure"</w:t>
            </w:r>
          </w:p>
        </w:tc>
        <w:tc>
          <w:tcPr>
            <w:tcW w:w="6775" w:type="dxa"/>
          </w:tcPr>
          <w:p w14:paraId="655A69C4" w14:textId="77777777" w:rsidR="000D40DF" w:rsidRDefault="000D40DF" w:rsidP="000D40DF">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lastRenderedPageBreak/>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0D40DF" w14:paraId="1F049186" w14:textId="77777777" w:rsidTr="00C61D2E">
        <w:trPr>
          <w:gridAfter w:val="1"/>
          <w:wAfter w:w="29" w:type="dxa"/>
        </w:trPr>
        <w:tc>
          <w:tcPr>
            <w:tcW w:w="3545" w:type="dxa"/>
          </w:tcPr>
          <w:p w14:paraId="68C9D8C0" w14:textId="77777777" w:rsidR="000D40DF" w:rsidRDefault="000D40DF" w:rsidP="000D40DF">
            <w:pPr>
              <w:pStyle w:val="BodyText"/>
              <w:rPr>
                <w:rFonts w:ascii="Arial" w:hAnsi="Arial" w:cs="Arial"/>
                <w:b/>
                <w:bCs/>
              </w:rPr>
            </w:pPr>
            <w:r>
              <w:rPr>
                <w:rFonts w:ascii="Arial" w:hAnsi="Arial" w:cs="Arial"/>
                <w:b/>
                <w:bCs/>
              </w:rPr>
              <w:lastRenderedPageBreak/>
              <w:t>"Forecasting Performance Related VAR "</w:t>
            </w:r>
          </w:p>
        </w:tc>
        <w:tc>
          <w:tcPr>
            <w:tcW w:w="6775" w:type="dxa"/>
          </w:tcPr>
          <w:p w14:paraId="228D3A5C" w14:textId="77777777" w:rsidR="000D40DF" w:rsidRPr="00CC2624" w:rsidRDefault="000D40DF" w:rsidP="000D40DF">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0D40DF" w14:paraId="03E8AD31" w14:textId="77777777" w:rsidTr="00C61D2E">
        <w:trPr>
          <w:gridAfter w:val="1"/>
          <w:wAfter w:w="29" w:type="dxa"/>
        </w:trPr>
        <w:tc>
          <w:tcPr>
            <w:tcW w:w="3545" w:type="dxa"/>
          </w:tcPr>
          <w:p w14:paraId="0D4F7AB4" w14:textId="77777777" w:rsidR="000D40DF" w:rsidRDefault="000D40DF" w:rsidP="000D40DF">
            <w:pPr>
              <w:pStyle w:val="BodyText"/>
              <w:rPr>
                <w:rFonts w:ascii="Arial" w:hAnsi="Arial" w:cs="Arial"/>
                <w:b/>
                <w:bCs/>
              </w:rPr>
            </w:pPr>
            <w:r>
              <w:rPr>
                <w:rFonts w:ascii="Arial" w:hAnsi="Arial" w:cs="Arial"/>
                <w:b/>
                <w:bCs/>
              </w:rPr>
              <w:t>"Frequency"</w:t>
            </w:r>
          </w:p>
        </w:tc>
        <w:tc>
          <w:tcPr>
            <w:tcW w:w="6775" w:type="dxa"/>
          </w:tcPr>
          <w:p w14:paraId="3D2307A2" w14:textId="77777777" w:rsidR="000D40DF" w:rsidRDefault="000D40DF" w:rsidP="000D40DF">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0D40DF" w14:paraId="40B4221D" w14:textId="77777777" w:rsidTr="00C61D2E">
        <w:trPr>
          <w:gridAfter w:val="1"/>
          <w:wAfter w:w="29" w:type="dxa"/>
        </w:trPr>
        <w:tc>
          <w:tcPr>
            <w:tcW w:w="3545" w:type="dxa"/>
          </w:tcPr>
          <w:p w14:paraId="1048F464" w14:textId="77777777" w:rsidR="000D40DF" w:rsidRDefault="000D40DF" w:rsidP="000D40DF">
            <w:pPr>
              <w:pStyle w:val="BodyText"/>
              <w:rPr>
                <w:rFonts w:ascii="Arial" w:hAnsi="Arial" w:cs="Arial"/>
                <w:b/>
                <w:bCs/>
              </w:rPr>
            </w:pPr>
            <w:r>
              <w:rPr>
                <w:rFonts w:ascii="Arial" w:hAnsi="Arial" w:cs="Arial"/>
                <w:b/>
                <w:bCs/>
              </w:rPr>
              <w:t>"Frequency Deviation"</w:t>
            </w:r>
          </w:p>
        </w:tc>
        <w:tc>
          <w:tcPr>
            <w:tcW w:w="6775" w:type="dxa"/>
          </w:tcPr>
          <w:p w14:paraId="59D44DA9" w14:textId="77777777" w:rsidR="000D40DF" w:rsidRDefault="000D40DF" w:rsidP="000D40DF">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0D40DF" w14:paraId="07BB6464" w14:textId="77777777" w:rsidTr="00C61D2E">
        <w:trPr>
          <w:gridAfter w:val="1"/>
          <w:wAfter w:w="29" w:type="dxa"/>
        </w:trPr>
        <w:tc>
          <w:tcPr>
            <w:tcW w:w="3545" w:type="dxa"/>
          </w:tcPr>
          <w:p w14:paraId="598D8495" w14:textId="77777777" w:rsidR="000D40DF" w:rsidRDefault="000D40DF" w:rsidP="000D40DF">
            <w:pPr>
              <w:pStyle w:val="BodyText"/>
              <w:rPr>
                <w:rFonts w:ascii="Arial" w:hAnsi="Arial" w:cs="Arial"/>
                <w:b/>
                <w:bCs/>
              </w:rPr>
            </w:pPr>
            <w:r>
              <w:rPr>
                <w:rFonts w:ascii="Arial" w:hAnsi="Arial" w:cs="Arial"/>
                <w:b/>
                <w:bCs/>
              </w:rPr>
              <w:t>"Frequency Response"</w:t>
            </w:r>
          </w:p>
          <w:p w14:paraId="25241E00" w14:textId="77777777" w:rsidR="000D40DF" w:rsidRDefault="000D40DF" w:rsidP="000D40DF">
            <w:pPr>
              <w:pStyle w:val="BodyText"/>
              <w:rPr>
                <w:rFonts w:ascii="Arial" w:hAnsi="Arial" w:cs="Arial"/>
                <w:b/>
                <w:bCs/>
              </w:rPr>
            </w:pPr>
          </w:p>
        </w:tc>
        <w:tc>
          <w:tcPr>
            <w:tcW w:w="6775" w:type="dxa"/>
          </w:tcPr>
          <w:p w14:paraId="759F9F9E" w14:textId="77777777" w:rsidR="000D40DF" w:rsidRDefault="000D40DF" w:rsidP="000D40DF">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0D40DF" w14:paraId="5A25AD8E" w14:textId="77777777" w:rsidTr="00C61D2E">
        <w:trPr>
          <w:gridAfter w:val="1"/>
          <w:wAfter w:w="29" w:type="dxa"/>
        </w:trPr>
        <w:tc>
          <w:tcPr>
            <w:tcW w:w="3545" w:type="dxa"/>
          </w:tcPr>
          <w:p w14:paraId="3B070AB3" w14:textId="77777777" w:rsidR="000D40DF" w:rsidRDefault="000D40DF" w:rsidP="000D40DF">
            <w:pPr>
              <w:tabs>
                <w:tab w:val="left" w:pos="1253"/>
              </w:tabs>
              <w:spacing w:after="240"/>
              <w:rPr>
                <w:rFonts w:ascii="Arial" w:hAnsi="Arial" w:cs="Arial"/>
                <w:b/>
                <w:bCs/>
              </w:rPr>
            </w:pPr>
            <w:r>
              <w:rPr>
                <w:rFonts w:ascii="Arial" w:hAnsi="Arial" w:cs="Arial"/>
                <w:b/>
                <w:bCs/>
              </w:rPr>
              <w:t>"Frequency Sensitive Mode"</w:t>
            </w:r>
          </w:p>
        </w:tc>
        <w:tc>
          <w:tcPr>
            <w:tcW w:w="6775" w:type="dxa"/>
          </w:tcPr>
          <w:p w14:paraId="18323B9D"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D40DF" w14:paraId="1269CE30" w14:textId="77777777" w:rsidTr="00C61D2E">
        <w:trPr>
          <w:gridAfter w:val="1"/>
          <w:wAfter w:w="29" w:type="dxa"/>
        </w:trPr>
        <w:tc>
          <w:tcPr>
            <w:tcW w:w="3545" w:type="dxa"/>
          </w:tcPr>
          <w:p w14:paraId="72801146" w14:textId="77777777" w:rsidR="000D40DF" w:rsidRDefault="000D40DF" w:rsidP="000D40DF">
            <w:pPr>
              <w:pStyle w:val="BodyText"/>
              <w:rPr>
                <w:rFonts w:ascii="Arial" w:hAnsi="Arial" w:cs="Arial"/>
                <w:b/>
                <w:bCs/>
              </w:rPr>
            </w:pPr>
            <w:r>
              <w:rPr>
                <w:rFonts w:ascii="Arial" w:hAnsi="Arial" w:cs="Arial"/>
                <w:b/>
                <w:bCs/>
              </w:rPr>
              <w:t>"Fuel Security Code"</w:t>
            </w:r>
          </w:p>
        </w:tc>
        <w:tc>
          <w:tcPr>
            <w:tcW w:w="6775" w:type="dxa"/>
          </w:tcPr>
          <w:p w14:paraId="3623B1D3" w14:textId="77777777" w:rsidR="000D40DF" w:rsidRDefault="000D40DF" w:rsidP="000D40DF">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0D40DF" w14:paraId="01F6DE96" w14:textId="77777777" w:rsidTr="00C61D2E">
        <w:trPr>
          <w:gridAfter w:val="1"/>
          <w:wAfter w:w="29" w:type="dxa"/>
        </w:trPr>
        <w:tc>
          <w:tcPr>
            <w:tcW w:w="3545" w:type="dxa"/>
          </w:tcPr>
          <w:p w14:paraId="0017B573" w14:textId="77777777" w:rsidR="000D40DF" w:rsidRDefault="000D40DF" w:rsidP="000D40DF">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6775" w:type="dxa"/>
          </w:tcPr>
          <w:p w14:paraId="28989E1F" w14:textId="77777777" w:rsidR="000D40DF" w:rsidRDefault="000D40DF" w:rsidP="000D40DF">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0D40DF" w14:paraId="4C5FFAE4" w14:textId="77777777" w:rsidTr="00C61D2E">
        <w:trPr>
          <w:gridAfter w:val="1"/>
          <w:wAfter w:w="29" w:type="dxa"/>
        </w:trPr>
        <w:tc>
          <w:tcPr>
            <w:tcW w:w="3545" w:type="dxa"/>
          </w:tcPr>
          <w:p w14:paraId="76C5E101" w14:textId="77777777" w:rsidR="000D40DF" w:rsidRPr="0016761E" w:rsidRDefault="000D40DF" w:rsidP="000D40DF">
            <w:pPr>
              <w:pStyle w:val="BodyTextFirstIndent"/>
              <w:spacing w:before="120" w:after="120"/>
              <w:ind w:firstLine="0"/>
              <w:rPr>
                <w:rFonts w:ascii="Arial" w:hAnsi="Arial" w:cs="Arial"/>
              </w:rPr>
            </w:pPr>
            <w:r w:rsidRPr="0016761E">
              <w:rPr>
                <w:rFonts w:ascii="Arial" w:hAnsi="Arial" w:cs="Arial"/>
                <w:b/>
              </w:rPr>
              <w:t>“Gas Insulated Switchgear” or “GIS”</w:t>
            </w:r>
          </w:p>
        </w:tc>
        <w:tc>
          <w:tcPr>
            <w:tcW w:w="6775" w:type="dxa"/>
          </w:tcPr>
          <w:p w14:paraId="2055CC44" w14:textId="77777777" w:rsidR="000D40DF" w:rsidRPr="0016761E" w:rsidRDefault="000D40DF" w:rsidP="000D40DF">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0D40DF" w:rsidRPr="0016761E" w:rsidRDefault="000D40DF" w:rsidP="000D40DF">
            <w:pPr>
              <w:pStyle w:val="TOC2"/>
              <w:spacing w:after="120"/>
              <w:ind w:left="0" w:firstLine="0"/>
              <w:jc w:val="both"/>
              <w:rPr>
                <w:rFonts w:ascii="Arial" w:hAnsi="Arial" w:cs="Arial"/>
              </w:rPr>
            </w:pPr>
          </w:p>
        </w:tc>
      </w:tr>
      <w:tr w:rsidR="000D40DF" w14:paraId="62D3F3FD" w14:textId="77777777" w:rsidTr="00C61D2E">
        <w:trPr>
          <w:gridAfter w:val="1"/>
          <w:wAfter w:w="29" w:type="dxa"/>
        </w:trPr>
        <w:tc>
          <w:tcPr>
            <w:tcW w:w="3545" w:type="dxa"/>
          </w:tcPr>
          <w:p w14:paraId="1928ECB3" w14:textId="77777777" w:rsidR="000D40DF" w:rsidRDefault="000D40DF" w:rsidP="000D40DF">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6775" w:type="dxa"/>
          </w:tcPr>
          <w:p w14:paraId="520D49C5" w14:textId="77777777" w:rsidR="000D40DF" w:rsidRDefault="000D40DF" w:rsidP="000D40DF">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0D40DF" w14:paraId="1E7B1BE2" w14:textId="77777777" w:rsidTr="00C61D2E">
        <w:trPr>
          <w:gridAfter w:val="1"/>
          <w:wAfter w:w="29" w:type="dxa"/>
        </w:trPr>
        <w:tc>
          <w:tcPr>
            <w:tcW w:w="3545" w:type="dxa"/>
          </w:tcPr>
          <w:p w14:paraId="7844208D" w14:textId="77777777" w:rsidR="000D40DF" w:rsidRDefault="000D40DF" w:rsidP="000D40DF">
            <w:pPr>
              <w:pStyle w:val="BodyText"/>
              <w:spacing w:before="120" w:after="120"/>
              <w:rPr>
                <w:rFonts w:ascii="Arial" w:hAnsi="Arial" w:cs="Arial"/>
                <w:b/>
                <w:bCs/>
              </w:rPr>
            </w:pPr>
            <w:r>
              <w:rPr>
                <w:rFonts w:ascii="Arial" w:hAnsi="Arial" w:cs="Arial"/>
                <w:b/>
                <w:bCs/>
              </w:rPr>
              <w:t xml:space="preserve"> "Gas Turbine Unit"</w:t>
            </w:r>
          </w:p>
        </w:tc>
        <w:tc>
          <w:tcPr>
            <w:tcW w:w="6775" w:type="dxa"/>
          </w:tcPr>
          <w:p w14:paraId="68A1B3C9" w14:textId="77777777" w:rsidR="000D40DF" w:rsidRDefault="000D40DF" w:rsidP="000D40DF">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 xml:space="preserve">driven by a gas turbine (for instance an </w:t>
            </w:r>
            <w:proofErr w:type="gramStart"/>
            <w:r>
              <w:rPr>
                <w:rFonts w:ascii="Arial" w:hAnsi="Arial" w:cs="Arial"/>
              </w:rPr>
              <w:t>aero-engine</w:t>
            </w:r>
            <w:proofErr w:type="gramEnd"/>
            <w:r>
              <w:rPr>
                <w:rFonts w:ascii="Arial" w:hAnsi="Arial" w:cs="Arial"/>
              </w:rPr>
              <w:t>);</w:t>
            </w:r>
          </w:p>
        </w:tc>
      </w:tr>
      <w:tr w:rsidR="000D40DF" w14:paraId="0A4946CF" w14:textId="77777777" w:rsidTr="00C61D2E">
        <w:trPr>
          <w:gridAfter w:val="1"/>
          <w:wAfter w:w="29" w:type="dxa"/>
        </w:trPr>
        <w:tc>
          <w:tcPr>
            <w:tcW w:w="3545" w:type="dxa"/>
          </w:tcPr>
          <w:p w14:paraId="73E97C39" w14:textId="77777777" w:rsidR="000D40DF" w:rsidRDefault="000D40DF" w:rsidP="000D40DF">
            <w:pPr>
              <w:pStyle w:val="BodyText"/>
              <w:spacing w:before="120" w:after="120"/>
              <w:rPr>
                <w:rFonts w:ascii="Arial" w:hAnsi="Arial" w:cs="Arial"/>
                <w:b/>
                <w:bCs/>
              </w:rPr>
            </w:pPr>
            <w:r>
              <w:rPr>
                <w:rFonts w:ascii="Arial" w:hAnsi="Arial" w:cs="Arial"/>
                <w:b/>
                <w:bCs/>
              </w:rPr>
              <w:t>"Generating Plant"</w:t>
            </w:r>
          </w:p>
        </w:tc>
        <w:tc>
          <w:tcPr>
            <w:tcW w:w="6775" w:type="dxa"/>
          </w:tcPr>
          <w:p w14:paraId="5F4F8FB7" w14:textId="77777777" w:rsidR="000D40DF" w:rsidRDefault="000D40DF" w:rsidP="000D40DF">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0D40DF" w14:paraId="26A1CEB4" w14:textId="77777777" w:rsidTr="00C61D2E">
        <w:trPr>
          <w:gridAfter w:val="1"/>
          <w:wAfter w:w="29" w:type="dxa"/>
        </w:trPr>
        <w:tc>
          <w:tcPr>
            <w:tcW w:w="3545" w:type="dxa"/>
          </w:tcPr>
          <w:p w14:paraId="382E392F" w14:textId="77777777" w:rsidR="000D40DF" w:rsidRDefault="000D40DF" w:rsidP="000D40DF">
            <w:pPr>
              <w:pStyle w:val="BodyText"/>
              <w:spacing w:before="120" w:after="120"/>
              <w:rPr>
                <w:rFonts w:ascii="Arial" w:hAnsi="Arial" w:cs="Arial"/>
                <w:b/>
                <w:bCs/>
              </w:rPr>
            </w:pPr>
            <w:r>
              <w:rPr>
                <w:rFonts w:ascii="Arial" w:hAnsi="Arial" w:cs="Arial"/>
                <w:b/>
                <w:bCs/>
              </w:rPr>
              <w:t>"Generating Unit"</w:t>
            </w:r>
          </w:p>
        </w:tc>
        <w:tc>
          <w:tcPr>
            <w:tcW w:w="6775" w:type="dxa"/>
          </w:tcPr>
          <w:p w14:paraId="60548C93" w14:textId="77777777" w:rsidR="000D40DF" w:rsidRDefault="000D40DF" w:rsidP="000D40DF">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0D40DF" w14:paraId="55BD5D0E" w14:textId="77777777" w:rsidTr="00C61D2E">
        <w:trPr>
          <w:gridAfter w:val="1"/>
          <w:wAfter w:w="29" w:type="dxa"/>
        </w:trPr>
        <w:tc>
          <w:tcPr>
            <w:tcW w:w="3545" w:type="dxa"/>
          </w:tcPr>
          <w:p w14:paraId="28838710" w14:textId="77777777" w:rsidR="000D40DF" w:rsidRDefault="000D40DF" w:rsidP="000D40DF">
            <w:pPr>
              <w:pStyle w:val="BodyText"/>
              <w:spacing w:before="120" w:after="120"/>
              <w:rPr>
                <w:rFonts w:ascii="Arial" w:hAnsi="Arial" w:cs="Arial"/>
                <w:b/>
                <w:bCs/>
              </w:rPr>
            </w:pPr>
            <w:r>
              <w:rPr>
                <w:rFonts w:ascii="Arial" w:hAnsi="Arial" w:cs="Arial"/>
                <w:b/>
                <w:bCs/>
              </w:rPr>
              <w:t>"Generation Capacity"</w:t>
            </w:r>
          </w:p>
        </w:tc>
        <w:tc>
          <w:tcPr>
            <w:tcW w:w="6775" w:type="dxa"/>
          </w:tcPr>
          <w:p w14:paraId="58E14914" w14:textId="77777777" w:rsidR="000D40DF" w:rsidRDefault="000D40DF" w:rsidP="000D40DF">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w:t>
            </w:r>
            <w:r>
              <w:rPr>
                <w:rFonts w:ascii="Arial" w:hAnsi="Arial" w:cs="Arial"/>
              </w:rPr>
              <w:lastRenderedPageBreak/>
              <w:t xml:space="preserve">through the </w:t>
            </w:r>
            <w:r>
              <w:rPr>
                <w:rFonts w:ascii="Arial" w:hAnsi="Arial" w:cs="Arial"/>
                <w:b/>
              </w:rPr>
              <w:t>Generating Unit’s</w:t>
            </w:r>
            <w:r>
              <w:rPr>
                <w:rFonts w:ascii="Arial" w:hAnsi="Arial" w:cs="Arial"/>
              </w:rPr>
              <w:t xml:space="preserve"> unit transformer when producing the same;</w:t>
            </w:r>
          </w:p>
        </w:tc>
      </w:tr>
      <w:tr w:rsidR="000D40DF" w14:paraId="1A79C74B" w14:textId="77777777" w:rsidTr="00C61D2E">
        <w:trPr>
          <w:gridAfter w:val="1"/>
          <w:wAfter w:w="29" w:type="dxa"/>
        </w:trPr>
        <w:tc>
          <w:tcPr>
            <w:tcW w:w="3545" w:type="dxa"/>
          </w:tcPr>
          <w:p w14:paraId="5CA7C54A" w14:textId="77777777" w:rsidR="000D40DF" w:rsidRDefault="000D40DF" w:rsidP="000D40DF">
            <w:pPr>
              <w:pStyle w:val="BodyText"/>
              <w:spacing w:before="120" w:after="120"/>
              <w:rPr>
                <w:rFonts w:ascii="Arial" w:hAnsi="Arial" w:cs="Arial"/>
                <w:b/>
                <w:bCs/>
              </w:rPr>
            </w:pPr>
            <w:r>
              <w:rPr>
                <w:rFonts w:ascii="Arial" w:hAnsi="Arial" w:cs="Arial"/>
                <w:b/>
                <w:bCs/>
              </w:rPr>
              <w:lastRenderedPageBreak/>
              <w:t>"Generation Licence"</w:t>
            </w:r>
          </w:p>
        </w:tc>
        <w:tc>
          <w:tcPr>
            <w:tcW w:w="6775" w:type="dxa"/>
          </w:tcPr>
          <w:p w14:paraId="2B48949B" w14:textId="77777777" w:rsidR="000D40DF" w:rsidRDefault="000D40DF" w:rsidP="000D40DF">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D025A5" w14:paraId="14ABA6B9" w14:textId="77777777" w:rsidTr="00C61D2E">
        <w:trPr>
          <w:gridAfter w:val="1"/>
          <w:wAfter w:w="29" w:type="dxa"/>
        </w:trPr>
        <w:tc>
          <w:tcPr>
            <w:tcW w:w="3545" w:type="dxa"/>
          </w:tcPr>
          <w:p w14:paraId="4CDF3893" w14:textId="77777777" w:rsidR="00D025A5" w:rsidRPr="00D025A5" w:rsidRDefault="00D025A5" w:rsidP="000D40DF">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6775" w:type="dxa"/>
          </w:tcPr>
          <w:p w14:paraId="2A8A3F50" w14:textId="77777777" w:rsidR="00D025A5" w:rsidRPr="00D025A5" w:rsidRDefault="00D025A5" w:rsidP="000D40DF">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0D40DF" w14:paraId="4BE6B843" w14:textId="77777777" w:rsidTr="00C61D2E">
        <w:trPr>
          <w:gridAfter w:val="1"/>
          <w:wAfter w:w="29" w:type="dxa"/>
        </w:trPr>
        <w:tc>
          <w:tcPr>
            <w:tcW w:w="3545" w:type="dxa"/>
          </w:tcPr>
          <w:p w14:paraId="1827C5B3" w14:textId="77777777" w:rsidR="000D40DF" w:rsidRDefault="000D40DF" w:rsidP="000D40DF">
            <w:pPr>
              <w:pStyle w:val="BodyText"/>
              <w:spacing w:before="120" w:after="120"/>
              <w:rPr>
                <w:rFonts w:ascii="Arial" w:hAnsi="Arial" w:cs="Arial"/>
                <w:b/>
                <w:bCs/>
              </w:rPr>
            </w:pPr>
            <w:r>
              <w:rPr>
                <w:rFonts w:ascii="Arial" w:hAnsi="Arial" w:cs="Arial"/>
                <w:b/>
                <w:bCs/>
              </w:rPr>
              <w:t>"Generation Reconciliation Statement"</w:t>
            </w:r>
          </w:p>
        </w:tc>
        <w:tc>
          <w:tcPr>
            <w:tcW w:w="6775" w:type="dxa"/>
          </w:tcPr>
          <w:p w14:paraId="4FDBA6D3" w14:textId="58A66E95" w:rsidR="000D40DF" w:rsidRPr="00190FFA" w:rsidRDefault="000D40DF" w:rsidP="00E24804">
            <w:pPr>
              <w:pStyle w:val="BodyText"/>
              <w:spacing w:before="120" w:after="120"/>
              <w:jc w:val="both"/>
              <w:rPr>
                <w:rFonts w:ascii="Arial" w:hAnsi="Arial" w:cs="Arial"/>
              </w:rPr>
            </w:pPr>
            <w:r>
              <w:rPr>
                <w:rFonts w:ascii="Arial" w:hAnsi="Arial" w:cs="Arial"/>
              </w:rPr>
              <w:t xml:space="preserve">as defined in Paragraph 3.12.2; </w:t>
            </w:r>
          </w:p>
          <w:p w14:paraId="389BCBD0" w14:textId="77777777" w:rsidR="000D40DF" w:rsidRDefault="000D40DF" w:rsidP="000D40DF">
            <w:pPr>
              <w:pStyle w:val="BodyText"/>
              <w:spacing w:before="120" w:after="120"/>
              <w:jc w:val="both"/>
              <w:rPr>
                <w:rFonts w:ascii="Arial" w:hAnsi="Arial" w:cs="Arial"/>
                <w:b/>
                <w:i/>
              </w:rPr>
            </w:pPr>
          </w:p>
        </w:tc>
      </w:tr>
      <w:tr w:rsidR="000D40DF" w14:paraId="7E4F08DB" w14:textId="77777777" w:rsidTr="00C61D2E">
        <w:trPr>
          <w:gridAfter w:val="1"/>
          <w:wAfter w:w="29" w:type="dxa"/>
        </w:trPr>
        <w:tc>
          <w:tcPr>
            <w:tcW w:w="3545" w:type="dxa"/>
          </w:tcPr>
          <w:p w14:paraId="6D37CA0A" w14:textId="77777777" w:rsidR="000D40DF" w:rsidRDefault="000D40DF" w:rsidP="000D40DF">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0D40DF" w:rsidRDefault="000D40DF" w:rsidP="000D40DF">
            <w:pPr>
              <w:pStyle w:val="BodyText"/>
              <w:spacing w:before="120" w:after="120"/>
              <w:rPr>
                <w:rFonts w:ascii="Arial" w:hAnsi="Arial" w:cs="Arial"/>
                <w:b/>
                <w:bCs/>
              </w:rPr>
            </w:pPr>
          </w:p>
        </w:tc>
        <w:tc>
          <w:tcPr>
            <w:tcW w:w="6775" w:type="dxa"/>
          </w:tcPr>
          <w:p w14:paraId="39B9C8D7" w14:textId="77777777" w:rsidR="000D40DF" w:rsidRPr="0034202B" w:rsidRDefault="000D40DF" w:rsidP="000D40DF">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Directly Connected Power Station</w:t>
            </w:r>
            <w:r w:rsidRPr="0034202B">
              <w:rPr>
                <w:rFonts w:ascii="Arial" w:hAnsi="Arial" w:cs="Arial"/>
              </w:rPr>
              <w:t>;</w:t>
            </w:r>
          </w:p>
          <w:p w14:paraId="5CCD7F68"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w:t>
            </w:r>
            <w:proofErr w:type="spellStart"/>
            <w:r w:rsidRPr="00433F8A">
              <w:rPr>
                <w:rFonts w:ascii="Arial" w:hAnsi="Arial" w:cs="Arial"/>
                <w:b/>
              </w:rPr>
              <w:t>Exemptable</w:t>
            </w:r>
            <w:proofErr w:type="spellEnd"/>
            <w:r w:rsidRPr="00433F8A">
              <w:rPr>
                <w:rFonts w:ascii="Arial" w:hAnsi="Arial" w:cs="Arial"/>
                <w:b/>
              </w:rPr>
              <w:t xml:space="preserve"> Large Power Station</w:t>
            </w:r>
            <w:r w:rsidRPr="0034202B">
              <w:rPr>
                <w:rFonts w:ascii="Arial" w:hAnsi="Arial" w:cs="Arial"/>
              </w:rPr>
              <w:t xml:space="preserve">; </w:t>
            </w:r>
            <w:r>
              <w:rPr>
                <w:rFonts w:ascii="Arial" w:hAnsi="Arial" w:cs="Arial"/>
              </w:rPr>
              <w:t>and</w:t>
            </w:r>
          </w:p>
          <w:p w14:paraId="03AF7CAF" w14:textId="0B5DEB4F" w:rsidR="000D40DF" w:rsidRDefault="000D40DF" w:rsidP="00E2480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0D40DF" w14:paraId="19EA3B83" w14:textId="77777777" w:rsidTr="00C61D2E">
        <w:trPr>
          <w:gridAfter w:val="1"/>
          <w:wAfter w:w="29" w:type="dxa"/>
        </w:trPr>
        <w:tc>
          <w:tcPr>
            <w:tcW w:w="3545" w:type="dxa"/>
          </w:tcPr>
          <w:p w14:paraId="3913BE1C" w14:textId="77777777" w:rsidR="000D40DF" w:rsidRDefault="000D40DF" w:rsidP="000D40DF">
            <w:pPr>
              <w:pStyle w:val="BodyText"/>
              <w:spacing w:before="120" w:after="120"/>
              <w:rPr>
                <w:rFonts w:ascii="Arial" w:hAnsi="Arial" w:cs="Arial"/>
                <w:b/>
                <w:bCs/>
              </w:rPr>
            </w:pPr>
            <w:r>
              <w:rPr>
                <w:rFonts w:ascii="Arial" w:hAnsi="Arial" w:cs="Arial"/>
                <w:b/>
                <w:bCs/>
              </w:rPr>
              <w:t>"Generator"</w:t>
            </w:r>
          </w:p>
        </w:tc>
        <w:tc>
          <w:tcPr>
            <w:tcW w:w="6775" w:type="dxa"/>
          </w:tcPr>
          <w:p w14:paraId="4570F816" w14:textId="77777777" w:rsidR="000D40DF" w:rsidRDefault="000D40DF" w:rsidP="000D40DF">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6E7788" w14:paraId="64602279" w14:textId="77777777" w:rsidTr="00C61D2E">
        <w:trPr>
          <w:gridAfter w:val="1"/>
          <w:wAfter w:w="29" w:type="dxa"/>
        </w:trPr>
        <w:tc>
          <w:tcPr>
            <w:tcW w:w="3545" w:type="dxa"/>
          </w:tcPr>
          <w:p w14:paraId="49F9CA0F" w14:textId="77777777" w:rsidR="006E7788" w:rsidRPr="006E7788" w:rsidRDefault="006E7788" w:rsidP="006E7788">
            <w:pPr>
              <w:pStyle w:val="BodyText"/>
              <w:spacing w:before="120" w:after="120"/>
              <w:rPr>
                <w:rFonts w:ascii="Arial" w:hAnsi="Arial" w:cs="Arial"/>
                <w:b/>
                <w:bCs/>
              </w:rPr>
            </w:pPr>
            <w:r w:rsidRPr="006E7788">
              <w:rPr>
                <w:rFonts w:ascii="Arial" w:hAnsi="Arial" w:cs="Arial"/>
                <w:b/>
                <w:bCs/>
                <w:color w:val="000000"/>
                <w:lang w:eastAsia="en-GB"/>
              </w:rPr>
              <w:t>“Generator”</w:t>
            </w:r>
          </w:p>
        </w:tc>
        <w:tc>
          <w:tcPr>
            <w:tcW w:w="6775" w:type="dxa"/>
            <w:vAlign w:val="center"/>
          </w:tcPr>
          <w:p w14:paraId="0EC98781" w14:textId="77777777" w:rsidR="006E7788" w:rsidRPr="006E7788" w:rsidRDefault="006E7788" w:rsidP="006E7788">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6E7788" w14:paraId="7A15DD41" w14:textId="77777777" w:rsidTr="00C61D2E">
        <w:trPr>
          <w:gridAfter w:val="1"/>
          <w:wAfter w:w="29" w:type="dxa"/>
        </w:trPr>
        <w:tc>
          <w:tcPr>
            <w:tcW w:w="3545" w:type="dxa"/>
          </w:tcPr>
          <w:p w14:paraId="57176827" w14:textId="77777777" w:rsidR="006E7788" w:rsidRDefault="006E7788" w:rsidP="006E7788">
            <w:pPr>
              <w:pStyle w:val="BodyText"/>
              <w:spacing w:before="120" w:after="120"/>
              <w:rPr>
                <w:rFonts w:ascii="Arial" w:hAnsi="Arial" w:cs="Arial"/>
                <w:b/>
                <w:bCs/>
              </w:rPr>
            </w:pPr>
            <w:r>
              <w:rPr>
                <w:rFonts w:ascii="Arial" w:hAnsi="Arial" w:cs="Arial"/>
                <w:b/>
                <w:bCs/>
              </w:rPr>
              <w:t>"Genset"</w:t>
            </w:r>
          </w:p>
        </w:tc>
        <w:tc>
          <w:tcPr>
            <w:tcW w:w="6775" w:type="dxa"/>
          </w:tcPr>
          <w:p w14:paraId="3803851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7811AD1" w14:textId="77777777" w:rsidTr="00E24804">
        <w:trPr>
          <w:gridAfter w:val="1"/>
          <w:wAfter w:w="29" w:type="dxa"/>
          <w:trHeight w:val="709"/>
        </w:trPr>
        <w:tc>
          <w:tcPr>
            <w:tcW w:w="3545" w:type="dxa"/>
          </w:tcPr>
          <w:p w14:paraId="33D60A43" w14:textId="77777777" w:rsidR="006E7788" w:rsidRDefault="006E7788" w:rsidP="006E7788">
            <w:pPr>
              <w:pStyle w:val="BodyText"/>
              <w:spacing w:before="120" w:after="120"/>
              <w:rPr>
                <w:rFonts w:ascii="Arial" w:hAnsi="Arial" w:cs="Arial"/>
                <w:b/>
                <w:bCs/>
              </w:rPr>
            </w:pPr>
            <w:r>
              <w:rPr>
                <w:rFonts w:ascii="Arial" w:hAnsi="Arial" w:cs="Arial"/>
                <w:b/>
                <w:bCs/>
              </w:rPr>
              <w:t>“GIS Asset Outage</w:t>
            </w:r>
          </w:p>
        </w:tc>
        <w:tc>
          <w:tcPr>
            <w:tcW w:w="6775" w:type="dxa"/>
          </w:tcPr>
          <w:p w14:paraId="35548BB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6E7788" w14:paraId="43909DB5" w14:textId="77777777" w:rsidTr="00C61D2E">
        <w:trPr>
          <w:gridAfter w:val="1"/>
          <w:wAfter w:w="29" w:type="dxa"/>
          <w:trHeight w:val="1075"/>
        </w:trPr>
        <w:tc>
          <w:tcPr>
            <w:tcW w:w="3545" w:type="dxa"/>
          </w:tcPr>
          <w:p w14:paraId="7EEE78E6" w14:textId="77777777" w:rsidR="006E7788" w:rsidRDefault="006E7788" w:rsidP="006E7788">
            <w:pPr>
              <w:pStyle w:val="BodyText"/>
              <w:spacing w:before="120" w:after="120"/>
              <w:rPr>
                <w:rFonts w:ascii="Arial" w:hAnsi="Arial" w:cs="Arial"/>
                <w:b/>
                <w:bCs/>
              </w:rPr>
            </w:pPr>
            <w:r>
              <w:rPr>
                <w:rFonts w:ascii="Arial" w:hAnsi="Arial" w:cs="Arial"/>
                <w:b/>
                <w:bCs/>
              </w:rPr>
              <w:t>"Good Industry Practice"</w:t>
            </w:r>
          </w:p>
        </w:tc>
        <w:tc>
          <w:tcPr>
            <w:tcW w:w="6775" w:type="dxa"/>
          </w:tcPr>
          <w:p w14:paraId="1DA0F981" w14:textId="77777777" w:rsidR="006E7788" w:rsidRDefault="006E7788" w:rsidP="006E7788">
            <w:pPr>
              <w:pStyle w:val="BodyText"/>
              <w:spacing w:before="120" w:after="120"/>
              <w:jc w:val="both"/>
              <w:rPr>
                <w:rFonts w:ascii="Arial" w:hAnsi="Arial" w:cs="Arial"/>
              </w:rPr>
            </w:pPr>
            <w:r>
              <w:rPr>
                <w:rFonts w:ascii="Arial" w:hAnsi="Arial" w:cs="Arial"/>
              </w:rPr>
              <w:t xml:space="preserve">in relation to any undertaking and any circumstances, the exercise of that degree of skill, diligence, </w:t>
            </w:r>
            <w:proofErr w:type="gramStart"/>
            <w:r>
              <w:rPr>
                <w:rFonts w:ascii="Arial" w:hAnsi="Arial" w:cs="Arial"/>
              </w:rPr>
              <w:t>prudence</w:t>
            </w:r>
            <w:proofErr w:type="gramEnd"/>
            <w:r>
              <w:rPr>
                <w:rFonts w:ascii="Arial" w:hAnsi="Arial" w:cs="Arial"/>
              </w:rPr>
              <w:t xml:space="preserve"> and foresight which would reasonably and ordinarily be expected from a skilled and experienced operator engaged in the same type of undertaking under the same or similar circumstances;</w:t>
            </w:r>
          </w:p>
        </w:tc>
      </w:tr>
      <w:tr w:rsidR="006E7788" w14:paraId="7D67FDE4" w14:textId="77777777" w:rsidTr="00C61D2E">
        <w:trPr>
          <w:gridAfter w:val="1"/>
          <w:wAfter w:w="29" w:type="dxa"/>
        </w:trPr>
        <w:tc>
          <w:tcPr>
            <w:tcW w:w="3545" w:type="dxa"/>
          </w:tcPr>
          <w:p w14:paraId="1DFF0C69" w14:textId="77777777" w:rsidR="006E7788" w:rsidRDefault="006E7788" w:rsidP="006E7788">
            <w:pPr>
              <w:pStyle w:val="BodyText"/>
              <w:spacing w:before="120" w:after="120"/>
              <w:rPr>
                <w:rFonts w:ascii="Arial" w:hAnsi="Arial" w:cs="Arial"/>
                <w:b/>
                <w:bCs/>
              </w:rPr>
            </w:pPr>
            <w:r>
              <w:rPr>
                <w:rFonts w:ascii="Arial" w:hAnsi="Arial" w:cs="Arial"/>
                <w:b/>
                <w:bCs/>
              </w:rPr>
              <w:t>"Great Britain"</w:t>
            </w:r>
          </w:p>
        </w:tc>
        <w:tc>
          <w:tcPr>
            <w:tcW w:w="6775" w:type="dxa"/>
          </w:tcPr>
          <w:p w14:paraId="5C8BE1F3" w14:textId="77777777" w:rsidR="006E7788" w:rsidRDefault="006E7788" w:rsidP="006E7788">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6E7788" w14:paraId="50001856" w14:textId="77777777" w:rsidTr="00C61D2E">
        <w:trPr>
          <w:gridAfter w:val="1"/>
          <w:wAfter w:w="29" w:type="dxa"/>
        </w:trPr>
        <w:tc>
          <w:tcPr>
            <w:tcW w:w="3545" w:type="dxa"/>
          </w:tcPr>
          <w:p w14:paraId="19841322" w14:textId="77777777" w:rsidR="006E7788" w:rsidRDefault="006E7788" w:rsidP="006E7788">
            <w:pPr>
              <w:pStyle w:val="BodyText"/>
              <w:spacing w:before="120" w:after="120"/>
              <w:rPr>
                <w:rFonts w:ascii="Arial" w:hAnsi="Arial" w:cs="Arial"/>
                <w:b/>
                <w:bCs/>
              </w:rPr>
            </w:pPr>
            <w:r>
              <w:rPr>
                <w:rFonts w:ascii="Arial" w:hAnsi="Arial" w:cs="Arial"/>
                <w:b/>
                <w:bCs/>
              </w:rPr>
              <w:t>"Grid Code"</w:t>
            </w:r>
          </w:p>
        </w:tc>
        <w:tc>
          <w:tcPr>
            <w:tcW w:w="6775" w:type="dxa"/>
          </w:tcPr>
          <w:p w14:paraId="7ADECA34" w14:textId="77777777" w:rsidR="006E7788" w:rsidRDefault="006E7788" w:rsidP="006E7788">
            <w:pPr>
              <w:pStyle w:val="BodyText"/>
              <w:spacing w:before="120" w:after="120"/>
              <w:jc w:val="both"/>
              <w:rPr>
                <w:rFonts w:ascii="Arial" w:hAnsi="Arial" w:cs="Arial"/>
              </w:rPr>
            </w:pPr>
            <w:r>
              <w:rPr>
                <w:rFonts w:ascii="Arial" w:hAnsi="Arial" w:cs="Arial"/>
              </w:rPr>
              <w:t xml:space="preserve">the </w:t>
            </w:r>
            <w:r>
              <w:rPr>
                <w:rFonts w:ascii="Arial" w:hAnsi="Arial" w:cs="Arial"/>
                <w:b/>
              </w:rPr>
              <w:t>Grid Code</w:t>
            </w:r>
            <w:r>
              <w:rPr>
                <w:rFonts w:ascii="Arial" w:hAnsi="Arial" w:cs="Arial"/>
              </w:rPr>
              <w:t xml:space="preserve"> drawn up pursuant to the </w:t>
            </w:r>
            <w:r>
              <w:rPr>
                <w:rFonts w:ascii="Arial" w:hAnsi="Arial" w:cs="Arial"/>
                <w:b/>
              </w:rPr>
              <w:t>Transmission Licence</w:t>
            </w:r>
            <w:r>
              <w:rPr>
                <w:rFonts w:ascii="Arial" w:hAnsi="Arial" w:cs="Arial"/>
              </w:rPr>
              <w:t xml:space="preserve">, as from time to time revised in accordance with the </w:t>
            </w:r>
            <w:r>
              <w:rPr>
                <w:rFonts w:ascii="Arial" w:hAnsi="Arial" w:cs="Arial"/>
                <w:b/>
              </w:rPr>
              <w:t>Transmission Licence</w:t>
            </w:r>
            <w:r>
              <w:rPr>
                <w:rFonts w:ascii="Arial" w:hAnsi="Arial" w:cs="Arial"/>
              </w:rPr>
              <w:t>;</w:t>
            </w:r>
          </w:p>
        </w:tc>
      </w:tr>
      <w:tr w:rsidR="006E7788" w14:paraId="1F2AE8B0" w14:textId="77777777" w:rsidTr="00C61D2E">
        <w:trPr>
          <w:gridAfter w:val="1"/>
          <w:wAfter w:w="29" w:type="dxa"/>
        </w:trPr>
        <w:tc>
          <w:tcPr>
            <w:tcW w:w="3545" w:type="dxa"/>
          </w:tcPr>
          <w:p w14:paraId="2EB2875D" w14:textId="77777777" w:rsidR="006E7788" w:rsidRDefault="006E7788" w:rsidP="006E7788">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6775" w:type="dxa"/>
          </w:tcPr>
          <w:p w14:paraId="11FFD8C0" w14:textId="77777777" w:rsidR="006E7788" w:rsidRDefault="006E7788" w:rsidP="006E7788">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6E7788" w14:paraId="114B8A9F" w14:textId="77777777" w:rsidTr="00C61D2E">
        <w:trPr>
          <w:gridAfter w:val="1"/>
          <w:wAfter w:w="29" w:type="dxa"/>
        </w:trPr>
        <w:tc>
          <w:tcPr>
            <w:tcW w:w="3545" w:type="dxa"/>
          </w:tcPr>
          <w:p w14:paraId="4C2D5E7C" w14:textId="77777777" w:rsidR="006E7788" w:rsidRDefault="006E7788" w:rsidP="006E7788">
            <w:pPr>
              <w:pStyle w:val="BodyText"/>
              <w:spacing w:before="120" w:after="120"/>
              <w:rPr>
                <w:rFonts w:ascii="Arial" w:hAnsi="Arial" w:cs="Arial"/>
                <w:b/>
                <w:bCs/>
              </w:rPr>
            </w:pPr>
            <w:r>
              <w:rPr>
                <w:rFonts w:ascii="Arial" w:hAnsi="Arial" w:cs="Arial"/>
                <w:b/>
                <w:bCs/>
              </w:rPr>
              <w:lastRenderedPageBreak/>
              <w:t>"Gross Asset Value"</w:t>
            </w:r>
          </w:p>
        </w:tc>
        <w:tc>
          <w:tcPr>
            <w:tcW w:w="6775" w:type="dxa"/>
          </w:tcPr>
          <w:p w14:paraId="038E9DE2" w14:textId="77777777" w:rsidR="006E7788" w:rsidRDefault="006E7788" w:rsidP="006E7788">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6E7788" w14:paraId="22EBDBEF" w14:textId="77777777" w:rsidTr="00C61D2E">
        <w:trPr>
          <w:gridAfter w:val="1"/>
          <w:wAfter w:w="29" w:type="dxa"/>
        </w:trPr>
        <w:tc>
          <w:tcPr>
            <w:tcW w:w="3545" w:type="dxa"/>
          </w:tcPr>
          <w:p w14:paraId="1A11ACFD" w14:textId="77777777" w:rsidR="006E7788" w:rsidRDefault="006E7788" w:rsidP="006E7788">
            <w:pPr>
              <w:rPr>
                <w:rFonts w:ascii="Arial" w:hAnsi="Arial" w:cs="Arial"/>
                <w:b/>
                <w:bCs/>
              </w:rPr>
            </w:pPr>
            <w:r>
              <w:rPr>
                <w:rFonts w:ascii="Arial" w:hAnsi="Arial" w:cs="Arial"/>
                <w:b/>
                <w:bCs/>
              </w:rPr>
              <w:t>"Group"</w:t>
            </w:r>
          </w:p>
        </w:tc>
        <w:tc>
          <w:tcPr>
            <w:tcW w:w="6775" w:type="dxa"/>
          </w:tcPr>
          <w:p w14:paraId="3326145E" w14:textId="77777777" w:rsidR="006E7788" w:rsidRDefault="006E7788" w:rsidP="006E7788">
            <w:pPr>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p w14:paraId="56E8254D" w14:textId="77777777" w:rsidR="006E7788" w:rsidRDefault="006E7788" w:rsidP="006E7788">
            <w:pPr>
              <w:rPr>
                <w:rFonts w:ascii="Arial" w:hAnsi="Arial" w:cs="Arial"/>
                <w:i/>
              </w:rPr>
            </w:pPr>
          </w:p>
        </w:tc>
      </w:tr>
      <w:tr w:rsidR="006E7788" w14:paraId="23CCA6ED" w14:textId="77777777" w:rsidTr="00C61D2E">
        <w:trPr>
          <w:gridAfter w:val="1"/>
          <w:wAfter w:w="29" w:type="dxa"/>
        </w:trPr>
        <w:tc>
          <w:tcPr>
            <w:tcW w:w="3545" w:type="dxa"/>
          </w:tcPr>
          <w:p w14:paraId="4D6114F3" w14:textId="77777777" w:rsidR="006E7788" w:rsidRDefault="006E7788" w:rsidP="006E7788">
            <w:pPr>
              <w:pStyle w:val="BodyText"/>
              <w:spacing w:line="240" w:lineRule="atLeast"/>
              <w:rPr>
                <w:rFonts w:ascii="Arial" w:hAnsi="Arial" w:cs="Arial"/>
                <w:b/>
                <w:bCs/>
              </w:rPr>
            </w:pPr>
            <w:r>
              <w:rPr>
                <w:rFonts w:ascii="Arial" w:hAnsi="Arial" w:cs="Arial"/>
                <w:b/>
                <w:bCs/>
              </w:rPr>
              <w:t>“GSP Group”</w:t>
            </w:r>
          </w:p>
        </w:tc>
        <w:tc>
          <w:tcPr>
            <w:tcW w:w="6775" w:type="dxa"/>
          </w:tcPr>
          <w:p w14:paraId="206D7FCD" w14:textId="77777777" w:rsidR="006E7788" w:rsidRDefault="006E7788" w:rsidP="006E7788">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E7788" w14:paraId="2E871F4F" w14:textId="77777777" w:rsidTr="00C61D2E">
        <w:trPr>
          <w:gridAfter w:val="1"/>
          <w:wAfter w:w="29" w:type="dxa"/>
        </w:trPr>
        <w:tc>
          <w:tcPr>
            <w:tcW w:w="3545" w:type="dxa"/>
          </w:tcPr>
          <w:p w14:paraId="7D2CA890" w14:textId="500EB79A" w:rsidR="006E7788" w:rsidRDefault="006E7788" w:rsidP="006E7788">
            <w:pPr>
              <w:pStyle w:val="BodyText"/>
              <w:spacing w:line="240" w:lineRule="atLeast"/>
              <w:rPr>
                <w:rFonts w:ascii="Arial" w:hAnsi="Arial" w:cs="Arial"/>
                <w:b/>
                <w:bCs/>
                <w:color w:val="000000"/>
                <w:w w:val="0"/>
              </w:rPr>
            </w:pPr>
            <w:bookmarkStart w:id="63" w:name="_DV_C133"/>
            <w:r>
              <w:rPr>
                <w:rFonts w:ascii="Arial" w:hAnsi="Arial" w:cs="Arial"/>
                <w:b/>
                <w:bCs/>
              </w:rPr>
              <w:t>"HH Base Percentage"</w:t>
            </w:r>
            <w:bookmarkEnd w:id="63"/>
          </w:p>
        </w:tc>
        <w:tc>
          <w:tcPr>
            <w:tcW w:w="6775" w:type="dxa"/>
          </w:tcPr>
          <w:p w14:paraId="354B8DAE" w14:textId="77777777" w:rsidR="006E7788" w:rsidRDefault="006E7788" w:rsidP="006E7788">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64" w:name="_BPDCI_55"/>
            <w:r w:rsidRPr="00BD656E">
              <w:rPr>
                <w:rFonts w:ascii="Arial" w:hAnsi="Arial" w:cs="Arial"/>
              </w:rPr>
              <w:t xml:space="preserve">Section 3, </w:t>
            </w:r>
            <w:bookmarkEnd w:id="64"/>
            <w:r w:rsidRPr="00BD656E">
              <w:rPr>
                <w:rFonts w:ascii="Arial" w:hAnsi="Arial" w:cs="Arial"/>
              </w:rPr>
              <w:t>Appendix 2</w:t>
            </w:r>
            <w:bookmarkStart w:id="65" w:name="_BPDCD_56"/>
            <w:r w:rsidRPr="00BD656E">
              <w:rPr>
                <w:rFonts w:ascii="Arial" w:hAnsi="Arial" w:cs="Arial"/>
              </w:rPr>
              <w:t>;</w:t>
            </w:r>
            <w:bookmarkEnd w:id="65"/>
          </w:p>
        </w:tc>
      </w:tr>
      <w:tr w:rsidR="006E7788" w14:paraId="246DEF9B" w14:textId="77777777" w:rsidTr="00C61D2E">
        <w:trPr>
          <w:gridAfter w:val="1"/>
          <w:wAfter w:w="29" w:type="dxa"/>
        </w:trPr>
        <w:tc>
          <w:tcPr>
            <w:tcW w:w="3545" w:type="dxa"/>
          </w:tcPr>
          <w:p w14:paraId="10C8DE09" w14:textId="77777777" w:rsidR="006E7788" w:rsidRDefault="006E7788" w:rsidP="006E7788">
            <w:pPr>
              <w:pStyle w:val="BodyText"/>
              <w:rPr>
                <w:rFonts w:ascii="Arial" w:hAnsi="Arial" w:cs="Arial"/>
                <w:b/>
                <w:bCs/>
              </w:rPr>
            </w:pPr>
            <w:r>
              <w:rPr>
                <w:rFonts w:ascii="Arial" w:hAnsi="Arial" w:cs="Arial"/>
                <w:b/>
                <w:bCs/>
              </w:rPr>
              <w:t>"HH Base Value at Risk"</w:t>
            </w:r>
          </w:p>
        </w:tc>
        <w:tc>
          <w:tcPr>
            <w:tcW w:w="6775" w:type="dxa"/>
          </w:tcPr>
          <w:p w14:paraId="04FACBED" w14:textId="77777777" w:rsidR="006E7788" w:rsidRDefault="006E7788" w:rsidP="006E7788">
            <w:pPr>
              <w:pStyle w:val="BodyText"/>
              <w:jc w:val="both"/>
              <w:rPr>
                <w:rFonts w:ascii="Arial" w:hAnsi="Arial" w:cs="Arial"/>
              </w:rPr>
            </w:pPr>
            <w:r>
              <w:rPr>
                <w:rFonts w:ascii="Arial" w:hAnsi="Arial" w:cs="Arial"/>
              </w:rPr>
              <w:t>the sum as calculated in accordance with Paragraph 3.22.3</w:t>
            </w:r>
            <w:bookmarkStart w:id="66" w:name="_BPDCD_57"/>
            <w:r w:rsidRPr="00BD656E">
              <w:rPr>
                <w:rFonts w:ascii="Arial" w:hAnsi="Arial" w:cs="Arial"/>
              </w:rPr>
              <w:t xml:space="preserve">; </w:t>
            </w:r>
            <w:bookmarkEnd w:id="66"/>
          </w:p>
        </w:tc>
      </w:tr>
      <w:tr w:rsidR="006E7788" w14:paraId="6165C19D" w14:textId="77777777" w:rsidTr="00C61D2E">
        <w:trPr>
          <w:gridAfter w:val="1"/>
          <w:wAfter w:w="29" w:type="dxa"/>
        </w:trPr>
        <w:tc>
          <w:tcPr>
            <w:tcW w:w="3545" w:type="dxa"/>
          </w:tcPr>
          <w:p w14:paraId="288DE31A" w14:textId="77777777" w:rsidR="006E7788" w:rsidRDefault="006E7788" w:rsidP="006E7788">
            <w:pPr>
              <w:pStyle w:val="BodyText"/>
              <w:rPr>
                <w:rFonts w:ascii="Arial" w:hAnsi="Arial" w:cs="Arial"/>
                <w:b/>
                <w:bCs/>
              </w:rPr>
            </w:pPr>
            <w:r>
              <w:rPr>
                <w:rFonts w:ascii="Arial" w:hAnsi="Arial" w:cs="Arial"/>
                <w:b/>
                <w:bCs/>
              </w:rPr>
              <w:t>"HH Charges"</w:t>
            </w:r>
          </w:p>
        </w:tc>
        <w:tc>
          <w:tcPr>
            <w:tcW w:w="6775" w:type="dxa"/>
          </w:tcPr>
          <w:p w14:paraId="664E3575" w14:textId="77777777" w:rsidR="006E7788" w:rsidRDefault="006E7788" w:rsidP="006E7788">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67" w:name="_BPDCD_58"/>
            <w:r w:rsidRPr="00BD656E">
              <w:rPr>
                <w:rFonts w:ascii="Arial Bold" w:hAnsi="Arial Bold" w:cs="Arial"/>
                <w:b/>
              </w:rPr>
              <w:t>;</w:t>
            </w:r>
            <w:bookmarkEnd w:id="67"/>
          </w:p>
        </w:tc>
      </w:tr>
      <w:tr w:rsidR="006E7788" w14:paraId="1ABCBE3D" w14:textId="77777777" w:rsidTr="00C61D2E">
        <w:trPr>
          <w:gridAfter w:val="1"/>
          <w:wAfter w:w="29" w:type="dxa"/>
        </w:trPr>
        <w:tc>
          <w:tcPr>
            <w:tcW w:w="3545" w:type="dxa"/>
          </w:tcPr>
          <w:p w14:paraId="17C18465" w14:textId="77777777" w:rsidR="006E7788" w:rsidRDefault="006E7788" w:rsidP="006E7788">
            <w:pPr>
              <w:pStyle w:val="BodyText"/>
              <w:rPr>
                <w:rFonts w:ascii="Arial" w:hAnsi="Arial" w:cs="Arial"/>
                <w:b/>
                <w:bCs/>
              </w:rPr>
            </w:pPr>
            <w:r>
              <w:rPr>
                <w:rFonts w:ascii="Arial" w:hAnsi="Arial" w:cs="Arial"/>
                <w:b/>
                <w:bCs/>
                <w:color w:val="000000"/>
              </w:rPr>
              <w:t>"HH Forecasting Performance Related VAR "</w:t>
            </w:r>
          </w:p>
        </w:tc>
        <w:tc>
          <w:tcPr>
            <w:tcW w:w="6775" w:type="dxa"/>
          </w:tcPr>
          <w:p w14:paraId="7600E0CB" w14:textId="77777777" w:rsidR="006E7788" w:rsidRPr="00CC2624" w:rsidRDefault="006E7788" w:rsidP="006E7788">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w:t>
            </w:r>
            <w:proofErr w:type="gramStart"/>
            <w:r>
              <w:rPr>
                <w:rFonts w:ascii="Arial" w:hAnsi="Arial" w:cs="Arial"/>
                <w:b/>
              </w:rPr>
              <w:t xml:space="preserve">Performance </w:t>
            </w:r>
            <w:r>
              <w:rPr>
                <w:rFonts w:ascii="Arial" w:hAnsi="Arial" w:cs="Arial"/>
              </w:rPr>
              <w:t xml:space="preserve"> and</w:t>
            </w:r>
            <w:proofErr w:type="gramEnd"/>
            <w:r>
              <w:rPr>
                <w:rFonts w:ascii="Arial" w:hAnsi="Arial" w:cs="Arial"/>
              </w:rPr>
              <w:t xml:space="preserve">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6E7788" w14:paraId="7CEEBA3D" w14:textId="77777777" w:rsidTr="00C61D2E">
        <w:trPr>
          <w:gridAfter w:val="1"/>
          <w:wAfter w:w="29" w:type="dxa"/>
        </w:trPr>
        <w:tc>
          <w:tcPr>
            <w:tcW w:w="3545" w:type="dxa"/>
          </w:tcPr>
          <w:p w14:paraId="55DAF29D" w14:textId="77777777" w:rsidR="006E7788" w:rsidRDefault="006E7788" w:rsidP="006E7788">
            <w:pPr>
              <w:pStyle w:val="BodyText"/>
              <w:rPr>
                <w:rFonts w:ascii="Arial" w:hAnsi="Arial" w:cs="Arial"/>
                <w:b/>
                <w:bCs/>
                <w:color w:val="000000"/>
              </w:rPr>
            </w:pPr>
            <w:r>
              <w:rPr>
                <w:rFonts w:ascii="Arial" w:hAnsi="Arial" w:cs="Arial"/>
                <w:b/>
                <w:bCs/>
              </w:rPr>
              <w:t>"High Frequency Response"</w:t>
            </w:r>
          </w:p>
        </w:tc>
        <w:tc>
          <w:tcPr>
            <w:tcW w:w="6775" w:type="dxa"/>
          </w:tcPr>
          <w:p w14:paraId="4B9A63AD" w14:textId="77777777" w:rsidR="006E7788" w:rsidRDefault="006E7788" w:rsidP="006E7788">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B6206C9" w14:textId="77777777" w:rsidTr="00C61D2E">
        <w:trPr>
          <w:gridAfter w:val="1"/>
          <w:wAfter w:w="29" w:type="dxa"/>
        </w:trPr>
        <w:tc>
          <w:tcPr>
            <w:tcW w:w="3545" w:type="dxa"/>
          </w:tcPr>
          <w:p w14:paraId="1A539076" w14:textId="77777777" w:rsidR="006E7788" w:rsidRDefault="006E7788" w:rsidP="006E7788">
            <w:pPr>
              <w:pStyle w:val="BodyText"/>
              <w:rPr>
                <w:ins w:id="68" w:author="Author"/>
                <w:rFonts w:ascii="Arial" w:hAnsi="Arial" w:cs="Arial"/>
                <w:b/>
                <w:bCs/>
              </w:rPr>
            </w:pPr>
            <w:r>
              <w:rPr>
                <w:rFonts w:ascii="Arial" w:hAnsi="Arial" w:cs="Arial"/>
                <w:b/>
                <w:bCs/>
              </w:rPr>
              <w:t>"High Voltage" or "HV"</w:t>
            </w:r>
          </w:p>
          <w:p w14:paraId="13DD4FBA" w14:textId="77777777" w:rsidR="00616296" w:rsidRDefault="00616296" w:rsidP="006E7788">
            <w:pPr>
              <w:pStyle w:val="BodyText"/>
              <w:rPr>
                <w:ins w:id="69" w:author="Author"/>
                <w:rFonts w:ascii="Arial" w:hAnsi="Arial" w:cs="Arial"/>
                <w:b/>
                <w:bCs/>
              </w:rPr>
            </w:pPr>
          </w:p>
          <w:p w14:paraId="7F1430C2" w14:textId="2B700B5A" w:rsidR="00776BF5" w:rsidRPr="008742EF" w:rsidRDefault="00776BF5" w:rsidP="00776BF5">
            <w:pPr>
              <w:rPr>
                <w:ins w:id="70" w:author="Author"/>
                <w:rFonts w:ascii="Arial" w:hAnsi="Arial" w:cs="Arial"/>
                <w:b/>
                <w:bCs/>
                <w:color w:val="FF0000"/>
              </w:rPr>
            </w:pPr>
            <w:ins w:id="71" w:author="Author">
              <w:r>
                <w:rPr>
                  <w:rFonts w:ascii="Arial" w:hAnsi="Arial" w:cs="Arial"/>
                  <w:b/>
                  <w:bCs/>
                  <w:color w:val="FF0000"/>
                </w:rPr>
                <w:t>“</w:t>
              </w:r>
              <w:r w:rsidRPr="008742EF">
                <w:rPr>
                  <w:rFonts w:ascii="Arial" w:hAnsi="Arial" w:cs="Arial"/>
                  <w:b/>
                  <w:bCs/>
                  <w:color w:val="FF0000"/>
                </w:rPr>
                <w:t>HND</w:t>
              </w:r>
              <w:r>
                <w:rPr>
                  <w:rFonts w:ascii="Arial" w:hAnsi="Arial" w:cs="Arial"/>
                  <w:b/>
                  <w:bCs/>
                  <w:color w:val="FF0000"/>
                </w:rPr>
                <w:t>”</w:t>
              </w:r>
            </w:ins>
          </w:p>
          <w:p w14:paraId="73174687" w14:textId="77777777" w:rsidR="00616296" w:rsidRDefault="00616296" w:rsidP="006E7788">
            <w:pPr>
              <w:pStyle w:val="BodyText"/>
              <w:rPr>
                <w:ins w:id="72" w:author="Author"/>
                <w:rFonts w:ascii="Arial" w:hAnsi="Arial" w:cs="Arial"/>
                <w:b/>
                <w:bCs/>
              </w:rPr>
            </w:pPr>
          </w:p>
          <w:p w14:paraId="6D6BA08E" w14:textId="609FF217" w:rsidR="00616296" w:rsidRDefault="00616296" w:rsidP="006E7788">
            <w:pPr>
              <w:pStyle w:val="BodyText"/>
              <w:rPr>
                <w:rFonts w:ascii="Arial" w:hAnsi="Arial" w:cs="Arial"/>
                <w:b/>
                <w:bCs/>
              </w:rPr>
            </w:pPr>
          </w:p>
        </w:tc>
        <w:tc>
          <w:tcPr>
            <w:tcW w:w="6775" w:type="dxa"/>
          </w:tcPr>
          <w:p w14:paraId="28BB22C6" w14:textId="77777777" w:rsidR="006E7788" w:rsidRDefault="006E7788" w:rsidP="006E7788">
            <w:pPr>
              <w:pStyle w:val="BodyText"/>
              <w:jc w:val="both"/>
              <w:rPr>
                <w:ins w:id="73" w:author="Author"/>
                <w:rFonts w:ascii="Arial" w:hAnsi="Arial" w:cs="Arial"/>
              </w:rPr>
            </w:pPr>
            <w:r>
              <w:rPr>
                <w:rFonts w:ascii="Arial" w:hAnsi="Arial" w:cs="Arial"/>
              </w:rPr>
              <w:t xml:space="preserve">a voltage exceeding 650 </w:t>
            </w:r>
            <w:proofErr w:type="gramStart"/>
            <w:r>
              <w:rPr>
                <w:rFonts w:ascii="Arial" w:hAnsi="Arial" w:cs="Arial"/>
              </w:rPr>
              <w:t>volts;</w:t>
            </w:r>
            <w:proofErr w:type="gramEnd"/>
          </w:p>
          <w:p w14:paraId="4CA222F4" w14:textId="77777777" w:rsidR="00B07433" w:rsidRDefault="00B07433" w:rsidP="006E7788">
            <w:pPr>
              <w:pStyle w:val="BodyText"/>
              <w:jc w:val="both"/>
              <w:rPr>
                <w:ins w:id="74" w:author="Author"/>
                <w:rFonts w:ascii="Arial" w:hAnsi="Arial" w:cs="Arial"/>
              </w:rPr>
            </w:pPr>
          </w:p>
          <w:p w14:paraId="66ED237C" w14:textId="065406AD" w:rsidR="00B07433" w:rsidRPr="008742EF" w:rsidRDefault="00B07433" w:rsidP="006E7788">
            <w:pPr>
              <w:pStyle w:val="BodyText"/>
              <w:jc w:val="both"/>
              <w:rPr>
                <w:ins w:id="75" w:author="Author"/>
                <w:rFonts w:ascii="Arial" w:hAnsi="Arial" w:cs="Arial"/>
                <w:b/>
                <w:bCs/>
                <w:color w:val="FF0000"/>
              </w:rPr>
            </w:pPr>
            <w:ins w:id="76" w:author="Author">
              <w:r>
                <w:rPr>
                  <w:rFonts w:ascii="Arial" w:hAnsi="Arial" w:cs="Arial"/>
                  <w:color w:val="FF0000"/>
                </w:rPr>
                <w:t>t</w:t>
              </w:r>
              <w:r w:rsidRPr="008742EF">
                <w:rPr>
                  <w:rFonts w:ascii="Arial" w:hAnsi="Arial" w:cs="Arial"/>
                  <w:color w:val="FF0000"/>
                </w:rPr>
                <w:t xml:space="preserve">he output of the holistic network design process being undertaken under the </w:t>
              </w:r>
              <w:r w:rsidRPr="008742EF">
                <w:rPr>
                  <w:rFonts w:ascii="Arial" w:hAnsi="Arial" w:cs="Arial"/>
                  <w:b/>
                  <w:bCs/>
                  <w:color w:val="FF0000"/>
                </w:rPr>
                <w:t xml:space="preserve">OTNR </w:t>
              </w:r>
              <w:r w:rsidRPr="008742EF">
                <w:rPr>
                  <w:rFonts w:ascii="Arial" w:hAnsi="Arial" w:cs="Arial"/>
                  <w:color w:val="FF0000"/>
                </w:rPr>
                <w:t>published in July 2022 (the “</w:t>
              </w:r>
              <w:r w:rsidRPr="008742EF">
                <w:rPr>
                  <w:rFonts w:ascii="Arial" w:hAnsi="Arial" w:cs="Arial"/>
                  <w:b/>
                  <w:bCs/>
                  <w:color w:val="FF0000"/>
                </w:rPr>
                <w:t>HND1</w:t>
              </w:r>
              <w:r w:rsidRPr="008742EF">
                <w:rPr>
                  <w:rFonts w:ascii="Arial" w:hAnsi="Arial" w:cs="Arial"/>
                  <w:color w:val="FF0000"/>
                </w:rPr>
                <w:t xml:space="preserve">”) or the subsequent follow up to the </w:t>
              </w:r>
              <w:r w:rsidRPr="008742EF">
                <w:rPr>
                  <w:rFonts w:ascii="Arial" w:hAnsi="Arial" w:cs="Arial"/>
                  <w:b/>
                  <w:bCs/>
                  <w:color w:val="FF0000"/>
                </w:rPr>
                <w:t>HND1</w:t>
              </w:r>
              <w:r w:rsidRPr="008742EF">
                <w:rPr>
                  <w:rFonts w:ascii="Arial" w:hAnsi="Arial" w:cs="Arial"/>
                  <w:color w:val="FF0000"/>
                </w:rPr>
                <w:t> (the “</w:t>
              </w:r>
              <w:r w:rsidRPr="008742EF">
                <w:rPr>
                  <w:rFonts w:ascii="Arial" w:hAnsi="Arial" w:cs="Arial"/>
                  <w:b/>
                  <w:bCs/>
                  <w:color w:val="FF0000"/>
                </w:rPr>
                <w:t>HNDFUE</w:t>
              </w:r>
              <w:r w:rsidRPr="008742EF">
                <w:rPr>
                  <w:rFonts w:ascii="Arial" w:hAnsi="Arial" w:cs="Arial"/>
                  <w:color w:val="FF0000"/>
                </w:rPr>
                <w:t xml:space="preserve">”) or any further development or iteration of the </w:t>
              </w:r>
              <w:r w:rsidRPr="008742EF">
                <w:rPr>
                  <w:rFonts w:ascii="Arial" w:hAnsi="Arial" w:cs="Arial"/>
                  <w:b/>
                  <w:bCs/>
                  <w:color w:val="FF0000"/>
                </w:rPr>
                <w:t>HND</w:t>
              </w:r>
              <w:r w:rsidRPr="008742EF">
                <w:rPr>
                  <w:rFonts w:ascii="Arial" w:hAnsi="Arial" w:cs="Arial"/>
                  <w:color w:val="FF0000"/>
                </w:rPr>
                <w:t> or approach to</w:t>
              </w:r>
              <w:r w:rsidRPr="008742EF">
                <w:rPr>
                  <w:rFonts w:ascii="Arial" w:hAnsi="Arial" w:cs="Arial"/>
                  <w:b/>
                  <w:bCs/>
                  <w:color w:val="FF0000"/>
                </w:rPr>
                <w:t xml:space="preserve"> </w:t>
              </w:r>
              <w:proofErr w:type="gramStart"/>
              <w:r w:rsidRPr="008742EF">
                <w:rPr>
                  <w:rFonts w:ascii="Arial" w:hAnsi="Arial" w:cs="Arial"/>
                  <w:b/>
                  <w:bCs/>
                  <w:color w:val="FF0000"/>
                </w:rPr>
                <w:t>HND</w:t>
              </w:r>
              <w:r w:rsidR="008742EF">
                <w:rPr>
                  <w:rFonts w:ascii="Arial" w:hAnsi="Arial" w:cs="Arial"/>
                  <w:b/>
                  <w:bCs/>
                  <w:color w:val="FF0000"/>
                </w:rPr>
                <w:t>;</w:t>
              </w:r>
              <w:proofErr w:type="gramEnd"/>
            </w:ins>
          </w:p>
          <w:p w14:paraId="54FB6517" w14:textId="77829077" w:rsidR="00B07433" w:rsidRDefault="00B07433" w:rsidP="006E7788">
            <w:pPr>
              <w:pStyle w:val="BodyText"/>
              <w:jc w:val="both"/>
              <w:rPr>
                <w:rFonts w:ascii="Arial" w:hAnsi="Arial" w:cs="Arial"/>
              </w:rPr>
            </w:pPr>
          </w:p>
        </w:tc>
      </w:tr>
      <w:tr w:rsidR="006E7788" w14:paraId="0B445789" w14:textId="77777777" w:rsidTr="00C61D2E">
        <w:trPr>
          <w:gridAfter w:val="1"/>
          <w:wAfter w:w="29" w:type="dxa"/>
        </w:trPr>
        <w:tc>
          <w:tcPr>
            <w:tcW w:w="3545" w:type="dxa"/>
          </w:tcPr>
          <w:p w14:paraId="0AAB2849" w14:textId="77777777" w:rsidR="006E7788" w:rsidRDefault="006E7788" w:rsidP="006E7788">
            <w:pPr>
              <w:pStyle w:val="BodyText"/>
              <w:rPr>
                <w:rFonts w:ascii="Arial" w:hAnsi="Arial" w:cs="Arial"/>
                <w:b/>
                <w:bCs/>
              </w:rPr>
            </w:pPr>
            <w:r>
              <w:rPr>
                <w:rFonts w:ascii="Arial" w:hAnsi="Arial" w:cs="Arial"/>
                <w:b/>
                <w:bCs/>
              </w:rPr>
              <w:t>"Holding Payment"</w:t>
            </w:r>
          </w:p>
        </w:tc>
        <w:tc>
          <w:tcPr>
            <w:tcW w:w="6775" w:type="dxa"/>
          </w:tcPr>
          <w:p w14:paraId="63353522" w14:textId="77777777" w:rsidR="006E7788" w:rsidRDefault="006E7788" w:rsidP="006E7788">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6E7788" w14:paraId="137775E7" w14:textId="77777777" w:rsidTr="00C61D2E">
        <w:trPr>
          <w:gridAfter w:val="1"/>
          <w:wAfter w:w="29" w:type="dxa"/>
        </w:trPr>
        <w:tc>
          <w:tcPr>
            <w:tcW w:w="3545" w:type="dxa"/>
          </w:tcPr>
          <w:p w14:paraId="57DED1C0" w14:textId="77777777" w:rsidR="006E7788" w:rsidRDefault="006E7788" w:rsidP="006E7788">
            <w:pPr>
              <w:pStyle w:val="BodyText"/>
              <w:rPr>
                <w:rFonts w:ascii="Arial" w:hAnsi="Arial" w:cs="Arial"/>
                <w:b/>
                <w:bCs/>
              </w:rPr>
            </w:pPr>
            <w:r>
              <w:rPr>
                <w:rFonts w:ascii="Arial" w:hAnsi="Arial" w:cs="Arial"/>
                <w:b/>
                <w:bCs/>
              </w:rPr>
              <w:t>“ICRP”</w:t>
            </w:r>
          </w:p>
        </w:tc>
        <w:tc>
          <w:tcPr>
            <w:tcW w:w="6775" w:type="dxa"/>
          </w:tcPr>
          <w:p w14:paraId="1A218852" w14:textId="77777777" w:rsidR="006E7788" w:rsidRDefault="006E7788" w:rsidP="006E7788">
            <w:pPr>
              <w:pStyle w:val="BodyText"/>
              <w:jc w:val="both"/>
              <w:rPr>
                <w:rFonts w:ascii="Arial" w:hAnsi="Arial" w:cs="Arial"/>
              </w:rPr>
            </w:pPr>
            <w:r>
              <w:rPr>
                <w:rFonts w:ascii="Arial" w:hAnsi="Arial" w:cs="Arial"/>
              </w:rPr>
              <w:t>Investment Cost Related Pricing;</w:t>
            </w:r>
          </w:p>
        </w:tc>
      </w:tr>
      <w:tr w:rsidR="0098778F" w14:paraId="082EBBFA" w14:textId="77777777" w:rsidTr="00C61D2E">
        <w:trPr>
          <w:gridAfter w:val="1"/>
          <w:wAfter w:w="29" w:type="dxa"/>
        </w:trPr>
        <w:tc>
          <w:tcPr>
            <w:tcW w:w="3545" w:type="dxa"/>
          </w:tcPr>
          <w:p w14:paraId="72EC52EC" w14:textId="291DBAEF" w:rsidR="0098778F" w:rsidRPr="00024F58" w:rsidRDefault="00EA607C" w:rsidP="006E7788">
            <w:pPr>
              <w:pStyle w:val="BodyText"/>
              <w:rPr>
                <w:rFonts w:ascii="Arial" w:hAnsi="Arial" w:cs="Arial"/>
                <w:b/>
                <w:bCs/>
              </w:rPr>
            </w:pPr>
            <w:r>
              <w:rPr>
                <w:rFonts w:ascii="Arial" w:hAnsi="Arial" w:cs="Arial"/>
                <w:b/>
                <w:bCs/>
              </w:rPr>
              <w:t>“</w:t>
            </w:r>
            <w:r w:rsidR="00E271A5" w:rsidRPr="00024F58">
              <w:rPr>
                <w:rFonts w:ascii="Arial" w:hAnsi="Arial" w:cs="Arial"/>
                <w:b/>
                <w:bCs/>
              </w:rPr>
              <w:t>Identified Onshore Circuit</w:t>
            </w:r>
            <w:r>
              <w:rPr>
                <w:rFonts w:ascii="Arial" w:hAnsi="Arial" w:cs="Arial"/>
                <w:b/>
                <w:bCs/>
              </w:rPr>
              <w:t>”</w:t>
            </w:r>
          </w:p>
        </w:tc>
        <w:tc>
          <w:tcPr>
            <w:tcW w:w="6775" w:type="dxa"/>
          </w:tcPr>
          <w:p w14:paraId="6F3610C8" w14:textId="34FF4CE9" w:rsidR="0098778F" w:rsidRDefault="00024F58" w:rsidP="006E7788">
            <w:pPr>
              <w:pStyle w:val="BodyText"/>
              <w:jc w:val="both"/>
              <w:rPr>
                <w:rFonts w:ascii="Arial" w:hAnsi="Arial" w:cs="Arial"/>
              </w:rPr>
            </w:pPr>
            <w:r>
              <w:rPr>
                <w:rFonts w:ascii="Arial" w:hAnsi="Arial" w:cs="Arial"/>
              </w:rPr>
              <w:t xml:space="preserve">A single transmission HVDC subsea circuit or a single transmission AC subsea circuit between </w:t>
            </w:r>
            <w:r w:rsidR="00833B0A">
              <w:rPr>
                <w:rFonts w:ascii="Arial" w:hAnsi="Arial" w:cs="Arial"/>
              </w:rPr>
              <w:t xml:space="preserve">two MITS Nodes where there is only one route for the power to flow between the two </w:t>
            </w:r>
            <w:r w:rsidR="005E3C8A">
              <w:rPr>
                <w:rFonts w:ascii="Arial" w:hAnsi="Arial" w:cs="Arial"/>
              </w:rPr>
              <w:t>MITS Nodes.</w:t>
            </w:r>
          </w:p>
        </w:tc>
      </w:tr>
      <w:tr w:rsidR="006E7788" w14:paraId="01D8E2F2" w14:textId="77777777" w:rsidTr="00C61D2E">
        <w:trPr>
          <w:gridAfter w:val="1"/>
          <w:wAfter w:w="29" w:type="dxa"/>
        </w:trPr>
        <w:tc>
          <w:tcPr>
            <w:tcW w:w="3545" w:type="dxa"/>
          </w:tcPr>
          <w:p w14:paraId="68F2D6AA" w14:textId="77777777" w:rsidR="006E7788" w:rsidRDefault="006E7788" w:rsidP="006E7788">
            <w:pPr>
              <w:spacing w:after="240"/>
              <w:rPr>
                <w:rFonts w:ascii="Arial" w:hAnsi="Arial" w:cs="Arial"/>
                <w:b/>
                <w:bCs/>
              </w:rPr>
            </w:pPr>
            <w:r>
              <w:rPr>
                <w:rFonts w:ascii="Arial" w:hAnsi="Arial" w:cs="Arial"/>
                <w:b/>
                <w:bCs/>
              </w:rPr>
              <w:t>"Implementation Date"</w:t>
            </w:r>
          </w:p>
        </w:tc>
        <w:tc>
          <w:tcPr>
            <w:tcW w:w="6775" w:type="dxa"/>
          </w:tcPr>
          <w:p w14:paraId="472216FE" w14:textId="77777777" w:rsidR="006E7788" w:rsidRDefault="006E7788" w:rsidP="006E7788">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6E7788" w14:paraId="032960EB" w14:textId="77777777" w:rsidTr="00C61D2E">
        <w:trPr>
          <w:gridAfter w:val="1"/>
          <w:wAfter w:w="29" w:type="dxa"/>
        </w:trPr>
        <w:tc>
          <w:tcPr>
            <w:tcW w:w="3545" w:type="dxa"/>
          </w:tcPr>
          <w:p w14:paraId="78871B21" w14:textId="77777777" w:rsidR="006E7788" w:rsidRPr="009625ED" w:rsidRDefault="006E7788" w:rsidP="006E7788">
            <w:pPr>
              <w:spacing w:after="240"/>
              <w:rPr>
                <w:rFonts w:ascii="Arial" w:hAnsi="Arial" w:cs="Arial"/>
                <w:b/>
                <w:bCs/>
              </w:rPr>
            </w:pPr>
            <w:r w:rsidRPr="009625ED">
              <w:rPr>
                <w:rFonts w:ascii="Arial" w:hAnsi="Arial" w:cs="Arial"/>
                <w:b/>
                <w:bCs/>
              </w:rPr>
              <w:t>“</w:t>
            </w:r>
            <w:proofErr w:type="gramStart"/>
            <w:r w:rsidRPr="009625ED">
              <w:rPr>
                <w:rFonts w:ascii="Arial" w:hAnsi="Arial" w:cs="Arial"/>
                <w:b/>
                <w:bCs/>
              </w:rPr>
              <w:t>Import”</w:t>
            </w:r>
            <w:proofErr w:type="gramEnd"/>
          </w:p>
          <w:p w14:paraId="7228AA30" w14:textId="77777777" w:rsidR="006E7788" w:rsidRPr="009625ED" w:rsidRDefault="006E7788" w:rsidP="006E7788">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6775" w:type="dxa"/>
          </w:tcPr>
          <w:p w14:paraId="1D15E542" w14:textId="77777777" w:rsidR="006E7788" w:rsidRPr="007454CC" w:rsidRDefault="006E7788" w:rsidP="006E7788">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Code</w:t>
            </w:r>
            <w:r w:rsidRPr="007454CC">
              <w:rPr>
                <w:rFonts w:ascii="Arial" w:hAnsi="Arial" w:cs="Arial"/>
              </w:rPr>
              <w:t>;</w:t>
            </w:r>
          </w:p>
          <w:p w14:paraId="6C08C527"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6E7788" w:rsidRPr="009625ED" w:rsidRDefault="006E7788" w:rsidP="006E7788">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6E7788" w14:paraId="1C8FEFEC" w14:textId="77777777" w:rsidTr="00C61D2E">
        <w:trPr>
          <w:gridAfter w:val="1"/>
          <w:wAfter w:w="29" w:type="dxa"/>
        </w:trPr>
        <w:tc>
          <w:tcPr>
            <w:tcW w:w="3545" w:type="dxa"/>
          </w:tcPr>
          <w:p w14:paraId="6577BCAF" w14:textId="77777777" w:rsidR="006E7788" w:rsidRDefault="006E7788" w:rsidP="006E7788">
            <w:pPr>
              <w:spacing w:after="240"/>
              <w:rPr>
                <w:rFonts w:ascii="Arial" w:hAnsi="Arial" w:cs="Arial"/>
                <w:b/>
                <w:bCs/>
              </w:rPr>
            </w:pPr>
            <w:r>
              <w:rPr>
                <w:rFonts w:ascii="Arial" w:hAnsi="Arial" w:cs="Arial"/>
                <w:b/>
                <w:bCs/>
              </w:rPr>
              <w:lastRenderedPageBreak/>
              <w:t>“Income Adjusting Event”</w:t>
            </w:r>
          </w:p>
        </w:tc>
        <w:tc>
          <w:tcPr>
            <w:tcW w:w="6775" w:type="dxa"/>
          </w:tcPr>
          <w:p w14:paraId="3D8E70F3" w14:textId="77777777" w:rsidR="006E7788" w:rsidRDefault="006E7788" w:rsidP="006E7788">
            <w:pPr>
              <w:spacing w:after="24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3FBCE4D5" w14:textId="77777777" w:rsidTr="00C61D2E">
        <w:trPr>
          <w:gridAfter w:val="1"/>
          <w:wAfter w:w="29" w:type="dxa"/>
        </w:trPr>
        <w:tc>
          <w:tcPr>
            <w:tcW w:w="3545" w:type="dxa"/>
          </w:tcPr>
          <w:p w14:paraId="58F3FBD0" w14:textId="77777777" w:rsidR="006E7788" w:rsidRDefault="006E7788" w:rsidP="006E7788">
            <w:pPr>
              <w:pStyle w:val="BodyText"/>
              <w:rPr>
                <w:rFonts w:ascii="Arial" w:hAnsi="Arial" w:cs="Arial"/>
                <w:b/>
                <w:bCs/>
              </w:rPr>
            </w:pPr>
            <w:r>
              <w:rPr>
                <w:rFonts w:ascii="Arial" w:hAnsi="Arial" w:cs="Arial"/>
                <w:b/>
                <w:bCs/>
              </w:rPr>
              <w:t>"Indemnified Persons"</w:t>
            </w:r>
          </w:p>
        </w:tc>
        <w:tc>
          <w:tcPr>
            <w:tcW w:w="6775" w:type="dxa"/>
          </w:tcPr>
          <w:p w14:paraId="2310348E" w14:textId="77777777" w:rsidR="006E7788" w:rsidRDefault="006E7788" w:rsidP="006E7788">
            <w:pPr>
              <w:pStyle w:val="BodyText"/>
              <w:jc w:val="both"/>
              <w:rPr>
                <w:rFonts w:ascii="Arial" w:hAnsi="Arial" w:cs="Arial"/>
              </w:rPr>
            </w:pPr>
            <w:r>
              <w:rPr>
                <w:rFonts w:ascii="Arial" w:hAnsi="Arial" w:cs="Arial"/>
              </w:rPr>
              <w:t xml:space="preserve">as defined in Paragraph 8.12.1; </w:t>
            </w:r>
          </w:p>
        </w:tc>
      </w:tr>
      <w:tr w:rsidR="006E7788" w14:paraId="3B463687" w14:textId="77777777" w:rsidTr="00C61D2E">
        <w:trPr>
          <w:gridAfter w:val="1"/>
          <w:wAfter w:w="29" w:type="dxa"/>
        </w:trPr>
        <w:tc>
          <w:tcPr>
            <w:tcW w:w="3545" w:type="dxa"/>
          </w:tcPr>
          <w:p w14:paraId="4CA39087" w14:textId="77777777" w:rsidR="006E7788" w:rsidRDefault="006E7788" w:rsidP="006E7788">
            <w:pPr>
              <w:pStyle w:val="BodyText"/>
              <w:rPr>
                <w:rFonts w:ascii="Arial" w:hAnsi="Arial" w:cs="Arial"/>
                <w:b/>
                <w:bCs/>
              </w:rPr>
            </w:pPr>
            <w:r>
              <w:rPr>
                <w:rFonts w:ascii="Arial" w:hAnsi="Arial" w:cs="Arial"/>
                <w:b/>
                <w:bCs/>
              </w:rPr>
              <w:t>"Independent Engineer"</w:t>
            </w:r>
          </w:p>
        </w:tc>
        <w:tc>
          <w:tcPr>
            <w:tcW w:w="6775" w:type="dxa"/>
          </w:tcPr>
          <w:p w14:paraId="39EC5A0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30F9CB5" w14:textId="77777777" w:rsidTr="00C61D2E">
        <w:trPr>
          <w:gridAfter w:val="1"/>
          <w:wAfter w:w="29" w:type="dxa"/>
        </w:trPr>
        <w:tc>
          <w:tcPr>
            <w:tcW w:w="3545" w:type="dxa"/>
          </w:tcPr>
          <w:p w14:paraId="0FA6A22D" w14:textId="77777777" w:rsidR="006E7788" w:rsidRDefault="006E7788" w:rsidP="006E7788">
            <w:pPr>
              <w:pStyle w:val="BodyText"/>
              <w:rPr>
                <w:rFonts w:ascii="Arial" w:hAnsi="Arial" w:cs="Arial"/>
                <w:b/>
                <w:bCs/>
              </w:rPr>
            </w:pPr>
            <w:r>
              <w:rPr>
                <w:rFonts w:ascii="Arial" w:hAnsi="Arial" w:cs="Arial"/>
                <w:b/>
                <w:bCs/>
              </w:rPr>
              <w:t>"Independent Credit Assessment"</w:t>
            </w:r>
          </w:p>
        </w:tc>
        <w:tc>
          <w:tcPr>
            <w:tcW w:w="6775" w:type="dxa"/>
          </w:tcPr>
          <w:p w14:paraId="06A8569E" w14:textId="77777777" w:rsidR="006E7788" w:rsidRDefault="006E7788" w:rsidP="006E7788">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6E7788" w14:paraId="2C955717" w14:textId="77777777" w:rsidTr="00C61D2E">
        <w:trPr>
          <w:gridAfter w:val="1"/>
          <w:wAfter w:w="29" w:type="dxa"/>
        </w:trPr>
        <w:tc>
          <w:tcPr>
            <w:tcW w:w="3545" w:type="dxa"/>
          </w:tcPr>
          <w:p w14:paraId="1E3FF650" w14:textId="77777777" w:rsidR="006E7788" w:rsidRDefault="006E7788" w:rsidP="006E7788">
            <w:pPr>
              <w:pStyle w:val="BodyText"/>
              <w:rPr>
                <w:rFonts w:ascii="Arial" w:hAnsi="Arial" w:cs="Arial"/>
                <w:b/>
                <w:bCs/>
              </w:rPr>
            </w:pPr>
            <w:r>
              <w:rPr>
                <w:rFonts w:ascii="Arial" w:hAnsi="Arial" w:cs="Arial"/>
                <w:b/>
                <w:bCs/>
              </w:rPr>
              <w:t>"Independent Security Arrangement"</w:t>
            </w:r>
          </w:p>
          <w:p w14:paraId="227C79DF" w14:textId="77777777" w:rsidR="00B21682" w:rsidRDefault="00B21682" w:rsidP="006E7788">
            <w:pPr>
              <w:pStyle w:val="BodyText"/>
              <w:rPr>
                <w:rFonts w:ascii="Arial" w:hAnsi="Arial" w:cs="Arial"/>
                <w:b/>
                <w:bCs/>
              </w:rPr>
            </w:pPr>
          </w:p>
          <w:p w14:paraId="17E80019" w14:textId="77777777" w:rsidR="00B21682" w:rsidRDefault="00B21682" w:rsidP="006E7788">
            <w:pPr>
              <w:pStyle w:val="BodyText"/>
              <w:rPr>
                <w:rFonts w:ascii="Arial" w:hAnsi="Arial" w:cs="Arial"/>
                <w:b/>
                <w:bCs/>
              </w:rPr>
            </w:pPr>
          </w:p>
          <w:p w14:paraId="08FB6CCD" w14:textId="6048A461" w:rsidR="00B21682" w:rsidRDefault="00B21682" w:rsidP="00414EB8">
            <w:pPr>
              <w:pStyle w:val="BodyText"/>
              <w:rPr>
                <w:rFonts w:ascii="Arial" w:hAnsi="Arial" w:cs="Arial"/>
                <w:b/>
                <w:bCs/>
              </w:rPr>
            </w:pPr>
          </w:p>
        </w:tc>
        <w:tc>
          <w:tcPr>
            <w:tcW w:w="6775" w:type="dxa"/>
          </w:tcPr>
          <w:p w14:paraId="3089ABEC" w14:textId="534A13D3" w:rsidR="00414EB8" w:rsidRDefault="006E7788" w:rsidP="00E24804">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w:t>
            </w:r>
            <w:proofErr w:type="gramStart"/>
            <w:r>
              <w:rPr>
                <w:rFonts w:ascii="Arial" w:hAnsi="Arial" w:cs="Arial"/>
              </w:rPr>
              <w:t>addition</w:t>
            </w:r>
            <w:proofErr w:type="gramEnd"/>
            <w:r>
              <w:rPr>
                <w:rFonts w:ascii="Arial" w:hAnsi="Arial" w:cs="Arial"/>
              </w:rPr>
              <w:t xml:space="preserve">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E24804" w14:paraId="4BC723D3" w14:textId="77777777" w:rsidTr="00C61D2E">
        <w:trPr>
          <w:gridAfter w:val="1"/>
          <w:wAfter w:w="29" w:type="dxa"/>
        </w:trPr>
        <w:tc>
          <w:tcPr>
            <w:tcW w:w="3545" w:type="dxa"/>
          </w:tcPr>
          <w:p w14:paraId="291BA656" w14:textId="17657BCC" w:rsidR="00E24804" w:rsidRDefault="00E24804" w:rsidP="006E7788">
            <w:pPr>
              <w:pStyle w:val="BodyText"/>
              <w:rPr>
                <w:rFonts w:ascii="Arial" w:hAnsi="Arial" w:cs="Arial"/>
                <w:b/>
                <w:bCs/>
              </w:rPr>
            </w:pPr>
            <w:r>
              <w:rPr>
                <w:rFonts w:ascii="Arial" w:hAnsi="Arial" w:cs="Arial"/>
                <w:b/>
                <w:bCs/>
              </w:rPr>
              <w:t>“Indicative Annual FDSC TNUoS charge</w:t>
            </w:r>
          </w:p>
        </w:tc>
        <w:tc>
          <w:tcPr>
            <w:tcW w:w="6775" w:type="dxa"/>
          </w:tcPr>
          <w:p w14:paraId="24C8F0B5" w14:textId="17CFEC08" w:rsidR="00E24804" w:rsidRDefault="00E24804" w:rsidP="006E7788">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6E7788" w14:paraId="74593936" w14:textId="77777777" w:rsidTr="00C61D2E">
        <w:trPr>
          <w:gridAfter w:val="1"/>
          <w:wAfter w:w="29" w:type="dxa"/>
        </w:trPr>
        <w:tc>
          <w:tcPr>
            <w:tcW w:w="3545" w:type="dxa"/>
          </w:tcPr>
          <w:p w14:paraId="783ADA31" w14:textId="77777777" w:rsidR="006E7788" w:rsidRDefault="006E7788" w:rsidP="006E7788">
            <w:pPr>
              <w:pStyle w:val="BodyText"/>
              <w:rPr>
                <w:rFonts w:ascii="Arial" w:hAnsi="Arial" w:cs="Arial"/>
                <w:b/>
                <w:bCs/>
              </w:rPr>
            </w:pPr>
            <w:r>
              <w:rPr>
                <w:rFonts w:ascii="Arial" w:hAnsi="Arial" w:cs="Arial"/>
                <w:b/>
                <w:bCs/>
              </w:rPr>
              <w:t>"Indicative Annual HH TNUoS charge"</w:t>
            </w:r>
          </w:p>
        </w:tc>
        <w:tc>
          <w:tcPr>
            <w:tcW w:w="6775" w:type="dxa"/>
          </w:tcPr>
          <w:p w14:paraId="04D18147" w14:textId="77777777" w:rsidR="006E7788" w:rsidRPr="00CC2624" w:rsidRDefault="006E7788" w:rsidP="006E7788">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6E7788" w14:paraId="774CD654" w14:textId="77777777" w:rsidTr="00C61D2E">
        <w:trPr>
          <w:gridAfter w:val="1"/>
          <w:wAfter w:w="29" w:type="dxa"/>
        </w:trPr>
        <w:tc>
          <w:tcPr>
            <w:tcW w:w="3545" w:type="dxa"/>
          </w:tcPr>
          <w:p w14:paraId="777BA4F2" w14:textId="77777777" w:rsidR="006E7788" w:rsidRDefault="006E7788" w:rsidP="006E7788">
            <w:pPr>
              <w:pStyle w:val="BodyText"/>
              <w:rPr>
                <w:rFonts w:ascii="Arial" w:hAnsi="Arial" w:cs="Arial"/>
                <w:b/>
                <w:bCs/>
              </w:rPr>
            </w:pPr>
            <w:r>
              <w:rPr>
                <w:rFonts w:ascii="Arial" w:hAnsi="Arial" w:cs="Arial"/>
                <w:b/>
                <w:bCs/>
              </w:rPr>
              <w:t>"Indicative Annual NHH TNUoS charge"</w:t>
            </w:r>
          </w:p>
          <w:p w14:paraId="1DF4C435" w14:textId="5F360BC1" w:rsidR="009B76FD" w:rsidRDefault="009B76FD" w:rsidP="006E7788">
            <w:pPr>
              <w:pStyle w:val="BodyText"/>
              <w:rPr>
                <w:rFonts w:ascii="Arial" w:hAnsi="Arial" w:cs="Arial"/>
                <w:b/>
                <w:bCs/>
              </w:rPr>
            </w:pPr>
            <w:r>
              <w:rPr>
                <w:rFonts w:ascii="Arial" w:hAnsi="Arial" w:cs="Arial"/>
                <w:b/>
                <w:bCs/>
              </w:rPr>
              <w:t>“Indi</w:t>
            </w:r>
            <w:r w:rsidR="00984406">
              <w:rPr>
                <w:rFonts w:ascii="Arial" w:hAnsi="Arial" w:cs="Arial"/>
                <w:b/>
                <w:bCs/>
              </w:rPr>
              <w:t>cative Annual UMS TNUoS charge”</w:t>
            </w:r>
          </w:p>
        </w:tc>
        <w:tc>
          <w:tcPr>
            <w:tcW w:w="6775" w:type="dxa"/>
          </w:tcPr>
          <w:p w14:paraId="0B9F19FE" w14:textId="77777777" w:rsidR="006E7788" w:rsidRDefault="006E7788" w:rsidP="006E7788">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p w14:paraId="5217D4D5" w14:textId="2D202D74" w:rsidR="00984406" w:rsidRPr="00F82780" w:rsidRDefault="00984406" w:rsidP="006E7788">
            <w:pPr>
              <w:pStyle w:val="BodyText"/>
              <w:rPr>
                <w:rFonts w:ascii="Arial" w:hAnsi="Arial" w:cs="Arial"/>
                <w:b/>
                <w:bCs/>
              </w:rPr>
            </w:pPr>
            <w:r w:rsidRPr="00984406">
              <w:rPr>
                <w:rFonts w:ascii="Arial" w:hAnsi="Arial" w:cs="Arial"/>
                <w:b/>
                <w:bCs/>
              </w:rPr>
              <w:t xml:space="preserve">The Company’s </w:t>
            </w:r>
            <w:r w:rsidR="00416548">
              <w:rPr>
                <w:rFonts w:ascii="Arial" w:hAnsi="Arial" w:cs="Arial"/>
              </w:rPr>
              <w:t>forecast</w:t>
            </w:r>
            <w:r w:rsidR="00F82780">
              <w:rPr>
                <w:rFonts w:ascii="Arial" w:hAnsi="Arial" w:cs="Arial"/>
              </w:rPr>
              <w:t xml:space="preserve"> of the </w:t>
            </w:r>
            <w:r w:rsidR="00F82780">
              <w:rPr>
                <w:rFonts w:ascii="Arial" w:hAnsi="Arial" w:cs="Arial"/>
                <w:b/>
                <w:bCs/>
              </w:rPr>
              <w:t>User’s</w:t>
            </w:r>
            <w:r w:rsidR="00F82780">
              <w:rPr>
                <w:rFonts w:ascii="Arial" w:hAnsi="Arial" w:cs="Arial"/>
              </w:rPr>
              <w:t xml:space="preserve"> total </w:t>
            </w:r>
            <w:r w:rsidR="00F82780">
              <w:rPr>
                <w:rFonts w:ascii="Arial" w:hAnsi="Arial" w:cs="Arial"/>
                <w:b/>
                <w:bCs/>
              </w:rPr>
              <w:t xml:space="preserve">UMS Charges </w:t>
            </w:r>
            <w:r w:rsidR="00F82780">
              <w:rPr>
                <w:rFonts w:ascii="Arial" w:hAnsi="Arial" w:cs="Arial"/>
              </w:rPr>
              <w:t xml:space="preserve">relating to a </w:t>
            </w:r>
            <w:r w:rsidR="00F82780">
              <w:rPr>
                <w:rFonts w:ascii="Arial" w:hAnsi="Arial" w:cs="Arial"/>
                <w:b/>
                <w:bCs/>
              </w:rPr>
              <w:t>Fin</w:t>
            </w:r>
            <w:r w:rsidR="002373F2">
              <w:rPr>
                <w:rFonts w:ascii="Arial" w:hAnsi="Arial" w:cs="Arial"/>
                <w:b/>
                <w:bCs/>
              </w:rPr>
              <w:t>anci</w:t>
            </w:r>
            <w:r w:rsidR="00F82780">
              <w:rPr>
                <w:rFonts w:ascii="Arial" w:hAnsi="Arial" w:cs="Arial"/>
                <w:b/>
                <w:bCs/>
              </w:rPr>
              <w:t xml:space="preserve">al Year </w:t>
            </w:r>
          </w:p>
        </w:tc>
      </w:tr>
      <w:tr w:rsidR="006E7788" w14:paraId="62369D0C" w14:textId="77777777" w:rsidTr="00C61D2E">
        <w:trPr>
          <w:gridAfter w:val="1"/>
          <w:wAfter w:w="29" w:type="dxa"/>
        </w:trPr>
        <w:tc>
          <w:tcPr>
            <w:tcW w:w="3545" w:type="dxa"/>
          </w:tcPr>
          <w:p w14:paraId="59C74462" w14:textId="77777777" w:rsidR="006E7788" w:rsidRDefault="006E7788" w:rsidP="006E7788">
            <w:pPr>
              <w:pStyle w:val="BodyText"/>
              <w:rPr>
                <w:rFonts w:ascii="Arial" w:hAnsi="Arial" w:cs="Arial"/>
                <w:b/>
                <w:bCs/>
              </w:rPr>
            </w:pPr>
            <w:r>
              <w:rPr>
                <w:rFonts w:ascii="Arial" w:hAnsi="Arial" w:cs="Arial"/>
                <w:b/>
                <w:bCs/>
              </w:rPr>
              <w:t>"Indicative Block LDTEC"</w:t>
            </w:r>
          </w:p>
        </w:tc>
        <w:tc>
          <w:tcPr>
            <w:tcW w:w="6775" w:type="dxa"/>
          </w:tcPr>
          <w:p w14:paraId="4C9744C8" w14:textId="77777777" w:rsidR="006E7788" w:rsidRPr="00CC2624" w:rsidRDefault="006E7788" w:rsidP="006E7788">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6E7788" w14:paraId="09B8611E" w14:textId="77777777" w:rsidTr="00C61D2E">
        <w:trPr>
          <w:gridAfter w:val="1"/>
          <w:wAfter w:w="29" w:type="dxa"/>
        </w:trPr>
        <w:tc>
          <w:tcPr>
            <w:tcW w:w="3545" w:type="dxa"/>
          </w:tcPr>
          <w:p w14:paraId="6433C0E1" w14:textId="7F1DF4D9" w:rsidR="00832825" w:rsidRDefault="006E7788" w:rsidP="00916BEC">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6775" w:type="dxa"/>
          </w:tcPr>
          <w:p w14:paraId="6E681E50" w14:textId="77777777" w:rsidR="006E7788" w:rsidRDefault="006E7788" w:rsidP="006E7788">
            <w:pPr>
              <w:autoSpaceDE w:val="0"/>
              <w:autoSpaceDN w:val="0"/>
              <w:adjustRightInd w:val="0"/>
              <w:rPr>
                <w:rFonts w:ascii="Arial" w:hAnsi="Arial" w:cs="Arial"/>
              </w:rPr>
            </w:pPr>
            <w:r>
              <w:rPr>
                <w:rFonts w:ascii="Arial" w:hAnsi="Arial" w:cs="Arial"/>
              </w:rPr>
              <w:t>has the meaning attributed to it in Paragraph 4.2.3.2;</w:t>
            </w:r>
          </w:p>
          <w:p w14:paraId="15DE3936" w14:textId="77777777" w:rsidR="000E387A" w:rsidRDefault="000E387A" w:rsidP="006E7788">
            <w:pPr>
              <w:autoSpaceDE w:val="0"/>
              <w:autoSpaceDN w:val="0"/>
              <w:adjustRightInd w:val="0"/>
              <w:rPr>
                <w:rFonts w:ascii="Arial" w:hAnsi="Arial" w:cs="Arial"/>
              </w:rPr>
            </w:pPr>
          </w:p>
          <w:p w14:paraId="307B6AAE" w14:textId="094599CC" w:rsidR="000E387A" w:rsidRDefault="000E387A" w:rsidP="00AF434D">
            <w:pPr>
              <w:autoSpaceDE w:val="0"/>
              <w:autoSpaceDN w:val="0"/>
              <w:adjustRightInd w:val="0"/>
              <w:rPr>
                <w:rFonts w:ascii="Arial" w:hAnsi="Arial" w:cs="Arial"/>
                <w:lang w:val="en-US"/>
              </w:rPr>
            </w:pPr>
          </w:p>
        </w:tc>
      </w:tr>
      <w:tr w:rsidR="006E7788" w14:paraId="5BCE4924" w14:textId="77777777" w:rsidTr="00C61D2E">
        <w:trPr>
          <w:gridAfter w:val="1"/>
          <w:wAfter w:w="29" w:type="dxa"/>
        </w:trPr>
        <w:tc>
          <w:tcPr>
            <w:tcW w:w="3545" w:type="dxa"/>
          </w:tcPr>
          <w:p w14:paraId="01726F74" w14:textId="77777777" w:rsidR="006E7788" w:rsidRDefault="006E7788" w:rsidP="006E7788">
            <w:pPr>
              <w:rPr>
                <w:rFonts w:ascii="Arial" w:hAnsi="Arial" w:cs="Arial"/>
                <w:b/>
                <w:bCs/>
              </w:rPr>
            </w:pPr>
            <w:r>
              <w:rPr>
                <w:rFonts w:ascii="Arial" w:hAnsi="Arial" w:cs="Arial"/>
                <w:b/>
                <w:bCs/>
              </w:rPr>
              <w:t>“Industry Code”</w:t>
            </w:r>
          </w:p>
        </w:tc>
        <w:tc>
          <w:tcPr>
            <w:tcW w:w="6775" w:type="dxa"/>
          </w:tcPr>
          <w:p w14:paraId="1E2A676B" w14:textId="77777777" w:rsidR="006E7788" w:rsidRPr="004D379C" w:rsidRDefault="006E7788" w:rsidP="006E7788">
            <w:pPr>
              <w:pStyle w:val="BodyTextIndent"/>
              <w:ind w:left="2"/>
              <w:rPr>
                <w:rFonts w:ascii="Arial" w:hAnsi="Arial" w:cs="Arial"/>
              </w:rPr>
            </w:pPr>
            <w:bookmarkStart w:id="77" w:name="_BPDCD_63"/>
            <w:r w:rsidRPr="004D379C">
              <w:rPr>
                <w:rFonts w:ascii="Arial" w:hAnsi="Arial" w:cs="Arial"/>
              </w:rPr>
              <w:t xml:space="preserve">means </w:t>
            </w:r>
            <w:bookmarkEnd w:id="77"/>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6E7788" w14:paraId="38F7C1F0" w14:textId="77777777" w:rsidTr="00C61D2E">
        <w:trPr>
          <w:gridAfter w:val="1"/>
          <w:wAfter w:w="29" w:type="dxa"/>
        </w:trPr>
        <w:tc>
          <w:tcPr>
            <w:tcW w:w="3545" w:type="dxa"/>
          </w:tcPr>
          <w:p w14:paraId="13D8C42F" w14:textId="77777777" w:rsidR="006E7788" w:rsidRDefault="006E7788" w:rsidP="006E7788">
            <w:pPr>
              <w:rPr>
                <w:rFonts w:ascii="Arial" w:hAnsi="Arial" w:cs="Arial"/>
                <w:b/>
                <w:bCs/>
              </w:rPr>
            </w:pPr>
            <w:r>
              <w:rPr>
                <w:rFonts w:ascii="Arial" w:hAnsi="Arial" w:cs="Arial"/>
                <w:b/>
                <w:bCs/>
              </w:rPr>
              <w:t>"Initial Charge"</w:t>
            </w:r>
          </w:p>
        </w:tc>
        <w:tc>
          <w:tcPr>
            <w:tcW w:w="6775" w:type="dxa"/>
          </w:tcPr>
          <w:p w14:paraId="7DEAEFA0" w14:textId="77777777" w:rsidR="006E7788" w:rsidRPr="004D379C" w:rsidRDefault="006E7788" w:rsidP="006E7788">
            <w:pPr>
              <w:pStyle w:val="BodyTextIndent"/>
              <w:ind w:left="2"/>
              <w:rPr>
                <w:rFonts w:ascii="Arial" w:hAnsi="Arial" w:cs="Arial"/>
              </w:rPr>
            </w:pPr>
            <w:r w:rsidRPr="004D379C">
              <w:rPr>
                <w:rFonts w:ascii="Arial" w:hAnsi="Arial" w:cs="Arial"/>
              </w:rPr>
              <w:t xml:space="preserve">as defined in Paragraph </w:t>
            </w:r>
            <w:bookmarkStart w:id="78" w:name="_BPDCD_64"/>
            <w:r w:rsidRPr="004D379C">
              <w:rPr>
                <w:rFonts w:ascii="Arial" w:hAnsi="Arial" w:cs="Arial"/>
              </w:rPr>
              <w:t>3.16.2</w:t>
            </w:r>
            <w:bookmarkEnd w:id="78"/>
            <w:r w:rsidRPr="004D379C">
              <w:rPr>
                <w:rFonts w:ascii="Arial" w:hAnsi="Arial" w:cs="Arial"/>
              </w:rPr>
              <w:t xml:space="preserve">; </w:t>
            </w:r>
          </w:p>
        </w:tc>
      </w:tr>
      <w:tr w:rsidR="006E7788" w14:paraId="30A0A950" w14:textId="77777777" w:rsidTr="00C61D2E">
        <w:trPr>
          <w:gridAfter w:val="1"/>
          <w:wAfter w:w="29" w:type="dxa"/>
        </w:trPr>
        <w:tc>
          <w:tcPr>
            <w:tcW w:w="3545" w:type="dxa"/>
          </w:tcPr>
          <w:p w14:paraId="13D7F4EC" w14:textId="77777777" w:rsidR="006E7788" w:rsidRDefault="006E7788" w:rsidP="006E7788">
            <w:pPr>
              <w:pStyle w:val="BodyText"/>
              <w:rPr>
                <w:rFonts w:ascii="Arial" w:hAnsi="Arial" w:cs="Arial"/>
                <w:b/>
                <w:bCs/>
              </w:rPr>
            </w:pPr>
            <w:r>
              <w:rPr>
                <w:rFonts w:ascii="Arial" w:hAnsi="Arial" w:cs="Arial"/>
                <w:b/>
                <w:bCs/>
              </w:rPr>
              <w:t>"Initial Demand Reconciliation Statement"</w:t>
            </w:r>
          </w:p>
        </w:tc>
        <w:tc>
          <w:tcPr>
            <w:tcW w:w="6775" w:type="dxa"/>
          </w:tcPr>
          <w:p w14:paraId="5EDBC851" w14:textId="77777777" w:rsidR="006E7788" w:rsidRPr="004D379C" w:rsidRDefault="006E7788" w:rsidP="006E7788">
            <w:pPr>
              <w:pStyle w:val="BodyText"/>
              <w:rPr>
                <w:rFonts w:ascii="Arial" w:hAnsi="Arial" w:cs="Arial"/>
              </w:rPr>
            </w:pPr>
            <w:r w:rsidRPr="004D379C">
              <w:rPr>
                <w:rFonts w:ascii="Arial" w:hAnsi="Arial" w:cs="Arial"/>
              </w:rPr>
              <w:t xml:space="preserve">as defined in Paragraph </w:t>
            </w:r>
            <w:bookmarkStart w:id="79" w:name="_BPDCD_65"/>
            <w:r w:rsidRPr="004D379C">
              <w:rPr>
                <w:rFonts w:ascii="Arial" w:hAnsi="Arial" w:cs="Arial"/>
              </w:rPr>
              <w:t>3.13.4</w:t>
            </w:r>
            <w:bookmarkEnd w:id="79"/>
            <w:r w:rsidRPr="004D379C">
              <w:rPr>
                <w:rFonts w:ascii="Arial" w:hAnsi="Arial" w:cs="Arial"/>
              </w:rPr>
              <w:t>;</w:t>
            </w:r>
            <w:r w:rsidRPr="004D379C">
              <w:rPr>
                <w:rFonts w:ascii="Arial" w:hAnsi="Arial" w:cs="Arial"/>
              </w:rPr>
              <w:br/>
            </w:r>
          </w:p>
        </w:tc>
      </w:tr>
      <w:tr w:rsidR="006E7788" w14:paraId="639280E0" w14:textId="77777777" w:rsidTr="00C61D2E">
        <w:trPr>
          <w:gridAfter w:val="1"/>
          <w:wAfter w:w="29" w:type="dxa"/>
        </w:trPr>
        <w:tc>
          <w:tcPr>
            <w:tcW w:w="3545" w:type="dxa"/>
          </w:tcPr>
          <w:p w14:paraId="1E8C2C65" w14:textId="77777777" w:rsidR="006E7788" w:rsidRDefault="006E7788" w:rsidP="006E7788">
            <w:pPr>
              <w:pStyle w:val="BodyText"/>
              <w:rPr>
                <w:rFonts w:ascii="Arial" w:hAnsi="Arial" w:cs="Arial"/>
                <w:b/>
                <w:bCs/>
              </w:rPr>
            </w:pPr>
            <w:r>
              <w:rPr>
                <w:rFonts w:ascii="Arial" w:hAnsi="Arial" w:cs="Arial"/>
                <w:b/>
                <w:bCs/>
              </w:rPr>
              <w:t>"Initial Volume Allocation Run"</w:t>
            </w:r>
          </w:p>
        </w:tc>
        <w:tc>
          <w:tcPr>
            <w:tcW w:w="6775" w:type="dxa"/>
          </w:tcPr>
          <w:p w14:paraId="028FD95D" w14:textId="77777777" w:rsidR="006E7788" w:rsidRDefault="006E7788" w:rsidP="006E7788">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916BEC" w14:paraId="6E62EDC4" w14:textId="77777777" w:rsidTr="00C61D2E">
        <w:trPr>
          <w:gridAfter w:val="1"/>
          <w:wAfter w:w="29" w:type="dxa"/>
        </w:trPr>
        <w:tc>
          <w:tcPr>
            <w:tcW w:w="3545" w:type="dxa"/>
          </w:tcPr>
          <w:p w14:paraId="3B9A4F56" w14:textId="0FD10A2C" w:rsidR="00916BEC" w:rsidRPr="00B87B3A" w:rsidRDefault="00916BEC" w:rsidP="00916BEC">
            <w:pPr>
              <w:spacing w:after="240"/>
              <w:rPr>
                <w:rFonts w:ascii="Arial" w:hAnsi="Arial" w:cs="Arial"/>
                <w:b/>
                <w:bCs/>
              </w:rPr>
            </w:pPr>
            <w:r w:rsidRPr="00B87B3A">
              <w:rPr>
                <w:rFonts w:ascii="Arial" w:hAnsi="Arial" w:cs="Arial"/>
                <w:b/>
                <w:bCs/>
              </w:rPr>
              <w:t>“Initial Settlement Run”</w:t>
            </w:r>
          </w:p>
        </w:tc>
        <w:tc>
          <w:tcPr>
            <w:tcW w:w="6775" w:type="dxa"/>
          </w:tcPr>
          <w:p w14:paraId="29E26C56" w14:textId="1C415557" w:rsidR="00916BEC" w:rsidRPr="00B87B3A" w:rsidRDefault="00916BEC" w:rsidP="00916BEC">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6E7788" w14:paraId="52336572" w14:textId="77777777" w:rsidTr="00C61D2E">
        <w:trPr>
          <w:gridAfter w:val="1"/>
          <w:wAfter w:w="29" w:type="dxa"/>
        </w:trPr>
        <w:tc>
          <w:tcPr>
            <w:tcW w:w="3545" w:type="dxa"/>
          </w:tcPr>
          <w:p w14:paraId="393D18E9" w14:textId="77777777" w:rsidR="006E7788" w:rsidRPr="00B87B3A" w:rsidRDefault="006E7788" w:rsidP="006E7788">
            <w:pPr>
              <w:spacing w:after="240"/>
              <w:rPr>
                <w:rFonts w:ascii="Arial" w:hAnsi="Arial" w:cs="Arial"/>
                <w:b/>
                <w:bCs/>
              </w:rPr>
            </w:pPr>
            <w:r w:rsidRPr="00F96CF5">
              <w:rPr>
                <w:rFonts w:ascii="Arial,Bold" w:hAnsi="Arial,Bold" w:cs="Arial,Bold"/>
                <w:b/>
                <w:bCs/>
                <w:szCs w:val="22"/>
                <w:lang w:eastAsia="en-GB"/>
              </w:rPr>
              <w:lastRenderedPageBreak/>
              <w:t>“Insolvency Proceedings”</w:t>
            </w:r>
          </w:p>
          <w:p w14:paraId="77F16C85" w14:textId="77777777" w:rsidR="006E7788" w:rsidRPr="00B87B3A" w:rsidRDefault="006E7788" w:rsidP="006E7788">
            <w:pPr>
              <w:spacing w:after="240"/>
              <w:rPr>
                <w:rFonts w:ascii="Arial" w:hAnsi="Arial" w:cs="Arial"/>
                <w:b/>
                <w:bCs/>
              </w:rPr>
            </w:pPr>
          </w:p>
        </w:tc>
        <w:tc>
          <w:tcPr>
            <w:tcW w:w="6775" w:type="dxa"/>
          </w:tcPr>
          <w:p w14:paraId="5744BB99"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6E7788" w:rsidRPr="00F96CF5" w:rsidRDefault="006E7788" w:rsidP="006E7788">
            <w:pPr>
              <w:autoSpaceDE w:val="0"/>
              <w:autoSpaceDN w:val="0"/>
              <w:adjustRightInd w:val="0"/>
              <w:rPr>
                <w:rFonts w:ascii="Arial" w:hAnsi="Arial" w:cs="Arial"/>
                <w:szCs w:val="22"/>
                <w:lang w:eastAsia="en-GB"/>
              </w:rPr>
            </w:pPr>
          </w:p>
          <w:p w14:paraId="0D840C3B"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098263B4" w:rsidR="006E7788" w:rsidRPr="00B87B3A" w:rsidRDefault="006E7788" w:rsidP="00916BEC">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p>
        </w:tc>
      </w:tr>
      <w:tr w:rsidR="006E7788" w14:paraId="3C039137" w14:textId="77777777" w:rsidTr="00C61D2E">
        <w:trPr>
          <w:gridAfter w:val="1"/>
          <w:wAfter w:w="29" w:type="dxa"/>
        </w:trPr>
        <w:tc>
          <w:tcPr>
            <w:tcW w:w="3545" w:type="dxa"/>
          </w:tcPr>
          <w:p w14:paraId="18C7B1DD" w14:textId="77777777" w:rsidR="006E7788" w:rsidRDefault="006E7788" w:rsidP="006E7788">
            <w:pPr>
              <w:spacing w:after="240"/>
              <w:rPr>
                <w:rFonts w:ascii="Arial" w:hAnsi="Arial" w:cs="Arial"/>
                <w:b/>
                <w:bCs/>
              </w:rPr>
            </w:pPr>
            <w:r>
              <w:rPr>
                <w:rFonts w:ascii="Arial" w:hAnsi="Arial" w:cs="Arial"/>
                <w:b/>
                <w:bCs/>
              </w:rPr>
              <w:t>"Insurance Performance Bond"</w:t>
            </w:r>
          </w:p>
        </w:tc>
        <w:tc>
          <w:tcPr>
            <w:tcW w:w="6775" w:type="dxa"/>
          </w:tcPr>
          <w:p w14:paraId="3FFF30E5" w14:textId="77777777" w:rsidR="006E7788" w:rsidRDefault="006E7788" w:rsidP="006E7788">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w:t>
            </w:r>
            <w:proofErr w:type="gramStart"/>
            <w:r>
              <w:rPr>
                <w:rFonts w:ascii="Arial" w:hAnsi="Arial" w:cs="Arial"/>
              </w:rPr>
              <w:t>addition</w:t>
            </w:r>
            <w:proofErr w:type="gramEnd"/>
            <w:r>
              <w:rPr>
                <w:rFonts w:ascii="Arial" w:hAnsi="Arial" w:cs="Arial"/>
              </w:rPr>
              <w:t xml:space="preserve">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6E7788" w14:paraId="4AE87858" w14:textId="77777777" w:rsidTr="00C61D2E">
        <w:trPr>
          <w:gridAfter w:val="1"/>
          <w:wAfter w:w="29" w:type="dxa"/>
        </w:trPr>
        <w:tc>
          <w:tcPr>
            <w:tcW w:w="3545" w:type="dxa"/>
          </w:tcPr>
          <w:p w14:paraId="6FE6C484" w14:textId="77777777" w:rsidR="006E7788" w:rsidRDefault="006E7788" w:rsidP="006E7788">
            <w:pPr>
              <w:spacing w:after="240"/>
              <w:rPr>
                <w:rFonts w:ascii="Arial" w:hAnsi="Arial" w:cs="Arial"/>
                <w:b/>
                <w:bCs/>
              </w:rPr>
            </w:pPr>
            <w:r>
              <w:rPr>
                <w:rFonts w:ascii="Arial" w:hAnsi="Arial" w:cs="Arial"/>
                <w:b/>
                <w:bCs/>
              </w:rPr>
              <w:t>"Intellectual Property" or "IPRs"</w:t>
            </w:r>
          </w:p>
        </w:tc>
        <w:tc>
          <w:tcPr>
            <w:tcW w:w="6775" w:type="dxa"/>
          </w:tcPr>
          <w:p w14:paraId="030DFE7B" w14:textId="5F0EF350" w:rsidR="00E04415" w:rsidRDefault="006E7788" w:rsidP="00916BEC">
            <w:pPr>
              <w:spacing w:after="240"/>
              <w:jc w:val="both"/>
              <w:rPr>
                <w:rFonts w:ascii="Arial" w:hAnsi="Arial" w:cs="Arial"/>
              </w:rPr>
            </w:pPr>
            <w:r>
              <w:rPr>
                <w:rFonts w:ascii="Arial" w:hAnsi="Arial" w:cs="Arial"/>
              </w:rPr>
              <w:t xml:space="preserve">patents, </w:t>
            </w:r>
            <w:proofErr w:type="spellStart"/>
            <w:r>
              <w:rPr>
                <w:rFonts w:ascii="Arial" w:hAnsi="Arial" w:cs="Arial"/>
              </w:rPr>
              <w:t>trade marks</w:t>
            </w:r>
            <w:proofErr w:type="spellEnd"/>
            <w:r>
              <w:rPr>
                <w:rFonts w:ascii="Arial" w:hAnsi="Arial"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5B061B" w14:paraId="39BE5E76" w14:textId="77777777" w:rsidTr="00C61D2E">
        <w:trPr>
          <w:gridAfter w:val="1"/>
          <w:wAfter w:w="29" w:type="dxa"/>
        </w:trPr>
        <w:tc>
          <w:tcPr>
            <w:tcW w:w="3545" w:type="dxa"/>
          </w:tcPr>
          <w:p w14:paraId="76CB8BFA" w14:textId="30669253" w:rsidR="005B061B" w:rsidRDefault="005B061B" w:rsidP="006E7788">
            <w:pPr>
              <w:spacing w:after="240"/>
              <w:rPr>
                <w:rFonts w:ascii="Arial" w:hAnsi="Arial" w:cs="Arial"/>
                <w:b/>
                <w:bCs/>
              </w:rPr>
            </w:pPr>
            <w:r>
              <w:rPr>
                <w:rFonts w:ascii="Arial" w:hAnsi="Arial" w:cs="Arial"/>
                <w:b/>
                <w:bCs/>
              </w:rPr>
              <w:t>“Interactivity</w:t>
            </w:r>
            <w:r w:rsidR="00F8108A">
              <w:rPr>
                <w:rFonts w:ascii="Arial" w:hAnsi="Arial" w:cs="Arial"/>
                <w:b/>
                <w:bCs/>
              </w:rPr>
              <w:t>”</w:t>
            </w:r>
          </w:p>
        </w:tc>
        <w:tc>
          <w:tcPr>
            <w:tcW w:w="6775" w:type="dxa"/>
          </w:tcPr>
          <w:p w14:paraId="79C5F113" w14:textId="6A0844A1" w:rsidR="005B061B" w:rsidRPr="00F8108A" w:rsidRDefault="00F8108A" w:rsidP="006E7788">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sidR="00A25CFC">
              <w:rPr>
                <w:rFonts w:ascii="Arial" w:hAnsi="Arial" w:cs="Arial"/>
              </w:rPr>
              <w:t xml:space="preserve">using or connecting </w:t>
            </w:r>
            <w:r w:rsidRPr="00F8108A">
              <w:rPr>
                <w:rFonts w:ascii="Arial" w:hAnsi="Arial" w:cs="Arial"/>
              </w:rPr>
              <w:t xml:space="preserve">to the same part of the </w:t>
            </w:r>
            <w:r w:rsidR="00BE1671" w:rsidRPr="00BE1671">
              <w:rPr>
                <w:rFonts w:ascii="Arial" w:hAnsi="Arial" w:cs="Arial"/>
                <w:b/>
                <w:bCs/>
              </w:rPr>
              <w:t>Total System</w:t>
            </w:r>
            <w:r w:rsidR="00BE1671">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sidR="00DE3AF2">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F8108A" w14:paraId="537FB3C6" w14:textId="77777777" w:rsidTr="00C61D2E">
        <w:trPr>
          <w:gridAfter w:val="1"/>
          <w:wAfter w:w="29" w:type="dxa"/>
        </w:trPr>
        <w:tc>
          <w:tcPr>
            <w:tcW w:w="3545" w:type="dxa"/>
          </w:tcPr>
          <w:p w14:paraId="4872098E" w14:textId="501E8924" w:rsidR="00F8108A" w:rsidRPr="00A322E8" w:rsidRDefault="00A322E8" w:rsidP="006E7788">
            <w:pPr>
              <w:pStyle w:val="BodyText"/>
              <w:rPr>
                <w:rFonts w:ascii="Arial" w:hAnsi="Arial" w:cs="Arial"/>
                <w:b/>
                <w:bCs/>
              </w:rPr>
            </w:pPr>
            <w:r w:rsidRPr="001A739C">
              <w:rPr>
                <w:rFonts w:ascii="Arial" w:hAnsi="Arial" w:cs="Arial"/>
                <w:b/>
                <w:bCs/>
              </w:rPr>
              <w:t>“Interactivity Policy”</w:t>
            </w:r>
          </w:p>
        </w:tc>
        <w:tc>
          <w:tcPr>
            <w:tcW w:w="6775" w:type="dxa"/>
          </w:tcPr>
          <w:p w14:paraId="59E579D5" w14:textId="35F2C335" w:rsidR="00F8108A" w:rsidRPr="00A322E8" w:rsidRDefault="00A322E8" w:rsidP="006E7788">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6E7788" w14:paraId="6FB8707E" w14:textId="77777777" w:rsidTr="00C61D2E">
        <w:trPr>
          <w:gridAfter w:val="1"/>
          <w:wAfter w:w="29" w:type="dxa"/>
        </w:trPr>
        <w:tc>
          <w:tcPr>
            <w:tcW w:w="3545" w:type="dxa"/>
          </w:tcPr>
          <w:p w14:paraId="535DA2A2" w14:textId="77777777" w:rsidR="006E7788" w:rsidRDefault="006E7788" w:rsidP="006E7788">
            <w:pPr>
              <w:pStyle w:val="BodyText"/>
              <w:rPr>
                <w:rFonts w:ascii="Arial" w:hAnsi="Arial" w:cs="Arial"/>
                <w:b/>
                <w:bCs/>
              </w:rPr>
            </w:pPr>
            <w:r>
              <w:rPr>
                <w:rFonts w:ascii="Arial" w:hAnsi="Arial" w:cs="Arial"/>
                <w:b/>
                <w:bCs/>
              </w:rPr>
              <w:t>"Interconnected System Operator"</w:t>
            </w:r>
          </w:p>
        </w:tc>
        <w:tc>
          <w:tcPr>
            <w:tcW w:w="6775" w:type="dxa"/>
          </w:tcPr>
          <w:p w14:paraId="4A350973"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10E5737" w14:textId="77777777" w:rsidTr="00C61D2E">
        <w:trPr>
          <w:gridAfter w:val="1"/>
          <w:wAfter w:w="29" w:type="dxa"/>
        </w:trPr>
        <w:tc>
          <w:tcPr>
            <w:tcW w:w="3545" w:type="dxa"/>
          </w:tcPr>
          <w:p w14:paraId="11C08B4F" w14:textId="77777777" w:rsidR="006E7788" w:rsidRDefault="006E7788" w:rsidP="006E7788">
            <w:pPr>
              <w:pStyle w:val="BodyText"/>
              <w:rPr>
                <w:rFonts w:ascii="Arial" w:hAnsi="Arial" w:cs="Arial"/>
                <w:b/>
                <w:bCs/>
              </w:rPr>
            </w:pPr>
            <w:r>
              <w:rPr>
                <w:rFonts w:ascii="Arial" w:hAnsi="Arial" w:cs="Arial"/>
                <w:b/>
                <w:bCs/>
              </w:rPr>
              <w:t>"Interconnector"</w:t>
            </w:r>
          </w:p>
        </w:tc>
        <w:tc>
          <w:tcPr>
            <w:tcW w:w="6775" w:type="dxa"/>
          </w:tcPr>
          <w:p w14:paraId="66DDABA2" w14:textId="0CA45C6A" w:rsidR="006E7788" w:rsidRDefault="006E7788" w:rsidP="00916BE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818EF0" w14:textId="77777777" w:rsidTr="00C61D2E">
        <w:trPr>
          <w:gridAfter w:val="1"/>
          <w:wAfter w:w="29" w:type="dxa"/>
        </w:trPr>
        <w:tc>
          <w:tcPr>
            <w:tcW w:w="3545" w:type="dxa"/>
          </w:tcPr>
          <w:p w14:paraId="7E34D25C" w14:textId="77777777" w:rsidR="006E7788" w:rsidRDefault="006E7788" w:rsidP="006E7788">
            <w:pPr>
              <w:pStyle w:val="BodyText"/>
              <w:rPr>
                <w:rFonts w:ascii="Arial" w:hAnsi="Arial" w:cs="Arial"/>
                <w:b/>
                <w:bCs/>
              </w:rPr>
            </w:pPr>
            <w:r w:rsidRPr="004037A8">
              <w:rPr>
                <w:rFonts w:ascii="Arial" w:hAnsi="Arial" w:cs="Arial"/>
                <w:b/>
              </w:rPr>
              <w:t>“Interconnector Adjustment Payments”</w:t>
            </w:r>
          </w:p>
        </w:tc>
        <w:tc>
          <w:tcPr>
            <w:tcW w:w="6775" w:type="dxa"/>
          </w:tcPr>
          <w:p w14:paraId="33B421CD" w14:textId="082FAF94" w:rsidR="006E7788" w:rsidRDefault="00550CBA" w:rsidP="006E7788">
            <w:pPr>
              <w:pStyle w:val="BodyText"/>
              <w:jc w:val="both"/>
              <w:rPr>
                <w:rFonts w:ascii="Arial" w:hAnsi="Arial" w:cs="Arial"/>
              </w:rPr>
            </w:pPr>
            <w:r w:rsidRPr="00E5146D">
              <w:rPr>
                <w:rFonts w:ascii="Arial" w:hAnsi="Arial" w:cs="Arial"/>
              </w:rPr>
              <w:t xml:space="preserve">the payments (whether positive or negative) as notified by the </w:t>
            </w:r>
            <w:r w:rsidRPr="00E5146D">
              <w:rPr>
                <w:rFonts w:ascii="Arial" w:hAnsi="Arial" w:cs="Arial"/>
                <w:b/>
              </w:rPr>
              <w:t>Interconnectors</w:t>
            </w:r>
            <w:r w:rsidRPr="00E5146D">
              <w:rPr>
                <w:rFonts w:ascii="Arial" w:hAnsi="Arial" w:cs="Arial"/>
              </w:rPr>
              <w:t xml:space="preserve"> to </w:t>
            </w:r>
            <w:r w:rsidRPr="00E5146D">
              <w:rPr>
                <w:rFonts w:ascii="Arial" w:hAnsi="Arial" w:cs="Arial"/>
                <w:b/>
              </w:rPr>
              <w:t>The Company</w:t>
            </w:r>
            <w:r w:rsidRPr="00E5146D">
              <w:rPr>
                <w:rFonts w:ascii="Arial" w:hAnsi="Arial" w:cs="Arial"/>
              </w:rPr>
              <w:t xml:space="preserve"> pursuant to the conditions in their respective licences for the purposes of </w:t>
            </w:r>
            <w:r w:rsidRPr="00E5146D">
              <w:rPr>
                <w:rFonts w:ascii="Arial" w:hAnsi="Arial" w:cs="Arial"/>
                <w:b/>
              </w:rPr>
              <w:t>Transmission Licence</w:t>
            </w:r>
            <w:r w:rsidRPr="00E5146D">
              <w:rPr>
                <w:rFonts w:ascii="Arial" w:hAnsi="Arial" w:cs="Arial"/>
              </w:rPr>
              <w:t xml:space="preserve"> </w:t>
            </w:r>
            <w:r w:rsidRPr="00E5146D">
              <w:rPr>
                <w:rFonts w:ascii="Arial" w:hAnsi="Arial" w:cs="Arial"/>
              </w:rPr>
              <w:lastRenderedPageBreak/>
              <w:t>Special Licence Condition 3B. Calculation of allowed pass - through items</w:t>
            </w:r>
          </w:p>
        </w:tc>
      </w:tr>
      <w:tr w:rsidR="006E7788" w14:paraId="7F1DF725" w14:textId="77777777" w:rsidTr="00C61D2E">
        <w:trPr>
          <w:gridAfter w:val="1"/>
          <w:wAfter w:w="29" w:type="dxa"/>
        </w:trPr>
        <w:tc>
          <w:tcPr>
            <w:tcW w:w="3545" w:type="dxa"/>
          </w:tcPr>
          <w:p w14:paraId="25556262" w14:textId="77777777" w:rsidR="006E7788" w:rsidRDefault="006E7788" w:rsidP="006E7788">
            <w:pPr>
              <w:pStyle w:val="BodyText"/>
              <w:rPr>
                <w:rFonts w:ascii="Arial" w:hAnsi="Arial" w:cs="Arial"/>
                <w:b/>
                <w:bCs/>
              </w:rPr>
            </w:pPr>
            <w:r>
              <w:rPr>
                <w:rFonts w:ascii="Arial" w:hAnsi="Arial" w:cs="Arial"/>
                <w:b/>
                <w:bCs/>
              </w:rPr>
              <w:lastRenderedPageBreak/>
              <w:t>“Interconnector Asset Owner”</w:t>
            </w:r>
          </w:p>
        </w:tc>
        <w:tc>
          <w:tcPr>
            <w:tcW w:w="6775" w:type="dxa"/>
          </w:tcPr>
          <w:p w14:paraId="57AC113B"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6E7788" w14:paraId="48DF7F19" w14:textId="77777777" w:rsidTr="00C61D2E">
        <w:trPr>
          <w:gridAfter w:val="1"/>
          <w:wAfter w:w="29" w:type="dxa"/>
        </w:trPr>
        <w:tc>
          <w:tcPr>
            <w:tcW w:w="3545" w:type="dxa"/>
          </w:tcPr>
          <w:p w14:paraId="5D091222" w14:textId="77777777" w:rsidR="006E7788" w:rsidRDefault="006E7788" w:rsidP="006E7788">
            <w:pPr>
              <w:pStyle w:val="BodyText"/>
              <w:rPr>
                <w:rFonts w:ascii="Arial" w:hAnsi="Arial" w:cs="Arial"/>
                <w:b/>
                <w:bCs/>
              </w:rPr>
            </w:pPr>
            <w:r>
              <w:rPr>
                <w:rFonts w:ascii="Arial" w:hAnsi="Arial" w:cs="Arial"/>
                <w:b/>
                <w:bCs/>
              </w:rPr>
              <w:t>"Interconnector Error Administrator"</w:t>
            </w:r>
          </w:p>
        </w:tc>
        <w:tc>
          <w:tcPr>
            <w:tcW w:w="6775" w:type="dxa"/>
          </w:tcPr>
          <w:p w14:paraId="4009892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A5BF489" w14:textId="77777777" w:rsidTr="00C61D2E">
        <w:trPr>
          <w:gridAfter w:val="1"/>
          <w:wAfter w:w="29" w:type="dxa"/>
        </w:trPr>
        <w:tc>
          <w:tcPr>
            <w:tcW w:w="3545" w:type="dxa"/>
          </w:tcPr>
          <w:p w14:paraId="411BCB6E" w14:textId="77777777" w:rsidR="006E7788" w:rsidRDefault="006E7788" w:rsidP="006E7788">
            <w:pPr>
              <w:pStyle w:val="BodyText"/>
              <w:rPr>
                <w:rFonts w:ascii="Arial" w:hAnsi="Arial" w:cs="Arial"/>
                <w:b/>
                <w:bCs/>
              </w:rPr>
            </w:pPr>
            <w:r>
              <w:rPr>
                <w:rFonts w:ascii="Arial" w:hAnsi="Arial" w:cs="Arial"/>
                <w:b/>
                <w:bCs/>
              </w:rPr>
              <w:t>"Interconnector Owner"</w:t>
            </w:r>
          </w:p>
        </w:tc>
        <w:tc>
          <w:tcPr>
            <w:tcW w:w="6775" w:type="dxa"/>
          </w:tcPr>
          <w:p w14:paraId="625823A2"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6E7788" w14:paraId="5F095AE7" w14:textId="77777777" w:rsidTr="00C61D2E">
        <w:trPr>
          <w:gridAfter w:val="1"/>
          <w:wAfter w:w="29" w:type="dxa"/>
        </w:trPr>
        <w:tc>
          <w:tcPr>
            <w:tcW w:w="3545" w:type="dxa"/>
          </w:tcPr>
          <w:p w14:paraId="479B8244" w14:textId="77777777" w:rsidR="006E7788" w:rsidRDefault="006E7788" w:rsidP="006E7788">
            <w:pPr>
              <w:pStyle w:val="BodyText"/>
              <w:rPr>
                <w:rFonts w:ascii="Arial" w:hAnsi="Arial" w:cs="Arial"/>
                <w:b/>
                <w:bCs/>
              </w:rPr>
            </w:pPr>
            <w:r>
              <w:rPr>
                <w:rFonts w:ascii="Arial" w:hAnsi="Arial" w:cs="Arial"/>
                <w:b/>
                <w:bCs/>
              </w:rPr>
              <w:t>"Interconnector User"</w:t>
            </w:r>
          </w:p>
        </w:tc>
        <w:tc>
          <w:tcPr>
            <w:tcW w:w="6775" w:type="dxa"/>
          </w:tcPr>
          <w:p w14:paraId="33E13ED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proofErr w:type="gramStart"/>
            <w:r>
              <w:rPr>
                <w:rFonts w:ascii="Arial" w:hAnsi="Arial" w:cs="Arial"/>
                <w:b/>
              </w:rPr>
              <w:t xml:space="preserve">Interconnector </w:t>
            </w:r>
            <w:r>
              <w:rPr>
                <w:rFonts w:ascii="Arial" w:hAnsi="Arial" w:cs="Arial"/>
              </w:rPr>
              <w:t xml:space="preserve"> connected</w:t>
            </w:r>
            <w:proofErr w:type="gramEnd"/>
            <w:r>
              <w:rPr>
                <w:rFonts w:ascii="Arial" w:hAnsi="Arial" w:cs="Arial"/>
              </w:rPr>
              <w:t xml:space="preserve">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6E7788" w:rsidRDefault="006E7788" w:rsidP="00916BEC">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6E7788" w:rsidRPr="006A6C50" w14:paraId="5F6A5BA7" w14:textId="77777777" w:rsidTr="00C61D2E">
        <w:trPr>
          <w:gridAfter w:val="1"/>
          <w:wAfter w:w="29" w:type="dxa"/>
        </w:trPr>
        <w:tc>
          <w:tcPr>
            <w:tcW w:w="3545" w:type="dxa"/>
          </w:tcPr>
          <w:p w14:paraId="04F14123" w14:textId="77777777" w:rsidR="006E7788" w:rsidRDefault="006E7788" w:rsidP="006E7788">
            <w:pPr>
              <w:pStyle w:val="BodyText"/>
              <w:rPr>
                <w:rFonts w:ascii="Arial" w:hAnsi="Arial" w:cs="Arial"/>
                <w:b/>
                <w:bCs/>
              </w:rPr>
            </w:pPr>
            <w:r>
              <w:rPr>
                <w:rFonts w:ascii="Arial" w:hAnsi="Arial" w:cs="Arial"/>
                <w:b/>
                <w:bCs/>
              </w:rPr>
              <w:t>“Interconnector User Commitment Capacity”</w:t>
            </w:r>
          </w:p>
        </w:tc>
        <w:tc>
          <w:tcPr>
            <w:tcW w:w="6775" w:type="dxa"/>
          </w:tcPr>
          <w:p w14:paraId="365CA0CD" w14:textId="77777777" w:rsidR="006E7788" w:rsidRPr="0005076C" w:rsidRDefault="006E7788" w:rsidP="006E7788">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6E7788" w:rsidRPr="006A6C50" w:rsidRDefault="006E7788" w:rsidP="006E7788">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6E7788" w:rsidRPr="006A6C50" w14:paraId="389EA83A" w14:textId="77777777" w:rsidTr="00C61D2E">
        <w:trPr>
          <w:gridAfter w:val="1"/>
          <w:wAfter w:w="29" w:type="dxa"/>
        </w:trPr>
        <w:tc>
          <w:tcPr>
            <w:tcW w:w="3545" w:type="dxa"/>
          </w:tcPr>
          <w:p w14:paraId="0E4AEF36" w14:textId="77777777" w:rsidR="006E7788" w:rsidRDefault="006E7788" w:rsidP="006E7788">
            <w:pPr>
              <w:pStyle w:val="BodyText"/>
              <w:rPr>
                <w:rFonts w:ascii="Arial" w:hAnsi="Arial" w:cs="Arial"/>
                <w:b/>
                <w:bCs/>
              </w:rPr>
            </w:pPr>
            <w:r>
              <w:rPr>
                <w:rFonts w:ascii="Arial" w:hAnsi="Arial" w:cs="Arial"/>
                <w:b/>
                <w:bCs/>
              </w:rPr>
              <w:t>“Interconnector Voting Sub-Group”</w:t>
            </w:r>
          </w:p>
        </w:tc>
        <w:tc>
          <w:tcPr>
            <w:tcW w:w="6775" w:type="dxa"/>
          </w:tcPr>
          <w:p w14:paraId="6BC7A06A" w14:textId="77777777" w:rsidR="006E7788" w:rsidRPr="0034202B" w:rsidRDefault="006E7788" w:rsidP="006E7788">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6E7788" w:rsidRPr="0034202B" w:rsidRDefault="006E7788" w:rsidP="00DC5D2E">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6E7788" w:rsidRPr="0005076C" w:rsidRDefault="006E7788" w:rsidP="00DC5D2E">
            <w:pPr>
              <w:numPr>
                <w:ilvl w:val="0"/>
                <w:numId w:val="43"/>
              </w:numPr>
              <w:spacing w:after="240"/>
              <w:jc w:val="both"/>
              <w:rPr>
                <w:rFonts w:ascii="Arial" w:hAnsi="Arial" w:cs="Arial"/>
              </w:rPr>
            </w:pPr>
            <w:r w:rsidRPr="00433F8A">
              <w:rPr>
                <w:rFonts w:ascii="Arial" w:hAnsi="Arial" w:cs="Arial"/>
                <w:b/>
              </w:rPr>
              <w:t>Interconnector Users</w:t>
            </w:r>
          </w:p>
        </w:tc>
      </w:tr>
      <w:tr w:rsidR="006E7788" w14:paraId="0E65C0E7" w14:textId="77777777" w:rsidTr="00C61D2E">
        <w:trPr>
          <w:gridAfter w:val="1"/>
          <w:wAfter w:w="29" w:type="dxa"/>
        </w:trPr>
        <w:tc>
          <w:tcPr>
            <w:tcW w:w="3545" w:type="dxa"/>
          </w:tcPr>
          <w:p w14:paraId="39A8869F" w14:textId="77777777" w:rsidR="006E7788" w:rsidRDefault="006E7788" w:rsidP="006E7788">
            <w:pPr>
              <w:pStyle w:val="BodyText"/>
              <w:rPr>
                <w:rFonts w:ascii="Arial" w:hAnsi="Arial" w:cs="Arial"/>
                <w:b/>
                <w:bCs/>
              </w:rPr>
            </w:pPr>
            <w:r>
              <w:rPr>
                <w:rFonts w:ascii="Arial" w:hAnsi="Arial" w:cs="Arial"/>
                <w:b/>
                <w:bCs/>
              </w:rPr>
              <w:t>"Interface Agreement"</w:t>
            </w:r>
          </w:p>
          <w:p w14:paraId="11415B87" w14:textId="77777777" w:rsidR="006E7788" w:rsidRDefault="006E7788" w:rsidP="006E7788">
            <w:pPr>
              <w:pStyle w:val="BodyText"/>
              <w:rPr>
                <w:rFonts w:ascii="Arial" w:hAnsi="Arial" w:cs="Arial"/>
                <w:b/>
                <w:bCs/>
              </w:rPr>
            </w:pPr>
          </w:p>
        </w:tc>
        <w:tc>
          <w:tcPr>
            <w:tcW w:w="6775" w:type="dxa"/>
          </w:tcPr>
          <w:p w14:paraId="136114C0" w14:textId="77777777" w:rsidR="006E7788" w:rsidRDefault="006E7788" w:rsidP="006E7788">
            <w:pPr>
              <w:pStyle w:val="BodyText"/>
              <w:jc w:val="both"/>
              <w:rPr>
                <w:rFonts w:ascii="Arial" w:hAnsi="Arial" w:cs="Arial"/>
              </w:rPr>
            </w:pPr>
            <w:r>
              <w:rPr>
                <w:rFonts w:ascii="Arial" w:hAnsi="Arial" w:cs="Arial"/>
              </w:rPr>
              <w:t xml:space="preserve">the agreement(s) </w:t>
            </w:r>
            <w:proofErr w:type="gramStart"/>
            <w:r>
              <w:rPr>
                <w:rFonts w:ascii="Arial" w:hAnsi="Arial" w:cs="Arial"/>
              </w:rPr>
              <w:t>entered into</w:t>
            </w:r>
            <w:proofErr w:type="gramEnd"/>
            <w:r>
              <w:rPr>
                <w:rFonts w:ascii="Arial" w:hAnsi="Arial" w:cs="Arial"/>
              </w:rPr>
              <w:t xml:space="preserve">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6E7788" w14:paraId="499519DF" w14:textId="77777777" w:rsidTr="00C61D2E">
        <w:trPr>
          <w:gridAfter w:val="1"/>
          <w:wAfter w:w="29" w:type="dxa"/>
        </w:trPr>
        <w:tc>
          <w:tcPr>
            <w:tcW w:w="3545" w:type="dxa"/>
          </w:tcPr>
          <w:p w14:paraId="70A60567" w14:textId="77777777" w:rsidR="006E7788" w:rsidRDefault="006E7788" w:rsidP="006E7788">
            <w:pPr>
              <w:rPr>
                <w:rFonts w:ascii="Arial" w:hAnsi="Arial" w:cs="Arial"/>
                <w:b/>
              </w:rPr>
            </w:pPr>
            <w:r>
              <w:rPr>
                <w:rFonts w:ascii="Arial" w:hAnsi="Arial" w:cs="Arial"/>
                <w:b/>
              </w:rPr>
              <w:t>“Interim Connect and Manage Arrangements”</w:t>
            </w:r>
          </w:p>
        </w:tc>
        <w:tc>
          <w:tcPr>
            <w:tcW w:w="6775" w:type="dxa"/>
          </w:tcPr>
          <w:p w14:paraId="2C2A360F" w14:textId="77777777" w:rsidR="006E7788" w:rsidRDefault="006E7788" w:rsidP="006E7788">
            <w:pPr>
              <w:jc w:val="both"/>
              <w:rPr>
                <w:rFonts w:ascii="Arial" w:hAnsi="Arial" w:cs="Arial"/>
              </w:rPr>
            </w:pPr>
            <w:r>
              <w:rPr>
                <w:rFonts w:ascii="Arial" w:hAnsi="Arial" w:cs="Arial"/>
              </w:rPr>
              <w:t xml:space="preserve">the arrangements in place </w:t>
            </w:r>
            <w:proofErr w:type="gramStart"/>
            <w:r>
              <w:rPr>
                <w:rFonts w:ascii="Arial" w:hAnsi="Arial" w:cs="Arial"/>
              </w:rPr>
              <w:t>between  8</w:t>
            </w:r>
            <w:proofErr w:type="gramEnd"/>
            <w:r>
              <w:rPr>
                <w:rFonts w:ascii="Arial" w:hAnsi="Arial" w:cs="Arial"/>
              </w:rPr>
              <w:t xml:space="preserve">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 xml:space="preserve">Transmission </w:t>
            </w:r>
            <w:r>
              <w:rPr>
                <w:rFonts w:ascii="Arial" w:hAnsi="Arial" w:cs="Arial"/>
                <w:b/>
              </w:rPr>
              <w:lastRenderedPageBreak/>
              <w:t>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6E7788" w:rsidRDefault="006E7788" w:rsidP="006E7788">
            <w:pPr>
              <w:jc w:val="both"/>
              <w:rPr>
                <w:rFonts w:ascii="Arial" w:hAnsi="Arial" w:cs="Arial"/>
              </w:rPr>
            </w:pPr>
          </w:p>
        </w:tc>
      </w:tr>
      <w:tr w:rsidR="006E7788" w14:paraId="5D6E37CE" w14:textId="77777777" w:rsidTr="00C61D2E">
        <w:trPr>
          <w:gridAfter w:val="1"/>
          <w:wAfter w:w="29" w:type="dxa"/>
        </w:trPr>
        <w:tc>
          <w:tcPr>
            <w:tcW w:w="3545" w:type="dxa"/>
          </w:tcPr>
          <w:p w14:paraId="780E5DE5" w14:textId="77777777" w:rsidR="006E7788" w:rsidRPr="00D05254" w:rsidRDefault="006E7788" w:rsidP="006E7788">
            <w:pPr>
              <w:rPr>
                <w:rFonts w:ascii="Arial" w:hAnsi="Arial" w:cs="Arial"/>
                <w:szCs w:val="22"/>
              </w:rPr>
            </w:pPr>
            <w:r w:rsidRPr="00D05254">
              <w:rPr>
                <w:rFonts w:ascii="Arial" w:hAnsi="Arial" w:cs="Arial"/>
                <w:b/>
                <w:szCs w:val="22"/>
              </w:rPr>
              <w:lastRenderedPageBreak/>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6E7788" w:rsidRPr="00D05254" w:rsidRDefault="006E7788" w:rsidP="006E7788">
            <w:pPr>
              <w:rPr>
                <w:rFonts w:ascii="Arial" w:hAnsi="Arial" w:cs="Arial"/>
                <w:szCs w:val="22"/>
              </w:rPr>
            </w:pPr>
          </w:p>
        </w:tc>
        <w:tc>
          <w:tcPr>
            <w:tcW w:w="6775" w:type="dxa"/>
          </w:tcPr>
          <w:p w14:paraId="3FEF6122"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6ADD76DF" w14:textId="77777777" w:rsidTr="00C61D2E">
        <w:trPr>
          <w:gridAfter w:val="1"/>
          <w:wAfter w:w="29" w:type="dxa"/>
        </w:trPr>
        <w:tc>
          <w:tcPr>
            <w:tcW w:w="3545" w:type="dxa"/>
          </w:tcPr>
          <w:p w14:paraId="685FCD99" w14:textId="77777777" w:rsidR="006E7788" w:rsidRPr="00D05254" w:rsidRDefault="006E7788" w:rsidP="006E7788">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6775" w:type="dxa"/>
          </w:tcPr>
          <w:p w14:paraId="3E5F58C6"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7784A565" w14:textId="77777777" w:rsidTr="00C61D2E">
        <w:trPr>
          <w:gridAfter w:val="1"/>
          <w:wAfter w:w="29" w:type="dxa"/>
        </w:trPr>
        <w:tc>
          <w:tcPr>
            <w:tcW w:w="3545" w:type="dxa"/>
          </w:tcPr>
          <w:p w14:paraId="4D264C23" w14:textId="77777777" w:rsidR="006E7788" w:rsidRPr="00D05254" w:rsidRDefault="006E7788" w:rsidP="006E7788">
            <w:pPr>
              <w:rPr>
                <w:rFonts w:ascii="Arial" w:hAnsi="Arial" w:cs="Arial"/>
                <w:b/>
                <w:szCs w:val="22"/>
              </w:rPr>
            </w:pPr>
          </w:p>
          <w:p w14:paraId="5143AFC2" w14:textId="77777777" w:rsidR="006E7788" w:rsidRPr="00D05254" w:rsidRDefault="006E7788" w:rsidP="006E7788">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6775" w:type="dxa"/>
          </w:tcPr>
          <w:p w14:paraId="2CBA8589" w14:textId="77777777" w:rsidR="006E7788" w:rsidRPr="00D05254" w:rsidRDefault="006E7788" w:rsidP="006E7788">
            <w:pPr>
              <w:jc w:val="both"/>
              <w:rPr>
                <w:rFonts w:ascii="Arial" w:hAnsi="Arial" w:cs="Arial"/>
                <w:szCs w:val="22"/>
              </w:rPr>
            </w:pPr>
          </w:p>
          <w:p w14:paraId="0AA1AD5E"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4EBBE019" w14:textId="77777777" w:rsidTr="00C61D2E">
        <w:trPr>
          <w:gridAfter w:val="1"/>
          <w:wAfter w:w="29" w:type="dxa"/>
        </w:trPr>
        <w:tc>
          <w:tcPr>
            <w:tcW w:w="3545" w:type="dxa"/>
          </w:tcPr>
          <w:p w14:paraId="36CA0103" w14:textId="77777777" w:rsidR="006E7788" w:rsidRDefault="006E7788" w:rsidP="006E7788">
            <w:pPr>
              <w:pStyle w:val="BodyText"/>
              <w:rPr>
                <w:rFonts w:ascii="Arial" w:hAnsi="Arial" w:cs="Arial"/>
                <w:b/>
                <w:bCs/>
              </w:rPr>
            </w:pPr>
            <w:r>
              <w:rPr>
                <w:rFonts w:ascii="Arial" w:hAnsi="Arial" w:cs="Arial"/>
                <w:b/>
                <w:bCs/>
              </w:rPr>
              <w:t>"Interim Panel and Alternate Election process"</w:t>
            </w:r>
          </w:p>
        </w:tc>
        <w:tc>
          <w:tcPr>
            <w:tcW w:w="6775" w:type="dxa"/>
          </w:tcPr>
          <w:p w14:paraId="7E95AA86" w14:textId="77777777" w:rsidR="006E7788" w:rsidRDefault="006E7788" w:rsidP="006E7788">
            <w:pPr>
              <w:pStyle w:val="BodyText"/>
              <w:jc w:val="both"/>
              <w:rPr>
                <w:rFonts w:ascii="Arial" w:hAnsi="Arial" w:cs="Arial"/>
              </w:rPr>
            </w:pPr>
            <w:r>
              <w:rPr>
                <w:rFonts w:ascii="Arial" w:hAnsi="Arial" w:cs="Arial"/>
              </w:rPr>
              <w:t>As defined in Paragraph 8A.4.3.2</w:t>
            </w:r>
          </w:p>
        </w:tc>
      </w:tr>
      <w:tr w:rsidR="006E7788" w14:paraId="5FF38E92" w14:textId="77777777" w:rsidTr="00C61D2E">
        <w:trPr>
          <w:gridAfter w:val="1"/>
          <w:wAfter w:w="29" w:type="dxa"/>
        </w:trPr>
        <w:tc>
          <w:tcPr>
            <w:tcW w:w="3545" w:type="dxa"/>
          </w:tcPr>
          <w:p w14:paraId="1890FE05"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6775" w:type="dxa"/>
          </w:tcPr>
          <w:p w14:paraId="0D6DBE9E" w14:textId="77777777" w:rsidR="006E7788" w:rsidRDefault="006E7788" w:rsidP="006E7788">
            <w:pPr>
              <w:pStyle w:val="BodyText"/>
              <w:spacing w:before="120" w:after="120"/>
              <w:jc w:val="both"/>
              <w:rPr>
                <w:rFonts w:ascii="Arial" w:hAnsi="Arial" w:cs="Arial"/>
              </w:rPr>
            </w:pPr>
            <w:r>
              <w:rPr>
                <w:rFonts w:ascii="Arial" w:hAnsi="Arial" w:cs="Arial"/>
              </w:rPr>
              <w:t xml:space="preserve">where </w:t>
            </w:r>
            <w:proofErr w:type="gramStart"/>
            <w:r>
              <w:rPr>
                <w:rFonts w:ascii="Arial" w:hAnsi="Arial" w:cs="Arial"/>
              </w:rPr>
              <w:t>either:-</w:t>
            </w:r>
            <w:proofErr w:type="gramEnd"/>
          </w:p>
          <w:p w14:paraId="46365ABC"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xml:space="preserve">)     solely </w:t>
            </w:r>
            <w:proofErr w:type="gramStart"/>
            <w:r>
              <w:rPr>
                <w:rFonts w:ascii="Arial" w:hAnsi="Arial" w:cs="Arial"/>
              </w:rPr>
              <w:t>as a result of</w:t>
            </w:r>
            <w:proofErr w:type="gramEnd"/>
            <w:r>
              <w:rPr>
                <w:rFonts w:ascii="Arial" w:hAnsi="Arial" w:cs="Arial"/>
              </w:rPr>
              <w:t xml:space="preserve"> </w:t>
            </w:r>
            <w:proofErr w:type="spellStart"/>
            <w:r>
              <w:rPr>
                <w:rFonts w:ascii="Arial" w:hAnsi="Arial" w:cs="Arial"/>
                <w:b/>
              </w:rPr>
              <w:t>Deenergisation</w:t>
            </w:r>
            <w:proofErr w:type="spellEnd"/>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Instruction</w:t>
            </w:r>
            <w:r>
              <w:rPr>
                <w:rFonts w:ascii="Arial" w:hAnsi="Arial" w:cs="Arial"/>
              </w:rPr>
              <w:t>; or</w:t>
            </w:r>
          </w:p>
          <w:p w14:paraId="790FB075"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w:t>
            </w:r>
            <w:proofErr w:type="gramStart"/>
            <w:r>
              <w:rPr>
                <w:rFonts w:ascii="Arial" w:hAnsi="Arial" w:cs="Arial"/>
              </w:rPr>
              <w:t>an</w:t>
            </w:r>
            <w:proofErr w:type="gramEnd"/>
            <w:r>
              <w:rPr>
                <w:rFonts w:ascii="Arial" w:hAnsi="Arial" w:cs="Arial"/>
              </w:rPr>
              <w:t xml:space="preserve"> </w:t>
            </w:r>
            <w:r w:rsidRPr="007454CC">
              <w:rPr>
                <w:rFonts w:ascii="Arial" w:hAnsi="Arial" w:cs="Arial"/>
                <w:b/>
              </w:rPr>
              <w:t xml:space="preserve">User Emergency </w:t>
            </w:r>
            <w:proofErr w:type="spellStart"/>
            <w:r w:rsidRPr="007454CC">
              <w:rPr>
                <w:rFonts w:ascii="Arial" w:hAnsi="Arial" w:cs="Arial"/>
                <w:b/>
              </w:rPr>
              <w:t>Deenergisation</w:t>
            </w:r>
            <w:proofErr w:type="spellEnd"/>
            <w:r>
              <w:rPr>
                <w:rFonts w:ascii="Arial" w:hAnsi="Arial" w:cs="Arial"/>
              </w:rPr>
              <w:t xml:space="preserve">;  </w:t>
            </w:r>
          </w:p>
          <w:p w14:paraId="69F17D20"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 xml:space="preserve">Associated Export </w:t>
            </w:r>
            <w:r>
              <w:rPr>
                <w:rFonts w:ascii="Arial" w:hAnsi="Arial" w:cs="Arial"/>
                <w:b/>
              </w:rPr>
              <w:t xml:space="preserve">BM Unit </w:t>
            </w:r>
            <w:r>
              <w:rPr>
                <w:rFonts w:ascii="Arial" w:hAnsi="Arial" w:cs="Arial"/>
              </w:rPr>
              <w:t xml:space="preserve">of an </w:t>
            </w:r>
            <w:r w:rsidRPr="00F96CF5">
              <w:rPr>
                <w:rFonts w:ascii="Arial" w:hAnsi="Arial" w:cs="Arial"/>
                <w:b/>
              </w:rPr>
              <w:t>Affected User</w:t>
            </w:r>
            <w:r>
              <w:rPr>
                <w:rFonts w:ascii="Arial" w:hAnsi="Arial" w:cs="Arial"/>
              </w:rPr>
              <w:t xml:space="preserve"> is (other than an </w:t>
            </w:r>
            <w:r w:rsidRPr="00F96CF5">
              <w:rPr>
                <w:rFonts w:ascii="Arial" w:hAnsi="Arial" w:cs="Arial"/>
                <w:b/>
              </w:rPr>
              <w:t>Interconnector Owner</w:t>
            </w:r>
            <w:r>
              <w:rPr>
                <w:rFonts w:ascii="Arial" w:hAnsi="Arial" w:cs="Arial"/>
              </w:rPr>
              <w:t xml:space="preserve">) </w:t>
            </w:r>
            <w:r w:rsidRPr="00F96CF5">
              <w:rPr>
                <w:rFonts w:ascii="Arial" w:hAnsi="Arial" w:cs="Arial"/>
                <w:b/>
              </w:rPr>
              <w:t>Deenergised</w:t>
            </w:r>
            <w:r>
              <w:rPr>
                <w:rFonts w:ascii="Arial" w:hAnsi="Arial" w:cs="Arial"/>
              </w:rPr>
              <w:t xml:space="preserve"> from the </w:t>
            </w:r>
            <w:r w:rsidRPr="00F96CF5">
              <w:rPr>
                <w:rFonts w:ascii="Arial" w:hAnsi="Arial" w:cs="Arial"/>
                <w:b/>
              </w:rPr>
              <w:t>National Grid Transmission System</w:t>
            </w:r>
            <w:r>
              <w:rPr>
                <w:rFonts w:ascii="Arial" w:hAnsi="Arial" w:cs="Arial"/>
              </w:rPr>
              <w:t xml:space="preserve">; or </w:t>
            </w:r>
          </w:p>
          <w:p w14:paraId="4CD51B47" w14:textId="77777777" w:rsidR="006E7788" w:rsidRDefault="006E7788" w:rsidP="006E7788">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6E7788" w:rsidRDefault="006E7788" w:rsidP="00916BEC">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6E7788" w14:paraId="6246140E" w14:textId="77777777" w:rsidTr="00C61D2E">
        <w:trPr>
          <w:gridAfter w:val="1"/>
          <w:wAfter w:w="29" w:type="dxa"/>
        </w:trPr>
        <w:tc>
          <w:tcPr>
            <w:tcW w:w="3545" w:type="dxa"/>
          </w:tcPr>
          <w:p w14:paraId="1DB15141"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 Payment</w:t>
            </w:r>
            <w:r>
              <w:rPr>
                <w:rFonts w:ascii="Arial" w:hAnsi="Arial" w:cs="Arial"/>
              </w:rPr>
              <w:t>”</w:t>
            </w:r>
          </w:p>
        </w:tc>
        <w:tc>
          <w:tcPr>
            <w:tcW w:w="6775" w:type="dxa"/>
          </w:tcPr>
          <w:p w14:paraId="3686F8C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 xml:space="preserve">Planned </w:t>
            </w:r>
            <w:proofErr w:type="gramStart"/>
            <w:r w:rsidRPr="006A707F">
              <w:rPr>
                <w:rFonts w:ascii="Arial" w:hAnsi="Arial" w:cs="Arial"/>
                <w:b/>
              </w:rPr>
              <w:t>Outage</w:t>
            </w:r>
            <w:r w:rsidRPr="006A707F">
              <w:rPr>
                <w:rFonts w:ascii="Arial" w:hAnsi="Arial" w:cs="Arial"/>
                <w:b/>
                <w:bCs/>
              </w:rPr>
              <w:t>;</w:t>
            </w:r>
            <w:proofErr w:type="gramEnd"/>
          </w:p>
          <w:p w14:paraId="37C42902"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6E7788" w:rsidRDefault="006E7788" w:rsidP="006E7788">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8pt;height:24.45pt" o:ole="">
                  <v:imagedata r:id="rId17" o:title=""/>
                </v:shape>
                <o:OLEObject Type="Embed" ProgID="Equation.3" ShapeID="_x0000_i1025" DrawAspect="Content" ObjectID="_1769960082" r:id="rId18"/>
              </w:object>
            </w:r>
          </w:p>
          <w:p w14:paraId="15D93FB6"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6E7788" w:rsidRDefault="006E7788" w:rsidP="006E7788">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0.9pt;height:54.35pt" o:ole="">
                  <v:imagedata r:id="rId19" o:title=""/>
                </v:shape>
                <o:OLEObject Type="Embed" ProgID="Equation.3" ShapeID="_x0000_i1026" DrawAspect="Content" ObjectID="_1769960083" r:id="rId20"/>
              </w:object>
            </w:r>
          </w:p>
          <w:p w14:paraId="758BEFA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1476CE4A"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r w:rsidRPr="006A707F">
              <w:rPr>
                <w:rFonts w:ascii="Arial" w:hAnsi="Arial" w:cs="Arial"/>
                <w:b/>
              </w:rPr>
              <w:t>Deenergisation Instruction</w:t>
            </w:r>
            <w:r>
              <w:rPr>
                <w:rFonts w:ascii="Arial" w:hAnsi="Arial" w:cs="Arial"/>
                <w:b/>
              </w:rPr>
              <w:t xml:space="preserve"> </w:t>
            </w:r>
            <w:r w:rsidRPr="00F96CF5">
              <w:rPr>
                <w:rFonts w:ascii="Arial" w:hAnsi="Arial" w:cs="Arial"/>
              </w:rPr>
              <w:t>or a</w:t>
            </w:r>
            <w:r>
              <w:rPr>
                <w:rFonts w:ascii="Arial" w:hAnsi="Arial" w:cs="Arial"/>
                <w:b/>
              </w:rPr>
              <w:t xml:space="preserve"> User Emergency Deenergisation </w:t>
            </w:r>
          </w:p>
          <w:p w14:paraId="4B587CB3"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6E7788" w:rsidRPr="006A707F" w:rsidRDefault="003E22B2" w:rsidP="006E7788">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6E7788" w:rsidRPr="006A707F" w:rsidRDefault="003E22B2" w:rsidP="006E7788">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6E7788" w:rsidRPr="006A707F" w:rsidRDefault="006E7788" w:rsidP="006E7788">
            <w:pPr>
              <w:pStyle w:val="BodyText"/>
              <w:spacing w:before="120" w:after="120"/>
              <w:ind w:left="3"/>
              <w:jc w:val="both"/>
              <w:rPr>
                <w:rFonts w:ascii="Arial" w:hAnsi="Arial" w:cs="Arial"/>
                <w:b/>
                <w:bCs/>
              </w:rPr>
            </w:pPr>
          </w:p>
          <w:p w14:paraId="5CEA065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lastRenderedPageBreak/>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6E7788" w:rsidRDefault="006E7788" w:rsidP="006E7788">
            <w:pPr>
              <w:pStyle w:val="BodyText"/>
              <w:spacing w:before="120" w:after="120"/>
              <w:ind w:left="3"/>
              <w:jc w:val="both"/>
              <w:rPr>
                <w:rFonts w:ascii="Arial" w:hAnsi="Arial" w:cs="Arial"/>
              </w:rPr>
            </w:pPr>
          </w:p>
          <w:p w14:paraId="31E5E18A"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5B0A3A2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Deenergisation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Deenergisation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428012C4"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6E7788" w:rsidRPr="006A707F" w:rsidRDefault="006E7788" w:rsidP="006772B6">
            <w:pPr>
              <w:pStyle w:val="BodyText"/>
              <w:spacing w:before="120" w:after="120"/>
              <w:ind w:left="3"/>
              <w:rPr>
                <w:rFonts w:ascii="Arial" w:hAnsi="Arial" w:cs="Arial"/>
              </w:rPr>
            </w:pPr>
          </w:p>
          <w:p w14:paraId="113D0900"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6E7788" w:rsidRPr="006A707F" w:rsidRDefault="006E7788" w:rsidP="006E7788">
            <w:pPr>
              <w:pStyle w:val="BodyText"/>
              <w:spacing w:before="120" w:after="120"/>
              <w:ind w:left="3"/>
              <w:jc w:val="both"/>
              <w:rPr>
                <w:rFonts w:ascii="Arial" w:hAnsi="Arial" w:cs="Arial"/>
              </w:rPr>
            </w:pPr>
          </w:p>
          <w:p w14:paraId="21BF67E8"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6E7788" w:rsidRPr="006A707F" w:rsidRDefault="006E7788" w:rsidP="006E7788">
            <w:pPr>
              <w:pStyle w:val="BodyText"/>
              <w:spacing w:before="120" w:after="120"/>
              <w:ind w:left="3"/>
              <w:jc w:val="both"/>
              <w:rPr>
                <w:rFonts w:ascii="Arial" w:hAnsi="Arial" w:cs="Arial"/>
              </w:rPr>
            </w:pPr>
          </w:p>
          <w:p w14:paraId="5947DF1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6E7788" w:rsidRPr="006A707F" w:rsidRDefault="006E7788" w:rsidP="006E7788">
            <w:pPr>
              <w:pStyle w:val="BodyText"/>
              <w:spacing w:before="120" w:after="120"/>
              <w:ind w:left="3"/>
              <w:jc w:val="both"/>
              <w:rPr>
                <w:rFonts w:ascii="Arial" w:hAnsi="Arial" w:cs="Arial"/>
              </w:rPr>
            </w:pPr>
          </w:p>
          <w:p w14:paraId="1B1EE56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lastRenderedPageBreak/>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6E7788" w:rsidRPr="006A707F" w:rsidRDefault="006E7788" w:rsidP="006E7788">
            <w:pPr>
              <w:pStyle w:val="BodyText"/>
              <w:spacing w:before="120" w:after="120"/>
              <w:ind w:left="3"/>
              <w:jc w:val="both"/>
              <w:rPr>
                <w:rFonts w:ascii="Arial" w:hAnsi="Arial" w:cs="Arial"/>
              </w:rPr>
            </w:pPr>
          </w:p>
          <w:p w14:paraId="3238215B" w14:textId="77777777" w:rsidR="006E7788"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6E7788" w:rsidRPr="006A707F" w:rsidRDefault="006E7788" w:rsidP="006E7788">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7pt;height:53pt" o:ole="">
                  <v:imagedata r:id="rId28" o:title=""/>
                </v:shape>
                <o:OLEObject Type="Embed" ProgID="Equation.3" ShapeID="_x0000_i1027" DrawAspect="Content" ObjectID="_1769960084" r:id="rId29"/>
              </w:object>
            </w:r>
          </w:p>
          <w:p w14:paraId="5E6BEC5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6D55FA6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bookmarkStart w:id="80" w:name="OLE_LINK1"/>
            <w:r w:rsidRPr="006A707F">
              <w:rPr>
                <w:rFonts w:ascii="Arial" w:hAnsi="Arial" w:cs="Arial"/>
                <w:b/>
              </w:rPr>
              <w:t>Relevant Interruption</w:t>
            </w:r>
            <w:bookmarkEnd w:id="80"/>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w:t>
            </w:r>
            <w:r w:rsidRPr="006A707F">
              <w:rPr>
                <w:rFonts w:ascii="Arial" w:hAnsi="Arial" w:cs="Arial"/>
              </w:rPr>
              <w:lastRenderedPageBreak/>
              <w:t xml:space="preserve">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6E7788" w:rsidRPr="009B7FC7" w:rsidRDefault="006E7788" w:rsidP="006E7788">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6E7788" w14:paraId="42342ADB" w14:textId="77777777" w:rsidTr="00C61D2E">
        <w:trPr>
          <w:gridAfter w:val="1"/>
          <w:wAfter w:w="29" w:type="dxa"/>
        </w:trPr>
        <w:tc>
          <w:tcPr>
            <w:tcW w:w="3545" w:type="dxa"/>
          </w:tcPr>
          <w:p w14:paraId="357C50DA" w14:textId="77777777" w:rsidR="006E7788" w:rsidRDefault="006E7788" w:rsidP="006E7788">
            <w:pPr>
              <w:pStyle w:val="BodyText"/>
              <w:rPr>
                <w:rFonts w:ascii="Arial" w:hAnsi="Arial" w:cs="Arial"/>
                <w:b/>
                <w:bCs/>
              </w:rPr>
            </w:pPr>
            <w:r>
              <w:rPr>
                <w:rFonts w:ascii="Arial" w:hAnsi="Arial" w:cs="Arial"/>
              </w:rPr>
              <w:lastRenderedPageBreak/>
              <w:t>“</w:t>
            </w:r>
            <w:r>
              <w:rPr>
                <w:rFonts w:ascii="Arial" w:hAnsi="Arial" w:cs="Arial"/>
                <w:b/>
              </w:rPr>
              <w:t>Interruption Period</w:t>
            </w:r>
            <w:r>
              <w:rPr>
                <w:rFonts w:ascii="Arial" w:hAnsi="Arial" w:cs="Arial"/>
              </w:rPr>
              <w:t>”</w:t>
            </w:r>
          </w:p>
        </w:tc>
        <w:tc>
          <w:tcPr>
            <w:tcW w:w="6775" w:type="dxa"/>
          </w:tcPr>
          <w:p w14:paraId="7D368705" w14:textId="77777777" w:rsidR="006E7788" w:rsidRPr="00027F0D" w:rsidRDefault="006E7788" w:rsidP="006E7788">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6E7788" w:rsidRPr="00027F0D" w:rsidRDefault="006E7788" w:rsidP="006E7788">
            <w:pPr>
              <w:rPr>
                <w:rFonts w:ascii="Arial" w:hAnsi="Arial" w:cs="Arial"/>
                <w:szCs w:val="22"/>
                <w:lang w:eastAsia="en-GB"/>
              </w:rPr>
            </w:pPr>
          </w:p>
          <w:p w14:paraId="42FEDC76" w14:textId="77777777" w:rsidR="006E7788" w:rsidRDefault="006E7788" w:rsidP="006E7788">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6E7788" w:rsidRDefault="006E7788" w:rsidP="006E7788">
            <w:pPr>
              <w:autoSpaceDE w:val="0"/>
              <w:autoSpaceDN w:val="0"/>
              <w:adjustRightInd w:val="0"/>
              <w:rPr>
                <w:rFonts w:ascii="Arial" w:hAnsi="Arial" w:cs="Arial"/>
                <w:szCs w:val="22"/>
                <w:lang w:eastAsia="en-GB"/>
              </w:rPr>
            </w:pPr>
          </w:p>
          <w:p w14:paraId="6443B1EF" w14:textId="77777777" w:rsidR="006E7788" w:rsidRDefault="006E7788" w:rsidP="006772B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Emergency Deenergisation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6E7788" w:rsidRDefault="006E7788" w:rsidP="006E7788">
            <w:pPr>
              <w:autoSpaceDE w:val="0"/>
              <w:autoSpaceDN w:val="0"/>
              <w:adjustRightInd w:val="0"/>
              <w:ind w:left="2552"/>
              <w:rPr>
                <w:rFonts w:ascii="Arial" w:hAnsi="Arial" w:cs="Arial"/>
                <w:bCs/>
                <w:szCs w:val="22"/>
                <w:lang w:eastAsia="en-GB"/>
              </w:rPr>
            </w:pPr>
          </w:p>
          <w:p w14:paraId="7764609B" w14:textId="77777777" w:rsidR="006E7788" w:rsidRDefault="006E7788" w:rsidP="006772B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Emergency Deenergisation</w:t>
            </w:r>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User Emergency Deenergisation</w:t>
            </w:r>
            <w:r>
              <w:rPr>
                <w:rFonts w:ascii="Arial" w:hAnsi="Arial" w:cs="Arial"/>
                <w:bCs/>
                <w:szCs w:val="22"/>
                <w:lang w:eastAsia="en-GB"/>
              </w:rPr>
              <w:t xml:space="preserve"> commenced,</w:t>
            </w:r>
          </w:p>
          <w:p w14:paraId="60DB206E" w14:textId="77777777" w:rsidR="006E7788" w:rsidRDefault="006E7788" w:rsidP="006E7788">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77777777" w:rsidR="006E7788" w:rsidRPr="00027F0D" w:rsidRDefault="006E7788" w:rsidP="006772B6">
            <w:pPr>
              <w:autoSpaceDE w:val="0"/>
              <w:autoSpaceDN w:val="0"/>
              <w:adjustRightInd w:val="0"/>
              <w:jc w:val="both"/>
              <w:rPr>
                <w:rFonts w:ascii="Arial" w:hAnsi="Arial" w:cs="Arial"/>
                <w:szCs w:val="22"/>
                <w:lang w:eastAsia="en-GB"/>
              </w:rPr>
            </w:pPr>
            <w:r w:rsidRPr="00027F0D">
              <w:rPr>
                <w:rFonts w:ascii="Arial" w:hAnsi="Arial" w:cs="Arial"/>
                <w:bCs/>
                <w:szCs w:val="22"/>
                <w:lang w:eastAsia="en-GB"/>
              </w:rPr>
              <w:t xml:space="preserve">until </w:t>
            </w:r>
            <w:r w:rsidRPr="00027F0D">
              <w:rPr>
                <w:rFonts w:ascii="Arial" w:hAnsi="Arial" w:cs="Arial"/>
                <w:szCs w:val="22"/>
                <w:lang w:eastAsia="en-GB"/>
              </w:rPr>
              <w:t xml:space="preserve">the end of the </w:t>
            </w:r>
            <w:r w:rsidRPr="00027F0D">
              <w:rPr>
                <w:rFonts w:ascii="Arial" w:hAnsi="Arial" w:cs="Arial"/>
                <w:b/>
                <w:szCs w:val="22"/>
                <w:lang w:eastAsia="en-GB"/>
              </w:rPr>
              <w:t xml:space="preserve">Settlement Period </w:t>
            </w:r>
            <w:r w:rsidRPr="00027F0D">
              <w:rPr>
                <w:rFonts w:ascii="Arial" w:hAnsi="Arial" w:cs="Arial"/>
                <w:szCs w:val="22"/>
                <w:lang w:eastAsia="en-GB"/>
              </w:rPr>
              <w:t xml:space="preserve">in respect of which </w:t>
            </w:r>
            <w:r>
              <w:rPr>
                <w:rFonts w:ascii="Arial" w:hAnsi="Arial" w:cs="Arial"/>
                <w:szCs w:val="22"/>
                <w:lang w:eastAsia="en-GB"/>
              </w:rPr>
              <w:t>(i)</w:t>
            </w:r>
            <w:r w:rsidRPr="00027F0D">
              <w:rPr>
                <w:rFonts w:ascii="Arial" w:hAnsi="Arial" w:cs="Arial"/>
                <w:b/>
                <w:szCs w:val="22"/>
                <w:lang w:eastAsia="en-GB"/>
              </w:rPr>
              <w:t>The Company</w:t>
            </w:r>
            <w:r w:rsidRPr="00027F0D">
              <w:rPr>
                <w:rFonts w:ascii="Arial" w:hAnsi="Arial" w:cs="Arial"/>
                <w:szCs w:val="22"/>
                <w:lang w:eastAsia="en-GB"/>
              </w:rPr>
              <w:t xml:space="preserve"> gave notification to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bCs/>
                <w:szCs w:val="22"/>
                <w:lang w:eastAsia="en-GB"/>
              </w:rPr>
              <w:t xml:space="preserve">Relevant Interruption </w:t>
            </w:r>
            <w:r w:rsidRPr="00027F0D">
              <w:rPr>
                <w:rFonts w:ascii="Arial" w:hAnsi="Arial" w:cs="Arial"/>
                <w:szCs w:val="22"/>
                <w:lang w:eastAsia="en-GB"/>
              </w:rPr>
              <w:t>has ended</w:t>
            </w:r>
            <w:r>
              <w:rPr>
                <w:rFonts w:ascii="Arial" w:hAnsi="Arial" w:cs="Arial"/>
                <w:szCs w:val="22"/>
                <w:lang w:eastAsia="en-GB"/>
              </w:rPr>
              <w:t xml:space="preserve"> or (ii), in the case of a </w:t>
            </w:r>
            <w:r w:rsidRPr="00F96CF5">
              <w:rPr>
                <w:rFonts w:ascii="Arial" w:hAnsi="Arial" w:cs="Arial"/>
                <w:b/>
                <w:szCs w:val="22"/>
                <w:lang w:eastAsia="en-GB"/>
              </w:rPr>
              <w:t>User Emergency Deenergisation</w:t>
            </w:r>
            <w:r>
              <w:rPr>
                <w:rFonts w:ascii="Arial" w:hAnsi="Arial" w:cs="Arial"/>
                <w:szCs w:val="22"/>
                <w:lang w:eastAsia="en-GB"/>
              </w:rPr>
              <w:t xml:space="preserve">, means the earlier of (a) when the </w:t>
            </w:r>
            <w:r w:rsidRPr="00F96CF5">
              <w:rPr>
                <w:rFonts w:ascii="Arial" w:hAnsi="Arial" w:cs="Arial"/>
                <w:b/>
                <w:szCs w:val="22"/>
                <w:lang w:eastAsia="en-GB"/>
              </w:rPr>
              <w:t>Export BM Unit</w:t>
            </w:r>
            <w:r>
              <w:rPr>
                <w:rFonts w:ascii="Arial" w:hAnsi="Arial" w:cs="Arial"/>
                <w:szCs w:val="22"/>
                <w:lang w:eastAsia="en-GB"/>
              </w:rPr>
              <w:t xml:space="preserve"> is </w:t>
            </w:r>
            <w:r w:rsidRPr="00F96CF5">
              <w:rPr>
                <w:rFonts w:ascii="Arial" w:hAnsi="Arial" w:cs="Arial"/>
                <w:b/>
                <w:szCs w:val="22"/>
                <w:lang w:eastAsia="en-GB"/>
              </w:rPr>
              <w:t>Reenergised</w:t>
            </w:r>
            <w:r>
              <w:rPr>
                <w:rFonts w:ascii="Arial" w:hAnsi="Arial" w:cs="Arial"/>
                <w:szCs w:val="22"/>
                <w:lang w:eastAsia="en-GB"/>
              </w:rPr>
              <w:t xml:space="preserve"> or (b) when the issue on the </w:t>
            </w:r>
            <w:r w:rsidRPr="00F96CF5">
              <w:rPr>
                <w:rFonts w:ascii="Arial" w:hAnsi="Arial" w:cs="Arial"/>
                <w:b/>
                <w:szCs w:val="22"/>
                <w:lang w:eastAsia="en-GB"/>
              </w:rPr>
              <w:t>National Grid Transmission System</w:t>
            </w:r>
            <w:r>
              <w:rPr>
                <w:rFonts w:ascii="Arial" w:hAnsi="Arial" w:cs="Arial"/>
                <w:szCs w:val="22"/>
                <w:lang w:eastAsia="en-GB"/>
              </w:rPr>
              <w:t xml:space="preserve"> giving rise to the </w:t>
            </w:r>
            <w:r w:rsidRPr="00F96CF5">
              <w:rPr>
                <w:rFonts w:ascii="Arial" w:hAnsi="Arial" w:cs="Arial"/>
                <w:b/>
                <w:szCs w:val="22"/>
                <w:lang w:eastAsia="en-GB"/>
              </w:rPr>
              <w:t>User Emergency Denergisation</w:t>
            </w:r>
            <w:r>
              <w:rPr>
                <w:rFonts w:ascii="Arial" w:hAnsi="Arial" w:cs="Arial"/>
                <w:szCs w:val="22"/>
                <w:lang w:eastAsia="en-GB"/>
              </w:rPr>
              <w:t xml:space="preserve"> is resolved, </w:t>
            </w:r>
            <w:r w:rsidRPr="00027F0D">
              <w:rPr>
                <w:rFonts w:ascii="Arial" w:hAnsi="Arial" w:cs="Arial"/>
                <w:szCs w:val="22"/>
                <w:lang w:eastAsia="en-GB"/>
              </w:rPr>
              <w:t xml:space="preserve"> which shall be measured in</w:t>
            </w:r>
            <w:r w:rsidRPr="00027F0D">
              <w:rPr>
                <w:rFonts w:ascii="Arial" w:hAnsi="Arial" w:cs="Arial"/>
                <w:bCs/>
                <w:szCs w:val="22"/>
                <w:lang w:eastAsia="en-GB"/>
              </w:rPr>
              <w:t>:</w:t>
            </w:r>
          </w:p>
          <w:p w14:paraId="02EC81D6" w14:textId="77777777" w:rsidR="006E7788" w:rsidRPr="00027F0D" w:rsidRDefault="006E7788" w:rsidP="006772B6">
            <w:pPr>
              <w:autoSpaceDE w:val="0"/>
              <w:autoSpaceDN w:val="0"/>
              <w:adjustRightInd w:val="0"/>
              <w:jc w:val="both"/>
              <w:rPr>
                <w:rFonts w:ascii="Arial" w:hAnsi="Arial" w:cs="Arial"/>
                <w:bCs/>
                <w:szCs w:val="22"/>
                <w:lang w:eastAsia="en-GB"/>
              </w:rPr>
            </w:pPr>
          </w:p>
          <w:p w14:paraId="463DABF5" w14:textId="77777777" w:rsidR="006E7788" w:rsidRPr="00027F0D" w:rsidRDefault="006E7788" w:rsidP="006772B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Deenergisation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6E7788" w:rsidRPr="00027F0D" w:rsidRDefault="006E7788" w:rsidP="006E7788">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i) above. </w:t>
            </w:r>
          </w:p>
          <w:p w14:paraId="1C861FA2" w14:textId="77777777" w:rsidR="006E7788" w:rsidRPr="00027F0D" w:rsidRDefault="006E7788" w:rsidP="006E7788">
            <w:pPr>
              <w:rPr>
                <w:rFonts w:ascii="Arial" w:hAnsi="Arial" w:cs="Arial"/>
                <w:szCs w:val="22"/>
                <w:lang w:eastAsia="en-GB"/>
              </w:rPr>
            </w:pPr>
          </w:p>
          <w:p w14:paraId="60785959" w14:textId="77777777" w:rsidR="006E7788" w:rsidRPr="00027F0D" w:rsidRDefault="006E7788" w:rsidP="006772B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6E7788" w:rsidRPr="00027F0D" w:rsidRDefault="006E7788" w:rsidP="006772B6">
            <w:pPr>
              <w:jc w:val="both"/>
              <w:rPr>
                <w:rFonts w:ascii="Arial" w:hAnsi="Arial" w:cs="Arial"/>
                <w:szCs w:val="22"/>
                <w:lang w:eastAsia="en-GB"/>
              </w:rPr>
            </w:pPr>
          </w:p>
          <w:p w14:paraId="5A0E6AEF" w14:textId="77777777" w:rsidR="006E7788" w:rsidRPr="00027F0D" w:rsidRDefault="006E7788" w:rsidP="006772B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6E7788" w:rsidRPr="00027F0D" w:rsidRDefault="006E7788" w:rsidP="006E7788">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i) above. </w:t>
            </w:r>
          </w:p>
          <w:p w14:paraId="26A5D048" w14:textId="77777777" w:rsidR="006E7788" w:rsidRDefault="006E7788" w:rsidP="006E7788">
            <w:pPr>
              <w:pStyle w:val="BodyText"/>
              <w:tabs>
                <w:tab w:val="left" w:pos="1229"/>
              </w:tabs>
              <w:jc w:val="both"/>
              <w:rPr>
                <w:rFonts w:ascii="Arial" w:hAnsi="Arial" w:cs="Arial"/>
              </w:rPr>
            </w:pPr>
          </w:p>
        </w:tc>
      </w:tr>
      <w:tr w:rsidR="006E7788" w14:paraId="1375797F" w14:textId="77777777" w:rsidTr="00C61D2E">
        <w:trPr>
          <w:gridAfter w:val="1"/>
          <w:wAfter w:w="29" w:type="dxa"/>
        </w:trPr>
        <w:tc>
          <w:tcPr>
            <w:tcW w:w="3545" w:type="dxa"/>
          </w:tcPr>
          <w:p w14:paraId="665CDF16" w14:textId="77777777" w:rsidR="006E7788" w:rsidRDefault="006E7788" w:rsidP="006E7788">
            <w:pPr>
              <w:pStyle w:val="BodyText"/>
              <w:rPr>
                <w:rFonts w:ascii="Arial" w:hAnsi="Arial" w:cs="Arial"/>
                <w:b/>
                <w:bCs/>
              </w:rPr>
            </w:pPr>
            <w:r>
              <w:rPr>
                <w:rFonts w:ascii="Arial" w:hAnsi="Arial" w:cs="Arial"/>
                <w:b/>
                <w:bCs/>
              </w:rPr>
              <w:lastRenderedPageBreak/>
              <w:t>"Intertrip Contracted Unit"</w:t>
            </w:r>
          </w:p>
        </w:tc>
        <w:tc>
          <w:tcPr>
            <w:tcW w:w="6775" w:type="dxa"/>
          </w:tcPr>
          <w:p w14:paraId="13E72C6E" w14:textId="77777777" w:rsidR="006E7788" w:rsidRDefault="006E7788" w:rsidP="006E7788">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6E7788" w:rsidRDefault="006E7788" w:rsidP="006E7788">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6E7788" w:rsidRDefault="006E7788" w:rsidP="006E7788">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6E7788" w14:paraId="6BF0AE43" w14:textId="77777777" w:rsidTr="00C61D2E">
        <w:trPr>
          <w:gridAfter w:val="1"/>
          <w:wAfter w:w="29" w:type="dxa"/>
        </w:trPr>
        <w:tc>
          <w:tcPr>
            <w:tcW w:w="3545" w:type="dxa"/>
          </w:tcPr>
          <w:p w14:paraId="1CC2B94E" w14:textId="77777777" w:rsidR="006E7788" w:rsidRDefault="006E7788" w:rsidP="006E7788">
            <w:pPr>
              <w:rPr>
                <w:rFonts w:ascii="Arial" w:hAnsi="Arial" w:cs="Arial"/>
                <w:b/>
                <w:bCs/>
              </w:rPr>
            </w:pPr>
            <w:r>
              <w:rPr>
                <w:rFonts w:ascii="Arial" w:hAnsi="Arial" w:cs="Arial"/>
                <w:b/>
                <w:bCs/>
              </w:rPr>
              <w:t>"Intertrip Payment"</w:t>
            </w:r>
          </w:p>
        </w:tc>
        <w:tc>
          <w:tcPr>
            <w:tcW w:w="6775" w:type="dxa"/>
          </w:tcPr>
          <w:p w14:paraId="754BB9B4" w14:textId="77777777" w:rsidR="006E7788" w:rsidRDefault="006E7788" w:rsidP="006E7788">
            <w:pPr>
              <w:rPr>
                <w:rFonts w:ascii="Arial" w:hAnsi="Arial" w:cs="Arial"/>
              </w:rPr>
            </w:pPr>
            <w:r>
              <w:rPr>
                <w:rFonts w:ascii="Arial" w:hAnsi="Arial" w:cs="Arial"/>
              </w:rPr>
              <w:t>as defined in Paragraph 4.2A.4(c);</w:t>
            </w:r>
          </w:p>
          <w:p w14:paraId="75201C75" w14:textId="77777777" w:rsidR="006E7788" w:rsidRDefault="006E7788" w:rsidP="006E7788">
            <w:pPr>
              <w:rPr>
                <w:rFonts w:ascii="Arial" w:hAnsi="Arial" w:cs="Arial"/>
              </w:rPr>
            </w:pPr>
          </w:p>
        </w:tc>
      </w:tr>
      <w:tr w:rsidR="006E7788" w14:paraId="3EE38376" w14:textId="77777777" w:rsidTr="00C61D2E">
        <w:trPr>
          <w:gridAfter w:val="1"/>
          <w:wAfter w:w="29" w:type="dxa"/>
        </w:trPr>
        <w:tc>
          <w:tcPr>
            <w:tcW w:w="3545" w:type="dxa"/>
          </w:tcPr>
          <w:p w14:paraId="0B5A20A0" w14:textId="05FA58BB" w:rsidR="006E7788" w:rsidRDefault="006E7788" w:rsidP="006E7788">
            <w:pPr>
              <w:pStyle w:val="BodyText"/>
              <w:spacing w:line="240" w:lineRule="atLeast"/>
              <w:rPr>
                <w:rFonts w:ascii="Arial" w:hAnsi="Arial" w:cs="Arial"/>
                <w:b/>
                <w:bCs/>
                <w:color w:val="000000"/>
                <w:w w:val="0"/>
              </w:rPr>
            </w:pPr>
            <w:bookmarkStart w:id="81" w:name="_DV_C135"/>
            <w:r>
              <w:rPr>
                <w:rFonts w:ascii="Arial" w:hAnsi="Arial" w:cs="Arial"/>
                <w:b/>
                <w:bCs/>
              </w:rPr>
              <w:t xml:space="preserve"> "Isolation"</w:t>
            </w:r>
            <w:bookmarkEnd w:id="81"/>
          </w:p>
        </w:tc>
        <w:tc>
          <w:tcPr>
            <w:tcW w:w="6775" w:type="dxa"/>
          </w:tcPr>
          <w:p w14:paraId="1BA25D57" w14:textId="77777777" w:rsidR="006E7788" w:rsidRDefault="006E7788" w:rsidP="006E7788">
            <w:pPr>
              <w:pStyle w:val="BodyText"/>
              <w:jc w:val="both"/>
              <w:rPr>
                <w:rFonts w:ascii="Arial" w:hAnsi="Arial" w:cs="Arial"/>
                <w:color w:val="000000"/>
                <w:w w:val="0"/>
              </w:rPr>
            </w:pPr>
            <w:bookmarkStart w:id="82" w:name="_DV_C136"/>
            <w:r>
              <w:rPr>
                <w:rFonts w:ascii="Arial" w:hAnsi="Arial" w:cs="Arial"/>
              </w:rPr>
              <w:t xml:space="preserve">as defined in the </w:t>
            </w:r>
            <w:r>
              <w:rPr>
                <w:rFonts w:ascii="Arial" w:hAnsi="Arial" w:cs="Arial"/>
                <w:b/>
              </w:rPr>
              <w:t>Grid Code</w:t>
            </w:r>
            <w:r>
              <w:rPr>
                <w:rFonts w:ascii="Arial" w:hAnsi="Arial" w:cs="Arial"/>
              </w:rPr>
              <w:t>;</w:t>
            </w:r>
            <w:bookmarkEnd w:id="82"/>
          </w:p>
        </w:tc>
      </w:tr>
      <w:tr w:rsidR="006E7788" w14:paraId="3DC15CB9" w14:textId="77777777" w:rsidTr="00C61D2E">
        <w:trPr>
          <w:gridAfter w:val="1"/>
          <w:wAfter w:w="29" w:type="dxa"/>
        </w:trPr>
        <w:tc>
          <w:tcPr>
            <w:tcW w:w="3545" w:type="dxa"/>
          </w:tcPr>
          <w:p w14:paraId="393709D4" w14:textId="77777777" w:rsidR="006E7788" w:rsidRDefault="006E7788" w:rsidP="006E7788">
            <w:pPr>
              <w:pStyle w:val="BodyText"/>
              <w:rPr>
                <w:rFonts w:ascii="Arial" w:hAnsi="Arial" w:cs="Arial"/>
                <w:b/>
                <w:bCs/>
              </w:rPr>
            </w:pPr>
            <w:r>
              <w:rPr>
                <w:rFonts w:ascii="Arial" w:hAnsi="Arial" w:cs="Arial"/>
                <w:b/>
                <w:bCs/>
              </w:rPr>
              <w:t>"Joint System Incident"</w:t>
            </w:r>
          </w:p>
        </w:tc>
        <w:tc>
          <w:tcPr>
            <w:tcW w:w="6775" w:type="dxa"/>
          </w:tcPr>
          <w:p w14:paraId="0F80DA31" w14:textId="77777777" w:rsidR="006E7788" w:rsidRDefault="006E7788" w:rsidP="006E7788">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6E7788" w:rsidRDefault="006E7788" w:rsidP="006E7788">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4A2D7888" w:rsidR="006E7788" w:rsidRDefault="006E7788" w:rsidP="006E7788">
            <w:pPr>
              <w:pStyle w:val="BodyText"/>
              <w:ind w:left="568" w:hanging="567"/>
              <w:jc w:val="both"/>
              <w:rPr>
                <w:rFonts w:ascii="Arial" w:hAnsi="Arial" w:cs="Arial"/>
              </w:rPr>
            </w:pPr>
            <w:r>
              <w:rPr>
                <w:rFonts w:ascii="Arial" w:hAnsi="Arial" w:cs="Arial"/>
              </w:rPr>
              <w:t xml:space="preserve">(b)  </w:t>
            </w:r>
            <w:r w:rsidR="006772B6">
              <w:rPr>
                <w:rFonts w:ascii="Arial" w:hAnsi="Arial" w:cs="Arial"/>
              </w:rPr>
              <w:tab/>
            </w:r>
            <w:r>
              <w:rPr>
                <w:rFonts w:ascii="Arial" w:hAnsi="Arial" w:cs="Arial"/>
              </w:rPr>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6E7788" w14:paraId="47DD64B5" w14:textId="77777777" w:rsidTr="00C61D2E">
        <w:trPr>
          <w:gridAfter w:val="1"/>
          <w:wAfter w:w="29" w:type="dxa"/>
        </w:trPr>
        <w:tc>
          <w:tcPr>
            <w:tcW w:w="3545" w:type="dxa"/>
          </w:tcPr>
          <w:p w14:paraId="3E0EEAE4" w14:textId="77777777" w:rsidR="006E7788" w:rsidRDefault="006E7788" w:rsidP="006E7788">
            <w:pPr>
              <w:pStyle w:val="BodyTextIndent"/>
              <w:tabs>
                <w:tab w:val="left" w:pos="1161"/>
              </w:tabs>
              <w:ind w:left="0"/>
              <w:rPr>
                <w:rFonts w:ascii="Arial" w:hAnsi="Arial" w:cs="Arial"/>
                <w:b/>
                <w:bCs/>
              </w:rPr>
            </w:pPr>
            <w:r>
              <w:rPr>
                <w:rFonts w:ascii="Arial" w:hAnsi="Arial" w:cs="Arial"/>
                <w:b/>
              </w:rPr>
              <w:t>"Joint Temporary TEC Exchange Users"</w:t>
            </w:r>
          </w:p>
        </w:tc>
        <w:tc>
          <w:tcPr>
            <w:tcW w:w="6775" w:type="dxa"/>
          </w:tcPr>
          <w:p w14:paraId="5D5603D2" w14:textId="77777777" w:rsidR="006E7788" w:rsidRPr="00CC2624" w:rsidRDefault="006E7788" w:rsidP="006E7788">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6E7788" w14:paraId="26F1C6DF" w14:textId="77777777" w:rsidTr="00C61D2E">
        <w:trPr>
          <w:gridAfter w:val="1"/>
          <w:wAfter w:w="29" w:type="dxa"/>
        </w:trPr>
        <w:tc>
          <w:tcPr>
            <w:tcW w:w="3545" w:type="dxa"/>
          </w:tcPr>
          <w:p w14:paraId="136D504B" w14:textId="77777777" w:rsidR="006E7788" w:rsidRPr="00133810" w:rsidRDefault="006E7788" w:rsidP="006E7788">
            <w:pPr>
              <w:tabs>
                <w:tab w:val="left" w:pos="0"/>
              </w:tabs>
              <w:rPr>
                <w:rFonts w:ascii="Arial" w:hAnsi="Arial" w:cs="Arial"/>
                <w:bCs/>
              </w:rPr>
            </w:pPr>
            <w:r>
              <w:rPr>
                <w:rFonts w:ascii="Arial" w:hAnsi="Arial" w:cs="Arial"/>
                <w:bCs/>
              </w:rPr>
              <w:lastRenderedPageBreak/>
              <w:t>“</w:t>
            </w:r>
            <w:r w:rsidRPr="000D47F3">
              <w:rPr>
                <w:rFonts w:ascii="Arial" w:hAnsi="Arial" w:cs="Arial"/>
                <w:b/>
                <w:bCs/>
              </w:rPr>
              <w:t>Key Consents</w:t>
            </w:r>
            <w:r>
              <w:rPr>
                <w:rFonts w:ascii="Arial" w:hAnsi="Arial" w:cs="Arial"/>
                <w:bCs/>
              </w:rPr>
              <w:t>”</w:t>
            </w:r>
          </w:p>
        </w:tc>
        <w:tc>
          <w:tcPr>
            <w:tcW w:w="6775" w:type="dxa"/>
          </w:tcPr>
          <w:p w14:paraId="63AE0D3C" w14:textId="77777777" w:rsidR="006E7788" w:rsidRDefault="006E7788" w:rsidP="006E7788">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6E7788" w:rsidRPr="0000119F" w:rsidRDefault="006E7788" w:rsidP="006E7788">
            <w:pPr>
              <w:tabs>
                <w:tab w:val="left" w:pos="0"/>
              </w:tabs>
              <w:rPr>
                <w:rFonts w:ascii="Arial" w:hAnsi="Arial" w:cs="Arial"/>
              </w:rPr>
            </w:pPr>
          </w:p>
        </w:tc>
      </w:tr>
      <w:tr w:rsidR="006E7788" w14:paraId="5F0DC41B" w14:textId="77777777" w:rsidTr="00C61D2E">
        <w:trPr>
          <w:gridAfter w:val="1"/>
          <w:wAfter w:w="29" w:type="dxa"/>
        </w:trPr>
        <w:tc>
          <w:tcPr>
            <w:tcW w:w="3545" w:type="dxa"/>
          </w:tcPr>
          <w:p w14:paraId="24671914" w14:textId="77777777" w:rsidR="006E7788" w:rsidRDefault="006E7788" w:rsidP="006E7788">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6775" w:type="dxa"/>
          </w:tcPr>
          <w:p w14:paraId="2239D35B" w14:textId="77777777" w:rsidR="006E7788" w:rsidRDefault="006E7788" w:rsidP="006E7788">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6E7788" w:rsidRPr="0000119F" w:rsidRDefault="006E7788" w:rsidP="006E7788">
            <w:pPr>
              <w:jc w:val="both"/>
              <w:rPr>
                <w:rFonts w:ascii="Arial" w:hAnsi="Arial" w:cs="Arial"/>
                <w:szCs w:val="22"/>
              </w:rPr>
            </w:pPr>
          </w:p>
        </w:tc>
      </w:tr>
      <w:tr w:rsidR="006E7788" w14:paraId="5297EA67" w14:textId="77777777" w:rsidTr="00C61D2E">
        <w:trPr>
          <w:gridAfter w:val="1"/>
          <w:wAfter w:w="29" w:type="dxa"/>
        </w:trPr>
        <w:tc>
          <w:tcPr>
            <w:tcW w:w="3545" w:type="dxa"/>
          </w:tcPr>
          <w:p w14:paraId="2E2921BE" w14:textId="77777777" w:rsidR="006E7788" w:rsidRDefault="006E7788" w:rsidP="006E7788">
            <w:pPr>
              <w:pStyle w:val="BodyText"/>
              <w:rPr>
                <w:rFonts w:ascii="Arial" w:hAnsi="Arial" w:cs="Arial"/>
                <w:b/>
                <w:bCs/>
              </w:rPr>
            </w:pPr>
            <w:r>
              <w:rPr>
                <w:rFonts w:ascii="Arial" w:hAnsi="Arial" w:cs="Arial"/>
                <w:b/>
                <w:bCs/>
              </w:rPr>
              <w:t>"Land Charge"</w:t>
            </w:r>
          </w:p>
        </w:tc>
        <w:tc>
          <w:tcPr>
            <w:tcW w:w="6775" w:type="dxa"/>
          </w:tcPr>
          <w:p w14:paraId="7B003902" w14:textId="77777777" w:rsidR="006E7788" w:rsidRPr="00CC2624" w:rsidRDefault="006E7788" w:rsidP="006E7788">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6E7788" w14:paraId="567D3F78" w14:textId="77777777" w:rsidTr="00C61D2E">
        <w:trPr>
          <w:gridAfter w:val="1"/>
          <w:wAfter w:w="29" w:type="dxa"/>
        </w:trPr>
        <w:tc>
          <w:tcPr>
            <w:tcW w:w="3545" w:type="dxa"/>
          </w:tcPr>
          <w:p w14:paraId="290841D1" w14:textId="77777777" w:rsidR="006E7788" w:rsidRDefault="006E7788" w:rsidP="006E7788">
            <w:pPr>
              <w:pStyle w:val="BodyText"/>
              <w:spacing w:before="120" w:after="120"/>
              <w:rPr>
                <w:rFonts w:ascii="Arial" w:hAnsi="Arial" w:cs="Arial"/>
                <w:b/>
                <w:bCs/>
              </w:rPr>
            </w:pPr>
            <w:r>
              <w:rPr>
                <w:rFonts w:ascii="Arial" w:hAnsi="Arial" w:cs="Arial"/>
                <w:b/>
                <w:bCs/>
              </w:rPr>
              <w:t>"Large Power Station"</w:t>
            </w:r>
          </w:p>
        </w:tc>
        <w:tc>
          <w:tcPr>
            <w:tcW w:w="6775" w:type="dxa"/>
          </w:tcPr>
          <w:p w14:paraId="3CD1C4F2" w14:textId="77777777" w:rsidR="006E7788" w:rsidRDefault="006E7788" w:rsidP="006E7788">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7D52AE5" w14:textId="77777777" w:rsidTr="00C61D2E">
        <w:trPr>
          <w:gridAfter w:val="1"/>
          <w:wAfter w:w="29" w:type="dxa"/>
        </w:trPr>
        <w:tc>
          <w:tcPr>
            <w:tcW w:w="3545" w:type="dxa"/>
          </w:tcPr>
          <w:p w14:paraId="1DF8CA58" w14:textId="77777777" w:rsidR="006E7788" w:rsidRDefault="006E7788" w:rsidP="006E7788">
            <w:pPr>
              <w:pStyle w:val="BodyText"/>
              <w:rPr>
                <w:rFonts w:ascii="Arial" w:hAnsi="Arial" w:cs="Arial"/>
                <w:b/>
                <w:bCs/>
              </w:rPr>
            </w:pPr>
            <w:r>
              <w:rPr>
                <w:rFonts w:ascii="Arial" w:hAnsi="Arial" w:cs="Arial"/>
                <w:b/>
                <w:bCs/>
              </w:rPr>
              <w:t>"LDTEC"</w:t>
            </w:r>
          </w:p>
        </w:tc>
        <w:tc>
          <w:tcPr>
            <w:tcW w:w="6775" w:type="dxa"/>
          </w:tcPr>
          <w:p w14:paraId="6C774D16" w14:textId="77777777" w:rsidR="006E7788" w:rsidRPr="00CC2624" w:rsidRDefault="006E7788" w:rsidP="006E7788">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6E7788" w14:paraId="5D01A000" w14:textId="77777777" w:rsidTr="00C61D2E">
        <w:trPr>
          <w:gridAfter w:val="1"/>
          <w:wAfter w:w="29" w:type="dxa"/>
        </w:trPr>
        <w:tc>
          <w:tcPr>
            <w:tcW w:w="3545" w:type="dxa"/>
          </w:tcPr>
          <w:p w14:paraId="07DB6E3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6775" w:type="dxa"/>
          </w:tcPr>
          <w:p w14:paraId="08209B83" w14:textId="77777777" w:rsidR="006E7788" w:rsidRDefault="006E7788" w:rsidP="006E7788">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83" w:name="_BPDCI_72"/>
            <w:r w:rsidRPr="004D379C">
              <w:rPr>
                <w:rFonts w:ascii="Arial" w:hAnsi="Arial" w:cs="Arial"/>
                <w:lang w:val="en-US"/>
              </w:rPr>
              <w:t>;</w:t>
            </w:r>
            <w:bookmarkEnd w:id="83"/>
          </w:p>
          <w:p w14:paraId="65FAAE67" w14:textId="77777777" w:rsidR="006E7788" w:rsidRDefault="006E7788" w:rsidP="006E7788">
            <w:pPr>
              <w:autoSpaceDE w:val="0"/>
              <w:autoSpaceDN w:val="0"/>
              <w:adjustRightInd w:val="0"/>
              <w:rPr>
                <w:rFonts w:ascii="Arial" w:hAnsi="Arial" w:cs="Arial"/>
                <w:lang w:val="en-US"/>
              </w:rPr>
            </w:pPr>
          </w:p>
        </w:tc>
      </w:tr>
      <w:tr w:rsidR="006E7788" w14:paraId="329065E8" w14:textId="77777777" w:rsidTr="00C61D2E">
        <w:trPr>
          <w:gridAfter w:val="1"/>
          <w:wAfter w:w="29" w:type="dxa"/>
        </w:trPr>
        <w:tc>
          <w:tcPr>
            <w:tcW w:w="3545" w:type="dxa"/>
          </w:tcPr>
          <w:p w14:paraId="226400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Block Offer"</w:t>
            </w:r>
          </w:p>
        </w:tc>
        <w:tc>
          <w:tcPr>
            <w:tcW w:w="6775" w:type="dxa"/>
          </w:tcPr>
          <w:p w14:paraId="7165F3E9" w14:textId="77777777" w:rsidR="006E7788" w:rsidRPr="004D379C" w:rsidRDefault="006E7788" w:rsidP="006E7788">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84" w:name="_BPDCD_73"/>
            <w:r w:rsidRPr="004D379C">
              <w:rPr>
                <w:rFonts w:ascii="Arial Bold" w:hAnsi="Arial Bold" w:cs="Arial"/>
                <w:b/>
                <w:lang w:val="en-US"/>
              </w:rPr>
              <w:t xml:space="preserve">The Company </w:t>
            </w:r>
            <w:bookmarkEnd w:id="84"/>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85" w:name="_BPDCI_75"/>
            <w:r w:rsidRPr="004D379C">
              <w:rPr>
                <w:rFonts w:ascii="Arial" w:hAnsi="Arial" w:cs="Arial"/>
                <w:lang w:val="en-US"/>
              </w:rPr>
              <w:t>;</w:t>
            </w:r>
            <w:bookmarkEnd w:id="85"/>
          </w:p>
          <w:p w14:paraId="6F4B307F" w14:textId="77777777" w:rsidR="006E7788" w:rsidRDefault="006E7788" w:rsidP="006E7788">
            <w:pPr>
              <w:autoSpaceDE w:val="0"/>
              <w:autoSpaceDN w:val="0"/>
              <w:adjustRightInd w:val="0"/>
              <w:jc w:val="both"/>
              <w:rPr>
                <w:rFonts w:ascii="Arial" w:hAnsi="Arial" w:cs="Arial"/>
                <w:lang w:val="en-US"/>
              </w:rPr>
            </w:pPr>
          </w:p>
        </w:tc>
      </w:tr>
      <w:tr w:rsidR="006E7788" w14:paraId="37A9E54F" w14:textId="77777777" w:rsidTr="00C61D2E">
        <w:trPr>
          <w:gridAfter w:val="1"/>
          <w:wAfter w:w="29" w:type="dxa"/>
        </w:trPr>
        <w:tc>
          <w:tcPr>
            <w:tcW w:w="3545" w:type="dxa"/>
          </w:tcPr>
          <w:p w14:paraId="68A2532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Charge"</w:t>
            </w:r>
          </w:p>
        </w:tc>
        <w:tc>
          <w:tcPr>
            <w:tcW w:w="6775" w:type="dxa"/>
          </w:tcPr>
          <w:p w14:paraId="365D62F3" w14:textId="77777777" w:rsidR="006E7788" w:rsidRDefault="006E7788" w:rsidP="006E7788">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86"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86"/>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87" w:name="_BPDCI_78"/>
            <w:r w:rsidRPr="004D379C">
              <w:rPr>
                <w:rFonts w:ascii="Arial" w:hAnsi="Arial" w:cs="Arial"/>
                <w:lang w:val="en-US"/>
              </w:rPr>
              <w:t>;</w:t>
            </w:r>
            <w:bookmarkEnd w:id="87"/>
          </w:p>
        </w:tc>
      </w:tr>
      <w:tr w:rsidR="006E7788" w14:paraId="595E15A7" w14:textId="77777777" w:rsidTr="00C61D2E">
        <w:trPr>
          <w:gridAfter w:val="1"/>
          <w:wAfter w:w="29" w:type="dxa"/>
        </w:trPr>
        <w:tc>
          <w:tcPr>
            <w:tcW w:w="3545" w:type="dxa"/>
          </w:tcPr>
          <w:p w14:paraId="0BCEEA2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6775" w:type="dxa"/>
          </w:tcPr>
          <w:p w14:paraId="1BF9CDEF" w14:textId="77777777" w:rsidR="006E7788" w:rsidRDefault="006E7788" w:rsidP="006E7788">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88" w:name="_BPDCD_79"/>
            <w:r w:rsidRPr="004D379C">
              <w:rPr>
                <w:rFonts w:ascii="Arial Bold" w:hAnsi="Arial Bold" w:cs="Arial"/>
                <w:b/>
                <w:lang w:val="en-US"/>
              </w:rPr>
              <w:t>The Company</w:t>
            </w:r>
            <w:bookmarkEnd w:id="88"/>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89" w:name="_BPDCI_81"/>
            <w:r w:rsidRPr="004D379C">
              <w:rPr>
                <w:rFonts w:ascii="Arial" w:hAnsi="Arial" w:cs="Arial"/>
                <w:color w:val="0000FF"/>
                <w:u w:val="single"/>
                <w:lang w:val="en-US"/>
              </w:rPr>
              <w:t>;</w:t>
            </w:r>
            <w:bookmarkEnd w:id="89"/>
          </w:p>
        </w:tc>
      </w:tr>
      <w:tr w:rsidR="006E7788" w14:paraId="15402802" w14:textId="77777777" w:rsidTr="00C61D2E">
        <w:trPr>
          <w:gridAfter w:val="1"/>
          <w:wAfter w:w="29" w:type="dxa"/>
        </w:trPr>
        <w:tc>
          <w:tcPr>
            <w:tcW w:w="3545" w:type="dxa"/>
          </w:tcPr>
          <w:p w14:paraId="09717A9E"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6775" w:type="dxa"/>
          </w:tcPr>
          <w:p w14:paraId="6179B5CB" w14:textId="77777777" w:rsidR="006E7788" w:rsidRPr="004D379C" w:rsidRDefault="006E7788" w:rsidP="006E7788">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90" w:name="_BPDCD_82"/>
            <w:r w:rsidRPr="00F372DF">
              <w:rPr>
                <w:rFonts w:ascii="Arial" w:hAnsi="Arial" w:cs="Arial"/>
                <w:b/>
              </w:rPr>
              <w:t xml:space="preserve">The Company’s </w:t>
            </w:r>
            <w:bookmarkEnd w:id="90"/>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91" w:name="_BPDCI_84"/>
            <w:r w:rsidRPr="00F372DF">
              <w:rPr>
                <w:rFonts w:ascii="Arial" w:hAnsi="Arial" w:cs="Arial"/>
              </w:rPr>
              <w:t>;</w:t>
            </w:r>
            <w:bookmarkEnd w:id="91"/>
          </w:p>
        </w:tc>
      </w:tr>
      <w:tr w:rsidR="006E7788" w14:paraId="7A2846F6" w14:textId="77777777" w:rsidTr="00C61D2E">
        <w:trPr>
          <w:gridAfter w:val="1"/>
          <w:wAfter w:w="29" w:type="dxa"/>
        </w:trPr>
        <w:tc>
          <w:tcPr>
            <w:tcW w:w="3545" w:type="dxa"/>
          </w:tcPr>
          <w:p w14:paraId="594B807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Offer"</w:t>
            </w:r>
          </w:p>
        </w:tc>
        <w:tc>
          <w:tcPr>
            <w:tcW w:w="6775" w:type="dxa"/>
          </w:tcPr>
          <w:p w14:paraId="408CF1E2" w14:textId="77777777" w:rsidR="006E7788" w:rsidRPr="00F372DF" w:rsidRDefault="006E7788" w:rsidP="006E7788">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92" w:name="_BPDCI_86"/>
            <w:r w:rsidRPr="00F372DF">
              <w:rPr>
                <w:rFonts w:ascii="Arial" w:hAnsi="Arial" w:cs="Arial"/>
              </w:rPr>
              <w:t>;</w:t>
            </w:r>
            <w:bookmarkEnd w:id="92"/>
          </w:p>
        </w:tc>
      </w:tr>
      <w:tr w:rsidR="006E7788" w14:paraId="3799B798" w14:textId="77777777" w:rsidTr="00C61D2E">
        <w:trPr>
          <w:gridAfter w:val="1"/>
          <w:wAfter w:w="29" w:type="dxa"/>
        </w:trPr>
        <w:tc>
          <w:tcPr>
            <w:tcW w:w="3545" w:type="dxa"/>
          </w:tcPr>
          <w:p w14:paraId="76373FB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Period"</w:t>
            </w:r>
          </w:p>
        </w:tc>
        <w:tc>
          <w:tcPr>
            <w:tcW w:w="6775" w:type="dxa"/>
          </w:tcPr>
          <w:p w14:paraId="4094C638"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6E7788" w:rsidRPr="004D379C" w:rsidRDefault="006E7788" w:rsidP="006E7788">
            <w:pPr>
              <w:autoSpaceDE w:val="0"/>
              <w:autoSpaceDN w:val="0"/>
              <w:adjustRightInd w:val="0"/>
              <w:jc w:val="both"/>
              <w:rPr>
                <w:rFonts w:ascii="Arial" w:hAnsi="Arial" w:cs="Arial"/>
                <w:lang w:val="en-US"/>
              </w:rPr>
            </w:pPr>
          </w:p>
          <w:p w14:paraId="5ED18F2D"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w:t>
            </w:r>
            <w:r w:rsidRPr="004D379C">
              <w:rPr>
                <w:rFonts w:ascii="Arial" w:hAnsi="Arial" w:cs="Arial"/>
                <w:lang w:val="en-US"/>
              </w:rPr>
              <w:lastRenderedPageBreak/>
              <w:t xml:space="preserve">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6E7788" w:rsidRPr="004D379C" w:rsidRDefault="006E7788" w:rsidP="006E7788">
            <w:pPr>
              <w:autoSpaceDE w:val="0"/>
              <w:autoSpaceDN w:val="0"/>
              <w:adjustRightInd w:val="0"/>
              <w:jc w:val="both"/>
              <w:rPr>
                <w:rFonts w:ascii="Arial" w:hAnsi="Arial" w:cs="Arial"/>
                <w:lang w:val="en-US"/>
              </w:rPr>
            </w:pPr>
          </w:p>
          <w:p w14:paraId="3417FF86"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93" w:name="_BPDCD_87"/>
            <w:r w:rsidRPr="004D379C">
              <w:rPr>
                <w:rFonts w:ascii="Arial" w:hAnsi="Arial" w:cs="Arial"/>
                <w:lang w:val="en-US"/>
              </w:rPr>
              <w:t xml:space="preserve">an </w:t>
            </w:r>
            <w:bookmarkEnd w:id="93"/>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94" w:name="_BPDCI_89"/>
            <w:r w:rsidRPr="004D379C">
              <w:rPr>
                <w:rFonts w:ascii="Arial" w:hAnsi="Arial" w:cs="Arial"/>
                <w:lang w:val="en-US"/>
              </w:rPr>
              <w:t xml:space="preserve">; </w:t>
            </w:r>
            <w:r w:rsidRPr="004D379C">
              <w:rPr>
                <w:rFonts w:ascii="Arial" w:hAnsi="Arial" w:cs="Arial"/>
                <w:u w:val="double"/>
                <w:lang w:val="en-US"/>
              </w:rPr>
              <w:t xml:space="preserve"> </w:t>
            </w:r>
            <w:bookmarkEnd w:id="94"/>
          </w:p>
          <w:p w14:paraId="17B28B61" w14:textId="77777777" w:rsidR="006E7788" w:rsidRPr="004D379C" w:rsidRDefault="006E7788" w:rsidP="006E7788">
            <w:pPr>
              <w:autoSpaceDE w:val="0"/>
              <w:autoSpaceDN w:val="0"/>
              <w:adjustRightInd w:val="0"/>
              <w:jc w:val="both"/>
              <w:rPr>
                <w:rFonts w:ascii="Arial" w:hAnsi="Arial" w:cs="Arial"/>
              </w:rPr>
            </w:pPr>
          </w:p>
        </w:tc>
      </w:tr>
      <w:tr w:rsidR="006E7788" w14:paraId="1D44A306" w14:textId="77777777" w:rsidTr="00C61D2E">
        <w:trPr>
          <w:gridAfter w:val="1"/>
          <w:wAfter w:w="29" w:type="dxa"/>
        </w:trPr>
        <w:tc>
          <w:tcPr>
            <w:tcW w:w="3545" w:type="dxa"/>
          </w:tcPr>
          <w:p w14:paraId="1F251444"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lastRenderedPageBreak/>
              <w:t>"LDTEC Profile"</w:t>
            </w:r>
          </w:p>
        </w:tc>
        <w:tc>
          <w:tcPr>
            <w:tcW w:w="6775" w:type="dxa"/>
          </w:tcPr>
          <w:p w14:paraId="6C874A92" w14:textId="77777777" w:rsidR="006E7788" w:rsidRPr="004D379C" w:rsidRDefault="006E7788" w:rsidP="006E7788">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95" w:name="_BPDCD_90"/>
            <w:r w:rsidRPr="004D379C">
              <w:rPr>
                <w:rFonts w:ascii="Arial" w:hAnsi="Arial" w:cs="Arial"/>
                <w:b/>
              </w:rPr>
              <w:t>The Company’s</w:t>
            </w:r>
            <w:r w:rsidRPr="004D379C">
              <w:rPr>
                <w:rFonts w:ascii="Arial" w:hAnsi="Arial" w:cs="Arial"/>
                <w:b/>
                <w:u w:val="double"/>
              </w:rPr>
              <w:t xml:space="preserve"> </w:t>
            </w:r>
            <w:bookmarkEnd w:id="95"/>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96" w:name="_BPDCI_92"/>
            <w:r w:rsidRPr="00F372DF">
              <w:rPr>
                <w:rFonts w:ascii="Arial" w:hAnsi="Arial" w:cs="Arial"/>
              </w:rPr>
              <w:t>;</w:t>
            </w:r>
            <w:bookmarkEnd w:id="96"/>
          </w:p>
        </w:tc>
      </w:tr>
      <w:tr w:rsidR="006E7788" w14:paraId="593F2E83" w14:textId="77777777" w:rsidTr="00C61D2E">
        <w:trPr>
          <w:gridAfter w:val="1"/>
          <w:wAfter w:w="29" w:type="dxa"/>
        </w:trPr>
        <w:tc>
          <w:tcPr>
            <w:tcW w:w="3545" w:type="dxa"/>
          </w:tcPr>
          <w:p w14:paraId="6D2EEAE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w:t>
            </w:r>
          </w:p>
        </w:tc>
        <w:tc>
          <w:tcPr>
            <w:tcW w:w="6775" w:type="dxa"/>
          </w:tcPr>
          <w:p w14:paraId="3BF5A171"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97" w:name="_BPDCI_94"/>
            <w:r w:rsidRPr="00F372DF">
              <w:rPr>
                <w:rFonts w:ascii="Arial" w:hAnsi="Arial" w:cs="Arial"/>
                <w:lang w:val="en-US"/>
              </w:rPr>
              <w:t>;</w:t>
            </w:r>
            <w:bookmarkEnd w:id="97"/>
          </w:p>
        </w:tc>
      </w:tr>
      <w:tr w:rsidR="006E7788" w14:paraId="48EDF9CA" w14:textId="77777777" w:rsidTr="00C61D2E">
        <w:trPr>
          <w:gridAfter w:val="1"/>
          <w:wAfter w:w="29" w:type="dxa"/>
        </w:trPr>
        <w:tc>
          <w:tcPr>
            <w:tcW w:w="3545" w:type="dxa"/>
          </w:tcPr>
          <w:p w14:paraId="67E835D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Fee"</w:t>
            </w:r>
          </w:p>
        </w:tc>
        <w:tc>
          <w:tcPr>
            <w:tcW w:w="6775" w:type="dxa"/>
          </w:tcPr>
          <w:p w14:paraId="5266B300"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98" w:name="_BPDCD_95"/>
            <w:r w:rsidRPr="004D379C">
              <w:rPr>
                <w:rFonts w:ascii="Arial" w:hAnsi="Arial" w:cs="Arial"/>
                <w:b/>
                <w:lang w:val="en-US"/>
              </w:rPr>
              <w:t>The Company</w:t>
            </w:r>
            <w:r w:rsidRPr="004D379C">
              <w:rPr>
                <w:rFonts w:ascii="Arial" w:hAnsi="Arial" w:cs="Arial"/>
                <w:b/>
                <w:u w:val="double"/>
                <w:lang w:val="en-US"/>
              </w:rPr>
              <w:t xml:space="preserve"> </w:t>
            </w:r>
            <w:bookmarkEnd w:id="98"/>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99" w:name="_BPDCI_97"/>
            <w:r w:rsidRPr="00F372DF">
              <w:rPr>
                <w:rFonts w:ascii="Arial" w:hAnsi="Arial" w:cs="Arial"/>
                <w:lang w:val="en-US"/>
              </w:rPr>
              <w:t>;</w:t>
            </w:r>
            <w:bookmarkEnd w:id="99"/>
          </w:p>
        </w:tc>
      </w:tr>
      <w:tr w:rsidR="006E7788" w14:paraId="2D9D44D8" w14:textId="77777777" w:rsidTr="00C61D2E">
        <w:trPr>
          <w:gridAfter w:val="1"/>
          <w:wAfter w:w="29" w:type="dxa"/>
        </w:trPr>
        <w:tc>
          <w:tcPr>
            <w:tcW w:w="3545" w:type="dxa"/>
          </w:tcPr>
          <w:p w14:paraId="6C949EB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Form"</w:t>
            </w:r>
          </w:p>
        </w:tc>
        <w:tc>
          <w:tcPr>
            <w:tcW w:w="6775" w:type="dxa"/>
          </w:tcPr>
          <w:p w14:paraId="1C998E47" w14:textId="77777777" w:rsidR="006E7788" w:rsidRPr="004D379C" w:rsidRDefault="006E7788" w:rsidP="006E7788">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100" w:name="_BPDCI_99"/>
            <w:r w:rsidRPr="00F372DF">
              <w:rPr>
                <w:rFonts w:ascii="Arial" w:hAnsi="Arial" w:cs="Arial"/>
                <w:lang w:val="en-US"/>
              </w:rPr>
              <w:t>;</w:t>
            </w:r>
            <w:bookmarkEnd w:id="100"/>
          </w:p>
          <w:p w14:paraId="49F3EB78" w14:textId="77777777" w:rsidR="006E7788" w:rsidRPr="004D379C" w:rsidRDefault="006E7788" w:rsidP="006E7788">
            <w:pPr>
              <w:pStyle w:val="TOC2"/>
              <w:rPr>
                <w:rFonts w:ascii="Arial" w:hAnsi="Arial" w:cs="Arial"/>
              </w:rPr>
            </w:pPr>
          </w:p>
        </w:tc>
      </w:tr>
      <w:tr w:rsidR="006E7788" w14:paraId="48FB962C" w14:textId="77777777" w:rsidTr="00C61D2E">
        <w:trPr>
          <w:gridAfter w:val="1"/>
          <w:wAfter w:w="29" w:type="dxa"/>
        </w:trPr>
        <w:tc>
          <w:tcPr>
            <w:tcW w:w="3545" w:type="dxa"/>
          </w:tcPr>
          <w:p w14:paraId="0566DBA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Week"</w:t>
            </w:r>
          </w:p>
        </w:tc>
        <w:tc>
          <w:tcPr>
            <w:tcW w:w="6775" w:type="dxa"/>
          </w:tcPr>
          <w:p w14:paraId="56064115"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101" w:name="_BPDCI_101"/>
            <w:r w:rsidRPr="00F372DF">
              <w:rPr>
                <w:rFonts w:ascii="Arial" w:hAnsi="Arial" w:cs="Arial"/>
                <w:lang w:val="en-US"/>
              </w:rPr>
              <w:t>;</w:t>
            </w:r>
            <w:bookmarkEnd w:id="101"/>
          </w:p>
        </w:tc>
      </w:tr>
      <w:tr w:rsidR="006E7788" w14:paraId="5732B8FC" w14:textId="77777777" w:rsidTr="00C61D2E">
        <w:trPr>
          <w:gridAfter w:val="1"/>
          <w:wAfter w:w="29" w:type="dxa"/>
        </w:trPr>
        <w:tc>
          <w:tcPr>
            <w:tcW w:w="3545" w:type="dxa"/>
          </w:tcPr>
          <w:p w14:paraId="76BD0420" w14:textId="77777777" w:rsidR="006E7788" w:rsidRDefault="006E7788" w:rsidP="006E7788">
            <w:pPr>
              <w:pStyle w:val="BodyText"/>
              <w:rPr>
                <w:rFonts w:ascii="Arial" w:hAnsi="Arial" w:cs="Arial"/>
                <w:b/>
                <w:bCs/>
              </w:rPr>
            </w:pPr>
            <w:r>
              <w:rPr>
                <w:rFonts w:ascii="Arial" w:hAnsi="Arial" w:cs="Arial"/>
                <w:b/>
                <w:bCs/>
              </w:rPr>
              <w:t>"Leading"</w:t>
            </w:r>
          </w:p>
        </w:tc>
        <w:tc>
          <w:tcPr>
            <w:tcW w:w="6775" w:type="dxa"/>
          </w:tcPr>
          <w:p w14:paraId="4C544047" w14:textId="77777777" w:rsidR="006E7788" w:rsidRPr="004D379C" w:rsidRDefault="006E7788" w:rsidP="006E7788">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importing Mvar;</w:t>
            </w:r>
          </w:p>
        </w:tc>
      </w:tr>
      <w:tr w:rsidR="006E7788" w14:paraId="465C1331" w14:textId="77777777" w:rsidTr="00C61D2E">
        <w:trPr>
          <w:gridAfter w:val="1"/>
          <w:wAfter w:w="29" w:type="dxa"/>
        </w:trPr>
        <w:tc>
          <w:tcPr>
            <w:tcW w:w="3545" w:type="dxa"/>
          </w:tcPr>
          <w:p w14:paraId="4FEF898A" w14:textId="77777777" w:rsidR="006E7788" w:rsidRDefault="006E7788" w:rsidP="006E7788">
            <w:pPr>
              <w:pStyle w:val="BodyText"/>
              <w:rPr>
                <w:rFonts w:ascii="Arial" w:hAnsi="Arial" w:cs="Arial"/>
                <w:b/>
                <w:bCs/>
              </w:rPr>
            </w:pPr>
            <w:r>
              <w:rPr>
                <w:rFonts w:ascii="Arial" w:hAnsi="Arial" w:cs="Arial"/>
                <w:b/>
                <w:bCs/>
              </w:rPr>
              <w:t>"Legal Challenge"</w:t>
            </w:r>
          </w:p>
        </w:tc>
        <w:tc>
          <w:tcPr>
            <w:tcW w:w="6775" w:type="dxa"/>
          </w:tcPr>
          <w:p w14:paraId="337C65D9" w14:textId="77777777" w:rsidR="006E7788" w:rsidRPr="004D379C" w:rsidRDefault="006E7788" w:rsidP="006E7788">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102" w:name="_BPDCD_102"/>
            <w:r w:rsidRPr="00F372DF">
              <w:rPr>
                <w:rFonts w:ascii="Arial" w:hAnsi="Arial" w:cs="Arial"/>
              </w:rPr>
              <w:t>a</w:t>
            </w:r>
            <w:bookmarkEnd w:id="102"/>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EA7F96" w14:paraId="4F13F4A4" w14:textId="77777777" w:rsidTr="00C61D2E">
        <w:trPr>
          <w:gridAfter w:val="1"/>
          <w:wAfter w:w="29" w:type="dxa"/>
        </w:trPr>
        <w:tc>
          <w:tcPr>
            <w:tcW w:w="3545" w:type="dxa"/>
          </w:tcPr>
          <w:p w14:paraId="4F0802DF" w14:textId="11338E3E" w:rsidR="00EA7F96" w:rsidRPr="000632ED" w:rsidRDefault="000632ED" w:rsidP="006E7788">
            <w:pPr>
              <w:pStyle w:val="BodyText"/>
              <w:rPr>
                <w:rFonts w:ascii="Arial" w:hAnsi="Arial" w:cs="Arial"/>
                <w:b/>
                <w:bCs/>
              </w:rPr>
            </w:pPr>
            <w:r w:rsidRPr="0043775A">
              <w:rPr>
                <w:rFonts w:ascii="Arial" w:hAnsi="Arial" w:cs="Arial"/>
                <w:b/>
                <w:color w:val="000000" w:themeColor="text1"/>
              </w:rPr>
              <w:t>“</w:t>
            </w:r>
            <w:r w:rsidR="007232A4" w:rsidRPr="0043775A">
              <w:rPr>
                <w:rFonts w:ascii="Arial" w:hAnsi="Arial" w:cs="Arial"/>
                <w:b/>
                <w:color w:val="000000" w:themeColor="text1"/>
              </w:rPr>
              <w:t>Legally Binding Decisions of the European Commission and/or the Agency</w:t>
            </w:r>
          </w:p>
        </w:tc>
        <w:tc>
          <w:tcPr>
            <w:tcW w:w="6775" w:type="dxa"/>
          </w:tcPr>
          <w:p w14:paraId="01630719" w14:textId="5B22D9F4" w:rsidR="00EA7F96" w:rsidRPr="0043775A" w:rsidRDefault="0043775A" w:rsidP="006E7788">
            <w:pPr>
              <w:pStyle w:val="BodyText"/>
              <w:jc w:val="both"/>
              <w:rPr>
                <w:rFonts w:ascii="Arial" w:hAnsi="Arial" w:cs="Arial"/>
              </w:rPr>
            </w:pPr>
            <w:r w:rsidRPr="0043775A">
              <w:rPr>
                <w:rFonts w:ascii="Arial" w:hAnsi="Arial" w:cs="Arial"/>
                <w:color w:val="000000" w:themeColor="text1"/>
              </w:rPr>
              <w:t>means any relevant legally binding decision or decisions of the European Commission and/or the Agency, but a binding decision does not include a decision that is not, or so much of a decision as is not, Retained EU Law;</w:t>
            </w:r>
          </w:p>
        </w:tc>
      </w:tr>
      <w:tr w:rsidR="006E7788" w14:paraId="37FEA37E" w14:textId="77777777" w:rsidTr="00C61D2E">
        <w:trPr>
          <w:gridAfter w:val="1"/>
          <w:wAfter w:w="29" w:type="dxa"/>
        </w:trPr>
        <w:tc>
          <w:tcPr>
            <w:tcW w:w="3545" w:type="dxa"/>
          </w:tcPr>
          <w:p w14:paraId="55592514" w14:textId="77777777" w:rsidR="006E7788" w:rsidRDefault="006E7788" w:rsidP="006E7788">
            <w:pPr>
              <w:pStyle w:val="BodyText"/>
              <w:rPr>
                <w:rFonts w:ascii="Arial" w:hAnsi="Arial" w:cs="Arial"/>
                <w:b/>
                <w:bCs/>
              </w:rPr>
            </w:pPr>
            <w:r>
              <w:rPr>
                <w:rFonts w:ascii="Arial" w:hAnsi="Arial" w:cs="Arial"/>
                <w:b/>
                <w:bCs/>
              </w:rPr>
              <w:t>“Less than 100MW”</w:t>
            </w:r>
          </w:p>
        </w:tc>
        <w:tc>
          <w:tcPr>
            <w:tcW w:w="6775" w:type="dxa"/>
          </w:tcPr>
          <w:p w14:paraId="57F047C8" w14:textId="77777777" w:rsidR="006E7788" w:rsidRPr="004D379C" w:rsidRDefault="006E7788" w:rsidP="006E7788">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tc>
      </w:tr>
      <w:tr w:rsidR="006E7788" w14:paraId="323449E7" w14:textId="77777777" w:rsidTr="00C61D2E">
        <w:trPr>
          <w:gridAfter w:val="1"/>
          <w:wAfter w:w="29" w:type="dxa"/>
        </w:trPr>
        <w:tc>
          <w:tcPr>
            <w:tcW w:w="3545" w:type="dxa"/>
          </w:tcPr>
          <w:p w14:paraId="3ED2D876" w14:textId="77777777" w:rsidR="006E7788" w:rsidRDefault="006E7788" w:rsidP="006E7788">
            <w:pPr>
              <w:pStyle w:val="BodyText"/>
              <w:rPr>
                <w:rFonts w:ascii="Arial" w:hAnsi="Arial" w:cs="Arial"/>
                <w:b/>
                <w:bCs/>
              </w:rPr>
            </w:pPr>
            <w:r>
              <w:rPr>
                <w:rFonts w:ascii="Arial" w:hAnsi="Arial" w:cs="Arial"/>
                <w:b/>
                <w:bCs/>
              </w:rPr>
              <w:t>"Letter of Credit"</w:t>
            </w:r>
          </w:p>
        </w:tc>
        <w:tc>
          <w:tcPr>
            <w:tcW w:w="6775" w:type="dxa"/>
          </w:tcPr>
          <w:p w14:paraId="39C70FD8"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w:t>
            </w:r>
            <w:r w:rsidRPr="004D379C">
              <w:rPr>
                <w:rFonts w:ascii="Arial" w:hAnsi="Arial" w:cs="Arial"/>
              </w:rPr>
              <w:lastRenderedPageBreak/>
              <w:t xml:space="preserve">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6E7788" w14:paraId="0FD353AD" w14:textId="77777777" w:rsidTr="00C61D2E">
        <w:trPr>
          <w:gridAfter w:val="1"/>
          <w:wAfter w:w="29" w:type="dxa"/>
        </w:trPr>
        <w:tc>
          <w:tcPr>
            <w:tcW w:w="3545" w:type="dxa"/>
          </w:tcPr>
          <w:p w14:paraId="1B03F019" w14:textId="77777777" w:rsidR="006E7788" w:rsidRDefault="006E7788" w:rsidP="006E7788">
            <w:pPr>
              <w:pStyle w:val="BodyText"/>
              <w:rPr>
                <w:rFonts w:ascii="Arial" w:hAnsi="Arial" w:cs="Arial"/>
                <w:b/>
                <w:bCs/>
              </w:rPr>
            </w:pPr>
            <w:r>
              <w:rPr>
                <w:rFonts w:ascii="Arial" w:hAnsi="Arial" w:cs="Arial"/>
                <w:b/>
                <w:bCs/>
              </w:rPr>
              <w:lastRenderedPageBreak/>
              <w:t>"Licence"</w:t>
            </w:r>
          </w:p>
        </w:tc>
        <w:tc>
          <w:tcPr>
            <w:tcW w:w="6775" w:type="dxa"/>
          </w:tcPr>
          <w:p w14:paraId="011EA602" w14:textId="77777777" w:rsidR="006E7788" w:rsidRPr="004D379C" w:rsidRDefault="006E7788" w:rsidP="006E7788">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6E7788" w14:paraId="11BE7D88" w14:textId="77777777" w:rsidTr="00C61D2E">
        <w:trPr>
          <w:gridAfter w:val="1"/>
          <w:wAfter w:w="29" w:type="dxa"/>
        </w:trPr>
        <w:tc>
          <w:tcPr>
            <w:tcW w:w="3545" w:type="dxa"/>
          </w:tcPr>
          <w:p w14:paraId="393DC920" w14:textId="77777777" w:rsidR="006E7788" w:rsidRDefault="006E7788" w:rsidP="006E7788">
            <w:pPr>
              <w:pStyle w:val="BodyText"/>
              <w:ind w:right="-781"/>
              <w:rPr>
                <w:rFonts w:ascii="Arial" w:hAnsi="Arial" w:cs="Arial"/>
                <w:b/>
                <w:bCs/>
              </w:rPr>
            </w:pPr>
            <w:r>
              <w:rPr>
                <w:rFonts w:ascii="Arial" w:hAnsi="Arial" w:cs="Arial"/>
                <w:b/>
                <w:bCs/>
              </w:rPr>
              <w:t>"Licence Standards"</w:t>
            </w:r>
          </w:p>
        </w:tc>
        <w:tc>
          <w:tcPr>
            <w:tcW w:w="6775" w:type="dxa"/>
          </w:tcPr>
          <w:p w14:paraId="1259953A" w14:textId="77777777" w:rsidR="006E7788" w:rsidRPr="004D379C" w:rsidRDefault="006E7788" w:rsidP="006E7788">
            <w:pPr>
              <w:pStyle w:val="BodyText"/>
              <w:jc w:val="both"/>
              <w:rPr>
                <w:rFonts w:ascii="Arial" w:hAnsi="Arial" w:cs="Arial"/>
              </w:rPr>
            </w:pPr>
            <w:r w:rsidRPr="004D379C">
              <w:rPr>
                <w:rFonts w:ascii="Arial" w:hAnsi="Arial" w:cs="Arial"/>
              </w:rPr>
              <w:t xml:space="preserve">the standards to be met by </w:t>
            </w:r>
            <w:r w:rsidRPr="004D379C">
              <w:rPr>
                <w:rFonts w:ascii="Arial" w:hAnsi="Arial" w:cs="Arial"/>
                <w:b/>
                <w:bCs/>
              </w:rPr>
              <w:t>The Company</w:t>
            </w:r>
            <w:r w:rsidRPr="004D379C">
              <w:rPr>
                <w:rFonts w:ascii="Arial" w:hAnsi="Arial" w:cs="Arial"/>
              </w:rPr>
              <w:t xml:space="preserve"> under Standard Condition C17</w:t>
            </w:r>
            <w:r w:rsidRPr="004D379C">
              <w:rPr>
                <w:rFonts w:ascii="Arial" w:hAnsi="Arial" w:cs="Arial"/>
                <w:i/>
              </w:rPr>
              <w:t xml:space="preserve"> </w:t>
            </w:r>
            <w:r w:rsidRPr="004D379C">
              <w:rPr>
                <w:rFonts w:ascii="Arial" w:hAnsi="Arial" w:cs="Arial"/>
              </w:rPr>
              <w:t xml:space="preserve">of the </w:t>
            </w:r>
            <w:r w:rsidRPr="004D379C">
              <w:rPr>
                <w:rFonts w:ascii="Arial" w:hAnsi="Arial" w:cs="Arial"/>
                <w:b/>
              </w:rPr>
              <w:t>Transmission Licence</w:t>
            </w:r>
            <w:r w:rsidRPr="004D379C">
              <w:rPr>
                <w:rFonts w:ascii="Arial" w:hAnsi="Arial" w:cs="Arial"/>
              </w:rPr>
              <w:t>;</w:t>
            </w:r>
          </w:p>
        </w:tc>
      </w:tr>
      <w:tr w:rsidR="006E7788" w14:paraId="48B9B1A3" w14:textId="77777777" w:rsidTr="00C61D2E">
        <w:trPr>
          <w:gridAfter w:val="1"/>
          <w:wAfter w:w="29" w:type="dxa"/>
        </w:trPr>
        <w:tc>
          <w:tcPr>
            <w:tcW w:w="3545" w:type="dxa"/>
          </w:tcPr>
          <w:p w14:paraId="53E28B5E" w14:textId="77777777" w:rsidR="006E7788" w:rsidRDefault="006E7788" w:rsidP="006E7788">
            <w:pPr>
              <w:pStyle w:val="BodyText"/>
              <w:rPr>
                <w:rFonts w:ascii="Arial" w:hAnsi="Arial" w:cs="Arial"/>
                <w:b/>
                <w:bCs/>
              </w:rPr>
            </w:pPr>
            <w:r>
              <w:rPr>
                <w:rFonts w:ascii="Arial" w:hAnsi="Arial" w:cs="Arial"/>
                <w:b/>
                <w:bCs/>
              </w:rPr>
              <w:t>“Licensable Generation”</w:t>
            </w:r>
          </w:p>
        </w:tc>
        <w:tc>
          <w:tcPr>
            <w:tcW w:w="6775" w:type="dxa"/>
          </w:tcPr>
          <w:p w14:paraId="3509817F" w14:textId="77777777" w:rsidR="006E7788" w:rsidRPr="004D379C" w:rsidRDefault="006E7788" w:rsidP="006E7788">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B27720" w14:paraId="0CB9B458" w14:textId="77777777" w:rsidTr="00C61D2E">
        <w:trPr>
          <w:gridAfter w:val="1"/>
          <w:wAfter w:w="29" w:type="dxa"/>
        </w:trPr>
        <w:tc>
          <w:tcPr>
            <w:tcW w:w="3545" w:type="dxa"/>
          </w:tcPr>
          <w:p w14:paraId="24470FF9" w14:textId="14EAEB30" w:rsidR="00B27720" w:rsidRPr="00475CC7" w:rsidRDefault="003132E4" w:rsidP="006E7788">
            <w:pPr>
              <w:pStyle w:val="BodyText"/>
              <w:rPr>
                <w:rFonts w:ascii="Arial" w:hAnsi="Arial" w:cs="Arial"/>
                <w:b/>
                <w:bCs/>
              </w:rPr>
            </w:pPr>
            <w:r w:rsidRPr="00475CC7">
              <w:rPr>
                <w:rFonts w:ascii="Arial" w:eastAsia="Calibri" w:hAnsi="Arial" w:cs="Arial"/>
                <w:b/>
                <w:lang w:val="en-US"/>
              </w:rPr>
              <w:t>Limited Membership Workgroup</w:t>
            </w:r>
          </w:p>
        </w:tc>
        <w:tc>
          <w:tcPr>
            <w:tcW w:w="6775" w:type="dxa"/>
          </w:tcPr>
          <w:p w14:paraId="7AF36A1D" w14:textId="6CCF0046" w:rsidR="001022E6" w:rsidRPr="00475CC7" w:rsidRDefault="001022E6" w:rsidP="006772B6">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sidR="0090418F">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1022E6" w:rsidRPr="00475CC7" w:rsidRDefault="001022E6" w:rsidP="001022E6">
            <w:pPr>
              <w:autoSpaceDE w:val="0"/>
              <w:autoSpaceDN w:val="0"/>
              <w:adjustRightInd w:val="0"/>
              <w:snapToGrid w:val="0"/>
              <w:rPr>
                <w:rFonts w:ascii="Arial" w:hAnsi="Arial" w:cs="Arial"/>
              </w:rPr>
            </w:pPr>
          </w:p>
          <w:p w14:paraId="553C7DFA" w14:textId="5587D19E" w:rsidR="00B27720" w:rsidRPr="00475CC7" w:rsidRDefault="001022E6" w:rsidP="001022E6">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E3640D" w14:paraId="3B7D34D0" w14:textId="77777777" w:rsidTr="00C61D2E">
        <w:trPr>
          <w:gridAfter w:val="1"/>
          <w:wAfter w:w="29" w:type="dxa"/>
        </w:trPr>
        <w:tc>
          <w:tcPr>
            <w:tcW w:w="3545" w:type="dxa"/>
          </w:tcPr>
          <w:p w14:paraId="78A17682" w14:textId="16681A7D" w:rsidR="00E3640D" w:rsidRDefault="00062C0A" w:rsidP="006E7788">
            <w:pPr>
              <w:pStyle w:val="BodyText"/>
              <w:rPr>
                <w:rFonts w:ascii="Arial" w:hAnsi="Arial" w:cs="Arial"/>
                <w:b/>
                <w:bCs/>
              </w:rPr>
            </w:pPr>
            <w:r>
              <w:rPr>
                <w:rFonts w:ascii="Arial" w:hAnsi="Arial" w:cs="Arial"/>
                <w:b/>
                <w:bCs/>
              </w:rPr>
              <w:t>“Limiting Regulation”</w:t>
            </w:r>
          </w:p>
        </w:tc>
        <w:tc>
          <w:tcPr>
            <w:tcW w:w="6775" w:type="dxa"/>
          </w:tcPr>
          <w:p w14:paraId="654C4EF0" w14:textId="7511E0EF" w:rsidR="00E3640D" w:rsidRPr="004D379C" w:rsidRDefault="00062C0A" w:rsidP="006E7788">
            <w:pPr>
              <w:pStyle w:val="BodyText"/>
              <w:jc w:val="both"/>
              <w:rPr>
                <w:rFonts w:ascii="Arial" w:hAnsi="Arial" w:cs="Arial"/>
              </w:rPr>
            </w:pPr>
            <w:r>
              <w:rPr>
                <w:rFonts w:ascii="Arial" w:hAnsi="Arial" w:cs="Arial"/>
              </w:rPr>
              <w:t>European Commission Regulat</w:t>
            </w:r>
            <w:r w:rsidR="00F95176">
              <w:rPr>
                <w:rFonts w:ascii="Arial" w:hAnsi="Arial" w:cs="Arial"/>
              </w:rPr>
              <w:t xml:space="preserve">ion 838/2010 in the context of setting limits </w:t>
            </w:r>
            <w:r w:rsidR="00F77A4C">
              <w:rPr>
                <w:rFonts w:ascii="Arial" w:hAnsi="Arial" w:cs="Arial"/>
              </w:rPr>
              <w:t xml:space="preserve">on </w:t>
            </w:r>
            <w:r w:rsidR="00AC4885">
              <w:rPr>
                <w:rFonts w:ascii="Arial" w:hAnsi="Arial" w:cs="Arial"/>
              </w:rPr>
              <w:t>annual average transmission charges payable by Generators</w:t>
            </w:r>
            <w:r w:rsidR="00207985">
              <w:rPr>
                <w:rFonts w:ascii="Arial" w:hAnsi="Arial" w:cs="Arial"/>
              </w:rPr>
              <w:t xml:space="preserve"> (or any subsequent UK law specifying such limits).</w:t>
            </w:r>
          </w:p>
        </w:tc>
      </w:tr>
      <w:tr w:rsidR="006E7788" w14:paraId="33FF8264" w14:textId="77777777" w:rsidTr="00C61D2E">
        <w:trPr>
          <w:gridAfter w:val="1"/>
          <w:wAfter w:w="29" w:type="dxa"/>
        </w:trPr>
        <w:tc>
          <w:tcPr>
            <w:tcW w:w="3545" w:type="dxa"/>
          </w:tcPr>
          <w:p w14:paraId="16E0A584" w14:textId="77777777" w:rsidR="006E7788" w:rsidRDefault="006E7788" w:rsidP="006E7788">
            <w:pPr>
              <w:pStyle w:val="BodyText"/>
              <w:rPr>
                <w:rFonts w:ascii="Arial" w:hAnsi="Arial" w:cs="Arial"/>
                <w:b/>
                <w:bCs/>
              </w:rPr>
            </w:pPr>
            <w:r>
              <w:rPr>
                <w:rFonts w:ascii="Arial" w:hAnsi="Arial" w:cs="Arial"/>
                <w:b/>
                <w:bCs/>
              </w:rPr>
              <w:t>"Liquidated Damages"</w:t>
            </w:r>
          </w:p>
        </w:tc>
        <w:tc>
          <w:tcPr>
            <w:tcW w:w="6775" w:type="dxa"/>
          </w:tcPr>
          <w:p w14:paraId="433A70A0"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C96332B" w14:textId="77777777" w:rsidTr="00C61D2E">
        <w:trPr>
          <w:gridAfter w:val="1"/>
          <w:wAfter w:w="29" w:type="dxa"/>
          <w:trHeight w:val="248"/>
        </w:trPr>
        <w:tc>
          <w:tcPr>
            <w:tcW w:w="3545" w:type="dxa"/>
          </w:tcPr>
          <w:p w14:paraId="6C3A0F1E" w14:textId="77777777" w:rsidR="006E7788" w:rsidRDefault="006E7788" w:rsidP="006E7788">
            <w:pPr>
              <w:pStyle w:val="BodyText"/>
              <w:rPr>
                <w:rFonts w:ascii="Arial" w:hAnsi="Arial" w:cs="Arial"/>
                <w:b/>
                <w:bCs/>
              </w:rPr>
            </w:pPr>
            <w:r>
              <w:rPr>
                <w:rFonts w:ascii="Arial" w:hAnsi="Arial" w:cs="Arial"/>
                <w:b/>
                <w:bCs/>
              </w:rPr>
              <w:t>"Local Safety Instructions"</w:t>
            </w:r>
          </w:p>
        </w:tc>
        <w:tc>
          <w:tcPr>
            <w:tcW w:w="6775" w:type="dxa"/>
            <w:shd w:val="clear" w:color="auto" w:fill="auto"/>
          </w:tcPr>
          <w:p w14:paraId="0A62D51B"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59ED833" w14:textId="77777777" w:rsidTr="00C61D2E">
        <w:trPr>
          <w:gridAfter w:val="1"/>
          <w:wAfter w:w="29" w:type="dxa"/>
          <w:trHeight w:val="247"/>
        </w:trPr>
        <w:tc>
          <w:tcPr>
            <w:tcW w:w="3545" w:type="dxa"/>
          </w:tcPr>
          <w:p w14:paraId="7935C199" w14:textId="77777777" w:rsidR="006E7788" w:rsidRDefault="006E7788" w:rsidP="006E7788">
            <w:pPr>
              <w:pStyle w:val="BodyText"/>
              <w:rPr>
                <w:rFonts w:ascii="Arial" w:hAnsi="Arial" w:cs="Arial"/>
                <w:b/>
                <w:bCs/>
              </w:rPr>
            </w:pPr>
            <w:r>
              <w:rPr>
                <w:rFonts w:ascii="Arial" w:hAnsi="Arial" w:cs="Arial"/>
                <w:b/>
                <w:bCs/>
              </w:rPr>
              <w:t>“Loss of Transmission Access Compensation Claim Form”</w:t>
            </w:r>
          </w:p>
        </w:tc>
        <w:tc>
          <w:tcPr>
            <w:tcW w:w="6775" w:type="dxa"/>
            <w:shd w:val="clear" w:color="auto" w:fill="auto"/>
          </w:tcPr>
          <w:p w14:paraId="1E5107A4" w14:textId="77777777" w:rsidR="006E7788" w:rsidRPr="00A24373" w:rsidRDefault="006E7788" w:rsidP="006E7788">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6E7788" w14:paraId="7E5DF67F" w14:textId="77777777" w:rsidTr="00C61D2E">
        <w:trPr>
          <w:gridAfter w:val="1"/>
          <w:wAfter w:w="29" w:type="dxa"/>
        </w:trPr>
        <w:tc>
          <w:tcPr>
            <w:tcW w:w="3545" w:type="dxa"/>
          </w:tcPr>
          <w:p w14:paraId="59D8EA27" w14:textId="77777777" w:rsidR="006E7788" w:rsidRDefault="006E7788" w:rsidP="006E7788">
            <w:pPr>
              <w:pStyle w:val="BodyText"/>
              <w:rPr>
                <w:rFonts w:ascii="Arial" w:hAnsi="Arial" w:cs="Arial"/>
                <w:b/>
                <w:bCs/>
              </w:rPr>
            </w:pPr>
            <w:r>
              <w:rPr>
                <w:rFonts w:ascii="Arial" w:hAnsi="Arial" w:cs="Arial"/>
                <w:b/>
                <w:bCs/>
              </w:rPr>
              <w:t>"MCUSA"</w:t>
            </w:r>
          </w:p>
        </w:tc>
        <w:tc>
          <w:tcPr>
            <w:tcW w:w="6775" w:type="dxa"/>
          </w:tcPr>
          <w:p w14:paraId="719BBAE6"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757C2C01" w14:textId="77777777" w:rsidTr="00C61D2E">
        <w:trPr>
          <w:gridAfter w:val="1"/>
          <w:wAfter w:w="29" w:type="dxa"/>
        </w:trPr>
        <w:tc>
          <w:tcPr>
            <w:tcW w:w="3545" w:type="dxa"/>
          </w:tcPr>
          <w:p w14:paraId="75C66A88" w14:textId="77777777" w:rsidR="006E7788" w:rsidRDefault="006E7788" w:rsidP="006E7788">
            <w:pPr>
              <w:pStyle w:val="BodyText"/>
              <w:rPr>
                <w:rFonts w:ascii="Arial" w:hAnsi="Arial" w:cs="Arial"/>
                <w:b/>
                <w:bCs/>
              </w:rPr>
            </w:pPr>
            <w:r>
              <w:rPr>
                <w:rFonts w:ascii="Arial" w:hAnsi="Arial" w:cs="Arial"/>
                <w:b/>
                <w:bCs/>
              </w:rPr>
              <w:t>"Main Business"</w:t>
            </w:r>
          </w:p>
        </w:tc>
        <w:tc>
          <w:tcPr>
            <w:tcW w:w="6775" w:type="dxa"/>
          </w:tcPr>
          <w:p w14:paraId="57F1E21C" w14:textId="77777777" w:rsidR="006E7788" w:rsidRDefault="006E7788" w:rsidP="006E7788">
            <w:pPr>
              <w:pStyle w:val="BodyText"/>
              <w:jc w:val="both"/>
              <w:rPr>
                <w:rFonts w:ascii="Arial" w:hAnsi="Arial" w:cs="Arial"/>
                <w:i/>
              </w:rPr>
            </w:pPr>
            <w:r>
              <w:rPr>
                <w:rFonts w:ascii="Arial" w:hAnsi="Arial" w:cs="Arial"/>
              </w:rPr>
              <w:t xml:space="preserve">any business of </w:t>
            </w:r>
            <w:r>
              <w:rPr>
                <w:rFonts w:ascii="Arial" w:hAnsi="Arial" w:cs="Arial"/>
                <w:b/>
                <w:bCs/>
              </w:rPr>
              <w:t>The Company</w:t>
            </w:r>
            <w:r>
              <w:rPr>
                <w:rFonts w:ascii="Arial" w:hAnsi="Arial" w:cs="Arial"/>
              </w:rPr>
              <w:t xml:space="preserve"> or any of its subsidiaries which it is required to carry on under the </w:t>
            </w:r>
            <w:r>
              <w:rPr>
                <w:rFonts w:ascii="Arial" w:hAnsi="Arial" w:cs="Arial"/>
                <w:b/>
              </w:rPr>
              <w:t>Transmission Licence;</w:t>
            </w:r>
          </w:p>
        </w:tc>
      </w:tr>
      <w:tr w:rsidR="006E7788" w14:paraId="1FA421A0" w14:textId="77777777" w:rsidTr="00C61D2E">
        <w:trPr>
          <w:gridAfter w:val="1"/>
          <w:wAfter w:w="29" w:type="dxa"/>
        </w:trPr>
        <w:tc>
          <w:tcPr>
            <w:tcW w:w="3545" w:type="dxa"/>
          </w:tcPr>
          <w:p w14:paraId="37B1086B" w14:textId="77777777" w:rsidR="006E7788" w:rsidRDefault="006E7788" w:rsidP="006E7788">
            <w:pPr>
              <w:pStyle w:val="BodyText"/>
              <w:rPr>
                <w:rFonts w:ascii="Arial" w:hAnsi="Arial" w:cs="Arial"/>
                <w:b/>
                <w:bCs/>
              </w:rPr>
            </w:pPr>
            <w:r>
              <w:rPr>
                <w:rFonts w:ascii="Arial" w:hAnsi="Arial" w:cs="Arial"/>
                <w:b/>
                <w:bCs/>
              </w:rPr>
              <w:lastRenderedPageBreak/>
              <w:t>"Main Business Person"</w:t>
            </w:r>
          </w:p>
        </w:tc>
        <w:tc>
          <w:tcPr>
            <w:tcW w:w="6775" w:type="dxa"/>
          </w:tcPr>
          <w:p w14:paraId="1D9CB3A2" w14:textId="77777777" w:rsidR="006E7788" w:rsidRDefault="006E7788" w:rsidP="006E7788">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6E7788" w14:paraId="4F0CC850" w14:textId="77777777" w:rsidTr="00C61D2E">
        <w:trPr>
          <w:gridAfter w:val="1"/>
          <w:wAfter w:w="29" w:type="dxa"/>
        </w:trPr>
        <w:tc>
          <w:tcPr>
            <w:tcW w:w="3545" w:type="dxa"/>
          </w:tcPr>
          <w:p w14:paraId="76AAAD72" w14:textId="77777777" w:rsidR="006E7788" w:rsidRDefault="006E7788" w:rsidP="006E7788">
            <w:pPr>
              <w:rPr>
                <w:rFonts w:ascii="Arial" w:hAnsi="Arial" w:cs="Arial"/>
                <w:b/>
              </w:rPr>
            </w:pPr>
            <w:r>
              <w:rPr>
                <w:rFonts w:ascii="Arial" w:hAnsi="Arial" w:cs="Arial"/>
                <w:b/>
              </w:rPr>
              <w:t>“Main System Circuits”</w:t>
            </w:r>
          </w:p>
        </w:tc>
        <w:tc>
          <w:tcPr>
            <w:tcW w:w="6775" w:type="dxa"/>
          </w:tcPr>
          <w:p w14:paraId="0CCCE2B5" w14:textId="77777777" w:rsidR="006E7788" w:rsidRDefault="006E7788" w:rsidP="006E7788">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6E7788" w:rsidRDefault="006E7788" w:rsidP="006E7788">
            <w:pPr>
              <w:jc w:val="both"/>
              <w:rPr>
                <w:rFonts w:ascii="Arial" w:hAnsi="Arial" w:cs="Arial"/>
              </w:rPr>
            </w:pPr>
          </w:p>
        </w:tc>
      </w:tr>
      <w:tr w:rsidR="006E7788" w14:paraId="0C315728" w14:textId="77777777" w:rsidTr="00C61D2E">
        <w:trPr>
          <w:gridAfter w:val="1"/>
          <w:wAfter w:w="29" w:type="dxa"/>
        </w:trPr>
        <w:tc>
          <w:tcPr>
            <w:tcW w:w="3545" w:type="dxa"/>
          </w:tcPr>
          <w:p w14:paraId="386D8472" w14:textId="77777777" w:rsidR="006E7788" w:rsidRDefault="006E7788" w:rsidP="006E7788">
            <w:pPr>
              <w:pStyle w:val="BodyText"/>
              <w:rPr>
                <w:rFonts w:ascii="Arial" w:hAnsi="Arial" w:cs="Arial"/>
                <w:b/>
                <w:bCs/>
              </w:rPr>
            </w:pPr>
            <w:r>
              <w:rPr>
                <w:rFonts w:ascii="Arial" w:hAnsi="Arial" w:cs="Arial"/>
                <w:b/>
                <w:bCs/>
              </w:rPr>
              <w:t>"Maintenance Reconciliation Statement"</w:t>
            </w:r>
          </w:p>
        </w:tc>
        <w:tc>
          <w:tcPr>
            <w:tcW w:w="6775" w:type="dxa"/>
          </w:tcPr>
          <w:p w14:paraId="5C7EEC05" w14:textId="77777777" w:rsidR="006E7788" w:rsidRDefault="006E7788" w:rsidP="006E7788">
            <w:pPr>
              <w:pStyle w:val="BodyText"/>
              <w:jc w:val="both"/>
              <w:rPr>
                <w:rFonts w:ascii="Arial" w:hAnsi="Arial" w:cs="Arial"/>
              </w:rPr>
            </w:pPr>
            <w:r>
              <w:rPr>
                <w:rFonts w:ascii="Arial" w:hAnsi="Arial" w:cs="Arial"/>
              </w:rPr>
              <w:t>the statement prepared in accordance with Paragraph 2.14.5 and Paragraph 9.9.5;</w:t>
            </w:r>
          </w:p>
        </w:tc>
      </w:tr>
      <w:tr w:rsidR="006E7788" w14:paraId="597D6BEF" w14:textId="77777777" w:rsidTr="00C61D2E">
        <w:trPr>
          <w:gridAfter w:val="1"/>
          <w:wAfter w:w="29" w:type="dxa"/>
        </w:trPr>
        <w:tc>
          <w:tcPr>
            <w:tcW w:w="3545" w:type="dxa"/>
          </w:tcPr>
          <w:p w14:paraId="5BE95D1D" w14:textId="77777777" w:rsidR="006E7788" w:rsidRDefault="006E7788" w:rsidP="006E7788">
            <w:pPr>
              <w:pStyle w:val="BodyText"/>
              <w:rPr>
                <w:rFonts w:ascii="Arial" w:hAnsi="Arial" w:cs="Arial"/>
                <w:b/>
                <w:bCs/>
              </w:rPr>
            </w:pPr>
            <w:r>
              <w:rPr>
                <w:rFonts w:ascii="Arial" w:hAnsi="Arial" w:cs="Arial"/>
                <w:b/>
                <w:bCs/>
              </w:rPr>
              <w:t>"Mandatory Ancillary Services"</w:t>
            </w:r>
          </w:p>
        </w:tc>
        <w:tc>
          <w:tcPr>
            <w:tcW w:w="6775" w:type="dxa"/>
          </w:tcPr>
          <w:p w14:paraId="22A61B98" w14:textId="77777777" w:rsidR="006E7788" w:rsidRDefault="006E7788" w:rsidP="006E7788">
            <w:pPr>
              <w:pStyle w:val="BodyText"/>
              <w:jc w:val="both"/>
              <w:rPr>
                <w:rFonts w:ascii="Arial" w:hAnsi="Arial" w:cs="Arial"/>
              </w:rPr>
            </w:pPr>
            <w:r>
              <w:rPr>
                <w:rFonts w:ascii="Arial" w:hAnsi="Arial" w:cs="Arial"/>
                <w:b/>
              </w:rPr>
              <w:t>Part 1 System Ancillary Services</w:t>
            </w:r>
            <w:r>
              <w:rPr>
                <w:rFonts w:ascii="Arial" w:hAnsi="Arial" w:cs="Arial"/>
              </w:rPr>
              <w:t>;</w:t>
            </w:r>
          </w:p>
        </w:tc>
      </w:tr>
      <w:tr w:rsidR="006E7788" w14:paraId="7023E8BD" w14:textId="77777777" w:rsidTr="00C61D2E">
        <w:trPr>
          <w:gridAfter w:val="1"/>
          <w:wAfter w:w="29" w:type="dxa"/>
        </w:trPr>
        <w:tc>
          <w:tcPr>
            <w:tcW w:w="3545" w:type="dxa"/>
          </w:tcPr>
          <w:p w14:paraId="3BA2A83C" w14:textId="77777777" w:rsidR="006E7788" w:rsidRDefault="006E7788" w:rsidP="006E7788">
            <w:pPr>
              <w:pStyle w:val="BodyText"/>
              <w:rPr>
                <w:rFonts w:ascii="Arial" w:hAnsi="Arial" w:cs="Arial"/>
                <w:b/>
                <w:bCs/>
              </w:rPr>
            </w:pPr>
            <w:r>
              <w:rPr>
                <w:rFonts w:ascii="Arial" w:hAnsi="Arial" w:cs="Arial"/>
                <w:b/>
                <w:bCs/>
              </w:rPr>
              <w:t>"Mandatory Services Agreement"</w:t>
            </w:r>
          </w:p>
        </w:tc>
        <w:tc>
          <w:tcPr>
            <w:tcW w:w="6775" w:type="dxa"/>
          </w:tcPr>
          <w:p w14:paraId="6A1CDBAA"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6E7788" w14:paraId="0E74E138" w14:textId="77777777" w:rsidTr="00C61D2E">
        <w:trPr>
          <w:gridAfter w:val="1"/>
          <w:wAfter w:w="29" w:type="dxa"/>
        </w:trPr>
        <w:tc>
          <w:tcPr>
            <w:tcW w:w="3545" w:type="dxa"/>
          </w:tcPr>
          <w:p w14:paraId="2CA48EA7" w14:textId="77777777" w:rsidR="006E7788" w:rsidRDefault="006E7788" w:rsidP="006E7788">
            <w:pPr>
              <w:pStyle w:val="BodyText"/>
              <w:rPr>
                <w:rFonts w:ascii="Arial" w:hAnsi="Arial" w:cs="Arial"/>
                <w:b/>
                <w:bCs/>
              </w:rPr>
            </w:pPr>
            <w:r>
              <w:rPr>
                <w:rFonts w:ascii="Arial" w:hAnsi="Arial" w:cs="Arial"/>
                <w:b/>
                <w:bCs/>
              </w:rPr>
              <w:t>"Market Agreement"</w:t>
            </w:r>
          </w:p>
        </w:tc>
        <w:tc>
          <w:tcPr>
            <w:tcW w:w="6775" w:type="dxa"/>
          </w:tcPr>
          <w:p w14:paraId="4001570A" w14:textId="77777777" w:rsidR="006E7788" w:rsidRDefault="006E7788" w:rsidP="006E7788">
            <w:pPr>
              <w:pStyle w:val="BodyText"/>
              <w:jc w:val="both"/>
              <w:rPr>
                <w:rFonts w:ascii="Arial" w:hAnsi="Arial" w:cs="Arial"/>
                <w:b/>
              </w:rPr>
            </w:pPr>
            <w:r>
              <w:rPr>
                <w:rFonts w:ascii="Arial" w:hAnsi="Arial" w:cs="Arial"/>
              </w:rPr>
              <w:t>as defined in Paragraph 3.1 of Schedule 3, Part I;</w:t>
            </w:r>
          </w:p>
        </w:tc>
      </w:tr>
      <w:tr w:rsidR="006E7788" w14:paraId="599305DA" w14:textId="77777777" w:rsidTr="00C61D2E">
        <w:trPr>
          <w:gridAfter w:val="1"/>
          <w:wAfter w:w="29" w:type="dxa"/>
        </w:trPr>
        <w:tc>
          <w:tcPr>
            <w:tcW w:w="3545" w:type="dxa"/>
          </w:tcPr>
          <w:p w14:paraId="34F0D8DE" w14:textId="77777777" w:rsidR="006E7788" w:rsidRDefault="006E7788" w:rsidP="006E7788">
            <w:pPr>
              <w:pStyle w:val="BodyText"/>
              <w:rPr>
                <w:rFonts w:ascii="Arial" w:hAnsi="Arial" w:cs="Arial"/>
                <w:b/>
                <w:bCs/>
              </w:rPr>
            </w:pPr>
            <w:r>
              <w:rPr>
                <w:rFonts w:ascii="Arial" w:hAnsi="Arial" w:cs="Arial"/>
                <w:b/>
                <w:bCs/>
              </w:rPr>
              <w:t>"Market Day"</w:t>
            </w:r>
          </w:p>
        </w:tc>
        <w:tc>
          <w:tcPr>
            <w:tcW w:w="6775" w:type="dxa"/>
          </w:tcPr>
          <w:p w14:paraId="16BC86FB" w14:textId="77777777" w:rsidR="006E7788" w:rsidRDefault="006E7788" w:rsidP="006E7788">
            <w:pPr>
              <w:pStyle w:val="BodyText"/>
              <w:jc w:val="both"/>
              <w:rPr>
                <w:rFonts w:ascii="Arial" w:hAnsi="Arial" w:cs="Arial"/>
                <w:b/>
                <w:i/>
              </w:rPr>
            </w:pPr>
            <w:r>
              <w:rPr>
                <w:rFonts w:ascii="Arial" w:hAnsi="Arial" w:cs="Arial"/>
              </w:rPr>
              <w:t xml:space="preserve">as defined in Paragraph  3.3 of Schedule 3, Part I; </w:t>
            </w:r>
          </w:p>
        </w:tc>
      </w:tr>
      <w:tr w:rsidR="006E7788" w14:paraId="7AE95070" w14:textId="77777777" w:rsidTr="00C61D2E">
        <w:trPr>
          <w:gridAfter w:val="1"/>
          <w:wAfter w:w="29" w:type="dxa"/>
        </w:trPr>
        <w:tc>
          <w:tcPr>
            <w:tcW w:w="3545" w:type="dxa"/>
          </w:tcPr>
          <w:p w14:paraId="78545EA6" w14:textId="77777777" w:rsidR="006E7788" w:rsidRPr="007011A2" w:rsidRDefault="006E7788" w:rsidP="006E7788">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6775" w:type="dxa"/>
          </w:tcPr>
          <w:p w14:paraId="57BFFA11" w14:textId="77777777" w:rsidR="006E7788" w:rsidRPr="007011A2" w:rsidRDefault="006E7788" w:rsidP="006E7788">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6E7788" w14:paraId="7EF895C7" w14:textId="77777777" w:rsidTr="00C61D2E">
        <w:trPr>
          <w:gridAfter w:val="1"/>
          <w:wAfter w:w="29" w:type="dxa"/>
        </w:trPr>
        <w:tc>
          <w:tcPr>
            <w:tcW w:w="3545" w:type="dxa"/>
          </w:tcPr>
          <w:p w14:paraId="63BFD8F6" w14:textId="77777777" w:rsidR="006E7788" w:rsidRDefault="006E7788" w:rsidP="006E7788">
            <w:pPr>
              <w:pStyle w:val="BodyText"/>
              <w:rPr>
                <w:rFonts w:ascii="Arial" w:hAnsi="Arial" w:cs="Arial"/>
                <w:b/>
                <w:bCs/>
              </w:rPr>
            </w:pPr>
            <w:r>
              <w:rPr>
                <w:rFonts w:ascii="Arial" w:hAnsi="Arial" w:cs="Arial"/>
                <w:b/>
                <w:bCs/>
              </w:rPr>
              <w:t>"Material Effect"</w:t>
            </w:r>
          </w:p>
        </w:tc>
        <w:tc>
          <w:tcPr>
            <w:tcW w:w="6775" w:type="dxa"/>
          </w:tcPr>
          <w:p w14:paraId="51F3545F" w14:textId="77777777" w:rsidR="006E7788" w:rsidRDefault="006E7788" w:rsidP="006E7788">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6E7788" w14:paraId="30A052DC" w14:textId="77777777" w:rsidTr="00C61D2E">
        <w:trPr>
          <w:gridAfter w:val="1"/>
          <w:wAfter w:w="29" w:type="dxa"/>
        </w:trPr>
        <w:tc>
          <w:tcPr>
            <w:tcW w:w="3545" w:type="dxa"/>
          </w:tcPr>
          <w:p w14:paraId="2196E842" w14:textId="77777777" w:rsidR="006E7788" w:rsidRDefault="006E7788" w:rsidP="006E7788">
            <w:pPr>
              <w:pStyle w:val="BodyText"/>
              <w:rPr>
                <w:rFonts w:ascii="Arial" w:hAnsi="Arial" w:cs="Arial"/>
                <w:b/>
                <w:bCs/>
              </w:rPr>
            </w:pPr>
            <w:r>
              <w:rPr>
                <w:rFonts w:ascii="Arial" w:hAnsi="Arial" w:cs="Arial"/>
                <w:b/>
                <w:bCs/>
              </w:rPr>
              <w:t>“Materially Affected Party”</w:t>
            </w:r>
          </w:p>
        </w:tc>
        <w:tc>
          <w:tcPr>
            <w:tcW w:w="6775" w:type="dxa"/>
          </w:tcPr>
          <w:p w14:paraId="3558F449" w14:textId="77777777" w:rsidR="006E7788" w:rsidRDefault="006E7788" w:rsidP="006E7788">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6E7788" w14:paraId="2AF448FC" w14:textId="77777777" w:rsidTr="00C61D2E">
        <w:trPr>
          <w:gridAfter w:val="1"/>
          <w:wAfter w:w="29" w:type="dxa"/>
        </w:trPr>
        <w:tc>
          <w:tcPr>
            <w:tcW w:w="3545" w:type="dxa"/>
          </w:tcPr>
          <w:p w14:paraId="1197A08F" w14:textId="77777777" w:rsidR="006E7788" w:rsidRDefault="006E7788" w:rsidP="006E7788">
            <w:pPr>
              <w:pStyle w:val="BodyText"/>
              <w:rPr>
                <w:rFonts w:ascii="Arial" w:hAnsi="Arial" w:cs="Arial"/>
                <w:b/>
                <w:bCs/>
              </w:rPr>
            </w:pPr>
            <w:r>
              <w:rPr>
                <w:rFonts w:ascii="Arial" w:hAnsi="Arial" w:cs="Arial"/>
                <w:b/>
                <w:bCs/>
              </w:rPr>
              <w:t>“Maximum Export Capacity”</w:t>
            </w:r>
          </w:p>
        </w:tc>
        <w:tc>
          <w:tcPr>
            <w:tcW w:w="6775" w:type="dxa"/>
          </w:tcPr>
          <w:p w14:paraId="00F751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E7788" w14:paraId="79EE52CD" w14:textId="77777777" w:rsidTr="00C61D2E">
        <w:trPr>
          <w:gridAfter w:val="1"/>
          <w:wAfter w:w="29" w:type="dxa"/>
        </w:trPr>
        <w:tc>
          <w:tcPr>
            <w:tcW w:w="3545" w:type="dxa"/>
          </w:tcPr>
          <w:p w14:paraId="78A0AB62" w14:textId="77777777" w:rsidR="006E7788" w:rsidRDefault="006E7788" w:rsidP="006E7788">
            <w:pPr>
              <w:pStyle w:val="BodyText"/>
              <w:rPr>
                <w:rFonts w:ascii="Arial" w:hAnsi="Arial" w:cs="Arial"/>
                <w:b/>
                <w:bCs/>
              </w:rPr>
            </w:pPr>
            <w:r>
              <w:rPr>
                <w:rFonts w:ascii="Arial" w:hAnsi="Arial" w:cs="Arial"/>
                <w:b/>
                <w:bCs/>
              </w:rPr>
              <w:t>"Maximum Export Limit"</w:t>
            </w:r>
          </w:p>
        </w:tc>
        <w:tc>
          <w:tcPr>
            <w:tcW w:w="6775" w:type="dxa"/>
          </w:tcPr>
          <w:p w14:paraId="46DBD10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33E1050" w14:textId="77777777" w:rsidTr="00C61D2E">
        <w:trPr>
          <w:gridAfter w:val="1"/>
          <w:wAfter w:w="29" w:type="dxa"/>
        </w:trPr>
        <w:tc>
          <w:tcPr>
            <w:tcW w:w="3545" w:type="dxa"/>
          </w:tcPr>
          <w:p w14:paraId="46EB8632" w14:textId="77777777" w:rsidR="006E7788" w:rsidRDefault="006E7788" w:rsidP="006E7788">
            <w:pPr>
              <w:pStyle w:val="BodyText"/>
              <w:rPr>
                <w:rFonts w:ascii="Arial" w:hAnsi="Arial" w:cs="Arial"/>
                <w:b/>
                <w:bCs/>
              </w:rPr>
            </w:pPr>
            <w:r>
              <w:rPr>
                <w:rFonts w:ascii="Arial" w:hAnsi="Arial" w:cs="Arial"/>
                <w:b/>
                <w:bCs/>
              </w:rPr>
              <w:t>"Maximum Generation"</w:t>
            </w:r>
          </w:p>
        </w:tc>
        <w:tc>
          <w:tcPr>
            <w:tcW w:w="6775" w:type="dxa"/>
          </w:tcPr>
          <w:p w14:paraId="54881297" w14:textId="77777777" w:rsidR="006E7788" w:rsidRDefault="006E7788" w:rsidP="006E7788">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6E7788" w14:paraId="0FF90996" w14:textId="77777777" w:rsidTr="00C61D2E">
        <w:trPr>
          <w:gridAfter w:val="1"/>
          <w:wAfter w:w="29" w:type="dxa"/>
        </w:trPr>
        <w:tc>
          <w:tcPr>
            <w:tcW w:w="3545" w:type="dxa"/>
          </w:tcPr>
          <w:p w14:paraId="7F047E49" w14:textId="77777777" w:rsidR="006E7788" w:rsidRDefault="006E7788" w:rsidP="006E7788">
            <w:pPr>
              <w:pStyle w:val="BodyText"/>
              <w:rPr>
                <w:rFonts w:ascii="Arial" w:hAnsi="Arial" w:cs="Arial"/>
                <w:b/>
                <w:bCs/>
              </w:rPr>
            </w:pPr>
            <w:r>
              <w:rPr>
                <w:rFonts w:ascii="Arial" w:hAnsi="Arial" w:cs="Arial"/>
                <w:b/>
                <w:bCs/>
              </w:rPr>
              <w:t>"Maximum Generation BM Unit"</w:t>
            </w:r>
          </w:p>
        </w:tc>
        <w:tc>
          <w:tcPr>
            <w:tcW w:w="6775" w:type="dxa"/>
          </w:tcPr>
          <w:p w14:paraId="6A6DC3AF" w14:textId="77777777" w:rsidR="006E7788" w:rsidRDefault="006E7788" w:rsidP="006E7788">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6E7788" w14:paraId="087A4EBE" w14:textId="77777777" w:rsidTr="00C61D2E">
        <w:trPr>
          <w:gridAfter w:val="1"/>
          <w:wAfter w:w="29" w:type="dxa"/>
        </w:trPr>
        <w:tc>
          <w:tcPr>
            <w:tcW w:w="3545" w:type="dxa"/>
          </w:tcPr>
          <w:p w14:paraId="5FF18061" w14:textId="77777777" w:rsidR="006E7788" w:rsidRDefault="006E7788" w:rsidP="006E7788">
            <w:pPr>
              <w:pStyle w:val="BodyText"/>
              <w:rPr>
                <w:rFonts w:ascii="Arial" w:hAnsi="Arial" w:cs="Arial"/>
                <w:b/>
                <w:bCs/>
              </w:rPr>
            </w:pPr>
            <w:r>
              <w:rPr>
                <w:rFonts w:ascii="Arial" w:hAnsi="Arial" w:cs="Arial"/>
                <w:b/>
                <w:bCs/>
              </w:rPr>
              <w:lastRenderedPageBreak/>
              <w:t>"Maximum Generation Energy Fee"</w:t>
            </w:r>
          </w:p>
          <w:p w14:paraId="4ED6EE9E" w14:textId="77777777" w:rsidR="006E7788" w:rsidRDefault="006E7788" w:rsidP="006E7788">
            <w:pPr>
              <w:pStyle w:val="BodyText"/>
              <w:rPr>
                <w:rFonts w:ascii="Arial" w:hAnsi="Arial" w:cs="Arial"/>
                <w:b/>
                <w:bCs/>
              </w:rPr>
            </w:pPr>
          </w:p>
        </w:tc>
        <w:tc>
          <w:tcPr>
            <w:tcW w:w="6775" w:type="dxa"/>
          </w:tcPr>
          <w:p w14:paraId="268CF406" w14:textId="77777777" w:rsidR="006E7788" w:rsidRDefault="006E7788" w:rsidP="006E7788">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6E7788" w14:paraId="222B1E1D" w14:textId="77777777" w:rsidTr="00C61D2E">
        <w:trPr>
          <w:gridAfter w:val="1"/>
          <w:wAfter w:w="29" w:type="dxa"/>
        </w:trPr>
        <w:tc>
          <w:tcPr>
            <w:tcW w:w="3545" w:type="dxa"/>
          </w:tcPr>
          <w:p w14:paraId="572B8A37" w14:textId="77777777" w:rsidR="006E7788" w:rsidRDefault="006E7788" w:rsidP="006E7788">
            <w:pPr>
              <w:pStyle w:val="BodyText"/>
              <w:rPr>
                <w:rFonts w:ascii="Arial" w:hAnsi="Arial" w:cs="Arial"/>
                <w:b/>
                <w:bCs/>
              </w:rPr>
            </w:pPr>
            <w:r>
              <w:rPr>
                <w:rFonts w:ascii="Arial" w:hAnsi="Arial" w:cs="Arial"/>
                <w:b/>
                <w:bCs/>
              </w:rPr>
              <w:t>"Maximum Generation Energy Payment"</w:t>
            </w:r>
          </w:p>
        </w:tc>
        <w:tc>
          <w:tcPr>
            <w:tcW w:w="6775" w:type="dxa"/>
          </w:tcPr>
          <w:p w14:paraId="3C624CDA" w14:textId="77777777" w:rsidR="006E7788" w:rsidRDefault="006E7788" w:rsidP="006E7788">
            <w:pPr>
              <w:pStyle w:val="BodyText"/>
              <w:jc w:val="both"/>
              <w:rPr>
                <w:rFonts w:ascii="Arial" w:hAnsi="Arial" w:cs="Arial"/>
              </w:rPr>
            </w:pPr>
            <w:r>
              <w:rPr>
                <w:rFonts w:ascii="Arial" w:hAnsi="Arial" w:cs="Arial"/>
              </w:rPr>
              <w:t>has the meaning attributed to it in Paragraph 4.2.5.1;</w:t>
            </w:r>
          </w:p>
        </w:tc>
      </w:tr>
      <w:tr w:rsidR="006E7788" w14:paraId="589EB104" w14:textId="77777777" w:rsidTr="00C61D2E">
        <w:trPr>
          <w:gridAfter w:val="1"/>
          <w:wAfter w:w="29" w:type="dxa"/>
        </w:trPr>
        <w:tc>
          <w:tcPr>
            <w:tcW w:w="3545" w:type="dxa"/>
          </w:tcPr>
          <w:p w14:paraId="6B2F0CFC" w14:textId="77777777" w:rsidR="006E7788" w:rsidRDefault="006E7788" w:rsidP="006E7788">
            <w:pPr>
              <w:pStyle w:val="BodyText"/>
              <w:rPr>
                <w:rFonts w:ascii="Arial" w:hAnsi="Arial" w:cs="Arial"/>
                <w:b/>
                <w:bCs/>
              </w:rPr>
            </w:pPr>
            <w:r>
              <w:rPr>
                <w:rFonts w:ascii="Arial" w:hAnsi="Arial" w:cs="Arial"/>
                <w:b/>
                <w:bCs/>
              </w:rPr>
              <w:t>"Maximum Generation Instruction"</w:t>
            </w:r>
          </w:p>
        </w:tc>
        <w:tc>
          <w:tcPr>
            <w:tcW w:w="6775" w:type="dxa"/>
          </w:tcPr>
          <w:p w14:paraId="07120035" w14:textId="77777777" w:rsidR="006E7788" w:rsidRDefault="006E7788" w:rsidP="006E7788">
            <w:pPr>
              <w:pStyle w:val="BodyTextIndent"/>
              <w:ind w:left="2"/>
              <w:jc w:val="both"/>
              <w:rPr>
                <w:rFonts w:ascii="Arial" w:hAnsi="Arial" w:cs="Arial"/>
              </w:rPr>
            </w:pPr>
            <w:r>
              <w:rPr>
                <w:rFonts w:ascii="Arial" w:hAnsi="Arial" w:cs="Arial"/>
              </w:rPr>
              <w:t>has the meaning attributed to it in Paragraph 4.2.4.1;</w:t>
            </w:r>
          </w:p>
        </w:tc>
      </w:tr>
      <w:tr w:rsidR="006E7788" w14:paraId="28FCEC82" w14:textId="77777777" w:rsidTr="00C61D2E">
        <w:trPr>
          <w:gridAfter w:val="1"/>
          <w:wAfter w:w="29" w:type="dxa"/>
        </w:trPr>
        <w:tc>
          <w:tcPr>
            <w:tcW w:w="3545" w:type="dxa"/>
          </w:tcPr>
          <w:p w14:paraId="5AF9D665" w14:textId="77777777" w:rsidR="006E7788" w:rsidRDefault="006E7788" w:rsidP="006E7788">
            <w:pPr>
              <w:pStyle w:val="BodyText"/>
              <w:rPr>
                <w:rFonts w:ascii="Arial" w:hAnsi="Arial" w:cs="Arial"/>
                <w:b/>
                <w:bCs/>
              </w:rPr>
            </w:pPr>
            <w:r>
              <w:rPr>
                <w:rFonts w:ascii="Arial" w:hAnsi="Arial" w:cs="Arial"/>
                <w:b/>
                <w:bCs/>
              </w:rPr>
              <w:t>"Maximum Generation Redeclaration"</w:t>
            </w:r>
          </w:p>
        </w:tc>
        <w:tc>
          <w:tcPr>
            <w:tcW w:w="6775" w:type="dxa"/>
          </w:tcPr>
          <w:p w14:paraId="3DA2C8C4" w14:textId="77777777" w:rsidR="006E7788" w:rsidRDefault="006E7788" w:rsidP="006E7788">
            <w:pPr>
              <w:pStyle w:val="BodyText"/>
              <w:jc w:val="both"/>
              <w:rPr>
                <w:rFonts w:ascii="Arial" w:hAnsi="Arial" w:cs="Arial"/>
              </w:rPr>
            </w:pPr>
            <w:r>
              <w:rPr>
                <w:rFonts w:ascii="Arial" w:hAnsi="Arial" w:cs="Arial"/>
              </w:rPr>
              <w:t>has the meaning attributed to it in Paragraph 4.2.3.3;</w:t>
            </w:r>
          </w:p>
        </w:tc>
      </w:tr>
      <w:tr w:rsidR="006E7788" w14:paraId="2B9B27D7" w14:textId="77777777" w:rsidTr="00C61D2E">
        <w:trPr>
          <w:gridAfter w:val="1"/>
          <w:wAfter w:w="29" w:type="dxa"/>
        </w:trPr>
        <w:tc>
          <w:tcPr>
            <w:tcW w:w="3545" w:type="dxa"/>
          </w:tcPr>
          <w:p w14:paraId="0A0A00E2" w14:textId="77777777" w:rsidR="006E7788" w:rsidRDefault="006E7788" w:rsidP="006E7788">
            <w:pPr>
              <w:pStyle w:val="BodyText"/>
              <w:rPr>
                <w:rFonts w:ascii="Arial" w:hAnsi="Arial" w:cs="Arial"/>
                <w:b/>
                <w:bCs/>
              </w:rPr>
            </w:pPr>
            <w:r>
              <w:rPr>
                <w:rFonts w:ascii="Arial" w:hAnsi="Arial" w:cs="Arial"/>
                <w:b/>
                <w:bCs/>
              </w:rPr>
              <w:t>"Maximum Generation Service Agreement"</w:t>
            </w:r>
          </w:p>
        </w:tc>
        <w:tc>
          <w:tcPr>
            <w:tcW w:w="6775" w:type="dxa"/>
          </w:tcPr>
          <w:p w14:paraId="3CD0A6C8"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specifying,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6E7788" w14:paraId="617BCA06" w14:textId="77777777" w:rsidTr="00C61D2E">
        <w:trPr>
          <w:gridAfter w:val="1"/>
          <w:wAfter w:w="29" w:type="dxa"/>
        </w:trPr>
        <w:tc>
          <w:tcPr>
            <w:tcW w:w="3545" w:type="dxa"/>
          </w:tcPr>
          <w:p w14:paraId="7A542D22" w14:textId="77777777" w:rsidR="006E7788" w:rsidRDefault="006E7788" w:rsidP="006E7788">
            <w:pPr>
              <w:pStyle w:val="BodyText"/>
              <w:rPr>
                <w:rFonts w:ascii="Arial" w:hAnsi="Arial" w:cs="Arial"/>
                <w:b/>
                <w:bCs/>
              </w:rPr>
            </w:pPr>
            <w:r>
              <w:rPr>
                <w:rFonts w:ascii="Arial" w:hAnsi="Arial" w:cs="Arial"/>
                <w:b/>
                <w:bCs/>
              </w:rPr>
              <w:t>“Maximum Import Capacity”</w:t>
            </w:r>
          </w:p>
        </w:tc>
        <w:tc>
          <w:tcPr>
            <w:tcW w:w="6775" w:type="dxa"/>
          </w:tcPr>
          <w:p w14:paraId="0A545CE1" w14:textId="1AD23206" w:rsidR="006E7788" w:rsidRDefault="006E7788" w:rsidP="006E75E8">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sidR="00473A97">
              <w:rPr>
                <w:rFonts w:ascii="Arial" w:hAnsi="Arial" w:cs="Arial"/>
              </w:rPr>
              <w:t xml:space="preserve"> in the context of the </w:t>
            </w:r>
            <w:r w:rsidR="00473A97" w:rsidRPr="006E75E8">
              <w:rPr>
                <w:rFonts w:ascii="Arial" w:hAnsi="Arial" w:cs="Arial"/>
                <w:b/>
                <w:bCs/>
              </w:rPr>
              <w:t>Charging Methodologies</w:t>
            </w:r>
            <w:r w:rsidR="00473A97">
              <w:rPr>
                <w:rFonts w:ascii="Arial" w:hAnsi="Arial" w:cs="Arial"/>
              </w:rPr>
              <w:t xml:space="preserve"> it shall mean as defined in the </w:t>
            </w:r>
            <w:r w:rsidR="00473A97" w:rsidRPr="00451A88">
              <w:rPr>
                <w:rFonts w:ascii="Arial" w:hAnsi="Arial" w:cs="Arial"/>
                <w:b/>
                <w:bCs/>
              </w:rPr>
              <w:t>Distribution Connection and</w:t>
            </w:r>
            <w:r w:rsidR="006E75E8" w:rsidRPr="00451A88">
              <w:rPr>
                <w:rFonts w:ascii="Arial" w:hAnsi="Arial" w:cs="Arial"/>
                <w:b/>
                <w:bCs/>
              </w:rPr>
              <w:t xml:space="preserve"> </w:t>
            </w:r>
            <w:r w:rsidR="00451A88">
              <w:rPr>
                <w:rFonts w:ascii="Arial" w:hAnsi="Arial" w:cs="Arial"/>
                <w:b/>
                <w:bCs/>
              </w:rPr>
              <w:t>U</w:t>
            </w:r>
            <w:r w:rsidR="00473A97" w:rsidRPr="00451A88">
              <w:rPr>
                <w:rFonts w:ascii="Arial" w:hAnsi="Arial" w:cs="Arial"/>
                <w:b/>
                <w:bCs/>
              </w:rPr>
              <w:t>se of S</w:t>
            </w:r>
            <w:r w:rsidR="006E75E8" w:rsidRPr="00451A88">
              <w:rPr>
                <w:rFonts w:ascii="Arial" w:hAnsi="Arial" w:cs="Arial"/>
                <w:b/>
                <w:bCs/>
              </w:rPr>
              <w:t>ystem Agreement</w:t>
            </w:r>
            <w:r w:rsidR="006E75E8">
              <w:rPr>
                <w:rFonts w:ascii="Arial" w:hAnsi="Arial" w:cs="Arial"/>
              </w:rPr>
              <w:t>;</w:t>
            </w:r>
            <w:r w:rsidR="00631AF2">
              <w:rPr>
                <w:rFonts w:ascii="Arial" w:hAnsi="Arial" w:cs="Arial"/>
              </w:rPr>
              <w:br/>
            </w:r>
          </w:p>
        </w:tc>
      </w:tr>
      <w:tr w:rsidR="006E7788" w14:paraId="2F9943FD" w14:textId="77777777" w:rsidTr="00C61D2E">
        <w:trPr>
          <w:gridAfter w:val="1"/>
          <w:wAfter w:w="29" w:type="dxa"/>
        </w:trPr>
        <w:tc>
          <w:tcPr>
            <w:tcW w:w="3545" w:type="dxa"/>
          </w:tcPr>
          <w:p w14:paraId="65024169" w14:textId="77777777" w:rsidR="006E7788" w:rsidRDefault="006E7788" w:rsidP="006E7788">
            <w:pPr>
              <w:pStyle w:val="BodyText"/>
              <w:rPr>
                <w:rFonts w:ascii="Arial" w:hAnsi="Arial" w:cs="Arial"/>
                <w:b/>
                <w:bCs/>
              </w:rPr>
            </w:pPr>
            <w:r>
              <w:rPr>
                <w:rFonts w:ascii="Arial" w:hAnsi="Arial" w:cs="Arial"/>
                <w:b/>
                <w:bCs/>
              </w:rPr>
              <w:t>"Medium Power Station"</w:t>
            </w:r>
          </w:p>
        </w:tc>
        <w:tc>
          <w:tcPr>
            <w:tcW w:w="6775" w:type="dxa"/>
          </w:tcPr>
          <w:p w14:paraId="229455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516A16E" w14:textId="77777777" w:rsidTr="00C61D2E">
        <w:trPr>
          <w:gridAfter w:val="1"/>
          <w:wAfter w:w="29" w:type="dxa"/>
        </w:trPr>
        <w:tc>
          <w:tcPr>
            <w:tcW w:w="3545" w:type="dxa"/>
          </w:tcPr>
          <w:p w14:paraId="25D212A9" w14:textId="77777777" w:rsidR="006E7788" w:rsidRDefault="006E7788" w:rsidP="006E7788">
            <w:pPr>
              <w:pStyle w:val="BodyText"/>
              <w:rPr>
                <w:rFonts w:ascii="Arial" w:hAnsi="Arial" w:cs="Arial"/>
                <w:b/>
                <w:bCs/>
              </w:rPr>
            </w:pPr>
            <w:r>
              <w:rPr>
                <w:rFonts w:ascii="Arial" w:hAnsi="Arial" w:cs="Arial"/>
                <w:b/>
                <w:bCs/>
              </w:rPr>
              <w:t>"Meters"</w:t>
            </w:r>
          </w:p>
        </w:tc>
        <w:tc>
          <w:tcPr>
            <w:tcW w:w="6775" w:type="dxa"/>
          </w:tcPr>
          <w:p w14:paraId="07229765"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103" w:name="_BPDCD_103"/>
            <w:r>
              <w:rPr>
                <w:rFonts w:ascii="Arial" w:hAnsi="Arial" w:cs="Arial"/>
                <w:color w:val="0000FF"/>
                <w:u w:val="double"/>
              </w:rPr>
              <w:t>;</w:t>
            </w:r>
            <w:bookmarkEnd w:id="103"/>
          </w:p>
        </w:tc>
      </w:tr>
      <w:tr w:rsidR="006E7788" w14:paraId="0FDF7EDD" w14:textId="77777777" w:rsidTr="00C61D2E">
        <w:trPr>
          <w:gridAfter w:val="1"/>
          <w:wAfter w:w="29" w:type="dxa"/>
        </w:trPr>
        <w:tc>
          <w:tcPr>
            <w:tcW w:w="3545" w:type="dxa"/>
          </w:tcPr>
          <w:p w14:paraId="603BEB73" w14:textId="77777777" w:rsidR="006E7788" w:rsidRDefault="006E7788" w:rsidP="006E7788">
            <w:pPr>
              <w:pStyle w:val="BodyText"/>
              <w:rPr>
                <w:rFonts w:ascii="Arial" w:hAnsi="Arial" w:cs="Arial"/>
                <w:b/>
                <w:bCs/>
              </w:rPr>
            </w:pPr>
            <w:r>
              <w:rPr>
                <w:rFonts w:ascii="Arial" w:hAnsi="Arial" w:cs="Arial"/>
                <w:b/>
                <w:bCs/>
              </w:rPr>
              <w:t>"Metering Equipment"</w:t>
            </w:r>
          </w:p>
        </w:tc>
        <w:tc>
          <w:tcPr>
            <w:tcW w:w="6775" w:type="dxa"/>
          </w:tcPr>
          <w:p w14:paraId="75C48998"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1FDB78CB" w14:textId="77777777" w:rsidTr="00C61D2E">
        <w:trPr>
          <w:gridAfter w:val="1"/>
          <w:wAfter w:w="29" w:type="dxa"/>
        </w:trPr>
        <w:tc>
          <w:tcPr>
            <w:tcW w:w="3545" w:type="dxa"/>
          </w:tcPr>
          <w:p w14:paraId="0C129478" w14:textId="77777777" w:rsidR="006E7788" w:rsidRDefault="006E7788" w:rsidP="006E7788">
            <w:pPr>
              <w:pStyle w:val="BodyText"/>
              <w:rPr>
                <w:rFonts w:ascii="Arial" w:hAnsi="Arial" w:cs="Arial"/>
                <w:b/>
                <w:bCs/>
              </w:rPr>
            </w:pPr>
            <w:r>
              <w:rPr>
                <w:rFonts w:ascii="Arial" w:hAnsi="Arial" w:cs="Arial"/>
                <w:b/>
                <w:bCs/>
              </w:rPr>
              <w:t>"Meter Operator Agent"</w:t>
            </w:r>
          </w:p>
        </w:tc>
        <w:tc>
          <w:tcPr>
            <w:tcW w:w="6775" w:type="dxa"/>
          </w:tcPr>
          <w:p w14:paraId="3FD66B3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9FC28A5" w14:textId="77777777" w:rsidTr="00C61D2E">
        <w:trPr>
          <w:gridAfter w:val="1"/>
          <w:wAfter w:w="29" w:type="dxa"/>
        </w:trPr>
        <w:tc>
          <w:tcPr>
            <w:tcW w:w="3545" w:type="dxa"/>
          </w:tcPr>
          <w:p w14:paraId="41B5C17D" w14:textId="77777777" w:rsidR="006E7788" w:rsidRDefault="006E7788" w:rsidP="006E7788">
            <w:pPr>
              <w:pStyle w:val="BodyText"/>
              <w:rPr>
                <w:rFonts w:ascii="Arial" w:hAnsi="Arial" w:cs="Arial"/>
                <w:b/>
                <w:bCs/>
              </w:rPr>
            </w:pPr>
            <w:r>
              <w:rPr>
                <w:rFonts w:ascii="Arial" w:hAnsi="Arial" w:cs="Arial"/>
                <w:b/>
                <w:bCs/>
              </w:rPr>
              <w:t>"Metering System"</w:t>
            </w:r>
          </w:p>
        </w:tc>
        <w:tc>
          <w:tcPr>
            <w:tcW w:w="6775" w:type="dxa"/>
          </w:tcPr>
          <w:p w14:paraId="74CCA5A9"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422912BD" w14:textId="77777777" w:rsidTr="00C61D2E">
        <w:trPr>
          <w:gridAfter w:val="1"/>
          <w:wAfter w:w="29" w:type="dxa"/>
        </w:trPr>
        <w:tc>
          <w:tcPr>
            <w:tcW w:w="3545" w:type="dxa"/>
          </w:tcPr>
          <w:p w14:paraId="3AF80740" w14:textId="48737B71" w:rsidR="001900B8" w:rsidRPr="00380A4F" w:rsidRDefault="006E7788" w:rsidP="006E7788">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1900B8" w:rsidRPr="00380A4F" w:rsidRDefault="001900B8" w:rsidP="006E7788">
            <w:pPr>
              <w:pStyle w:val="BodyText"/>
              <w:rPr>
                <w:rFonts w:ascii="Arial" w:hAnsi="Arial" w:cs="Arial"/>
                <w:b/>
                <w:bCs/>
                <w:szCs w:val="22"/>
              </w:rPr>
            </w:pPr>
          </w:p>
        </w:tc>
        <w:tc>
          <w:tcPr>
            <w:tcW w:w="6775" w:type="dxa"/>
          </w:tcPr>
          <w:p w14:paraId="4A1FD487" w14:textId="2A7E069C" w:rsidR="00B00411" w:rsidRDefault="006E7788" w:rsidP="006772B6">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6772B6" w14:paraId="7238AAA9" w14:textId="77777777" w:rsidTr="00C61D2E">
        <w:trPr>
          <w:gridAfter w:val="1"/>
          <w:wAfter w:w="29" w:type="dxa"/>
        </w:trPr>
        <w:tc>
          <w:tcPr>
            <w:tcW w:w="3545" w:type="dxa"/>
          </w:tcPr>
          <w:p w14:paraId="36B002FF" w14:textId="012A61C8" w:rsidR="006772B6" w:rsidRDefault="006772B6" w:rsidP="006E7788">
            <w:pPr>
              <w:rPr>
                <w:rFonts w:ascii="Arial" w:hAnsi="Arial" w:cs="Arial"/>
                <w:b/>
              </w:rPr>
            </w:pPr>
            <w:r w:rsidRPr="00380A4F">
              <w:rPr>
                <w:rFonts w:ascii="Arial" w:hAnsi="Arial" w:cs="Arial"/>
                <w:b/>
                <w:bCs/>
                <w:szCs w:val="22"/>
              </w:rPr>
              <w:t>“Milestone Default Notice”</w:t>
            </w:r>
          </w:p>
        </w:tc>
        <w:tc>
          <w:tcPr>
            <w:tcW w:w="6775" w:type="dxa"/>
          </w:tcPr>
          <w:p w14:paraId="017DC5D0" w14:textId="77777777" w:rsidR="006772B6" w:rsidRPr="002B261B" w:rsidRDefault="006772B6" w:rsidP="006772B6">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Process</w:t>
            </w:r>
            <w:r w:rsidRPr="00380A4F">
              <w:rPr>
                <w:rFonts w:ascii="Arial" w:hAnsi="Arial" w:cs="Arial"/>
                <w:sz w:val="24"/>
              </w:rPr>
              <w:t>;</w:t>
            </w:r>
          </w:p>
          <w:p w14:paraId="196FD485" w14:textId="77777777" w:rsidR="006772B6" w:rsidRDefault="006772B6" w:rsidP="006E7788">
            <w:pPr>
              <w:jc w:val="both"/>
              <w:rPr>
                <w:rFonts w:ascii="Arial" w:hAnsi="Arial" w:cs="Arial"/>
              </w:rPr>
            </w:pPr>
          </w:p>
        </w:tc>
      </w:tr>
      <w:tr w:rsidR="006E7788" w14:paraId="4A9F90F3" w14:textId="77777777" w:rsidTr="00C61D2E">
        <w:trPr>
          <w:gridAfter w:val="1"/>
          <w:wAfter w:w="29" w:type="dxa"/>
        </w:trPr>
        <w:tc>
          <w:tcPr>
            <w:tcW w:w="3545" w:type="dxa"/>
          </w:tcPr>
          <w:p w14:paraId="3CC0B261" w14:textId="77777777" w:rsidR="006E7788" w:rsidRDefault="006E7788" w:rsidP="006E7788">
            <w:pPr>
              <w:rPr>
                <w:rFonts w:ascii="Arial" w:hAnsi="Arial" w:cs="Arial"/>
                <w:b/>
              </w:rPr>
            </w:pPr>
            <w:r>
              <w:rPr>
                <w:rFonts w:ascii="Arial" w:hAnsi="Arial" w:cs="Arial"/>
                <w:b/>
              </w:rPr>
              <w:t>“MITS Connection Works”</w:t>
            </w:r>
          </w:p>
        </w:tc>
        <w:tc>
          <w:tcPr>
            <w:tcW w:w="6775" w:type="dxa"/>
          </w:tcPr>
          <w:p w14:paraId="47880549" w14:textId="77777777" w:rsidR="006E7788" w:rsidRDefault="006E7788" w:rsidP="006E7788">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6E7788" w:rsidRDefault="006E7788" w:rsidP="006E7788">
            <w:pPr>
              <w:jc w:val="both"/>
              <w:rPr>
                <w:rFonts w:ascii="Arial" w:hAnsi="Arial" w:cs="Arial"/>
              </w:rPr>
            </w:pPr>
          </w:p>
        </w:tc>
      </w:tr>
      <w:tr w:rsidR="006E7788" w14:paraId="6DB27F22" w14:textId="77777777" w:rsidTr="00C61D2E">
        <w:trPr>
          <w:gridAfter w:val="1"/>
          <w:wAfter w:w="29" w:type="dxa"/>
        </w:trPr>
        <w:tc>
          <w:tcPr>
            <w:tcW w:w="3545" w:type="dxa"/>
          </w:tcPr>
          <w:p w14:paraId="668887E7" w14:textId="77777777" w:rsidR="006E7788" w:rsidRDefault="006E7788" w:rsidP="006E7788">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6775" w:type="dxa"/>
          </w:tcPr>
          <w:p w14:paraId="1ED289A7" w14:textId="77777777" w:rsidR="006E7788" w:rsidRDefault="006E7788" w:rsidP="006E7788">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6E7788" w:rsidRPr="0000119F" w:rsidRDefault="006E7788" w:rsidP="006E7788">
            <w:pPr>
              <w:spacing w:line="360" w:lineRule="auto"/>
              <w:jc w:val="both"/>
              <w:rPr>
                <w:rFonts w:ascii="Arial" w:hAnsi="Arial" w:cs="Arial"/>
                <w:szCs w:val="22"/>
              </w:rPr>
            </w:pPr>
          </w:p>
        </w:tc>
      </w:tr>
      <w:tr w:rsidR="006E7788" w14:paraId="24E18613" w14:textId="77777777" w:rsidTr="00C61D2E">
        <w:trPr>
          <w:gridAfter w:val="1"/>
          <w:wAfter w:w="29" w:type="dxa"/>
        </w:trPr>
        <w:tc>
          <w:tcPr>
            <w:tcW w:w="3545" w:type="dxa"/>
          </w:tcPr>
          <w:p w14:paraId="33EA6A62" w14:textId="77777777" w:rsidR="006E7788" w:rsidRDefault="006E7788" w:rsidP="006E7788">
            <w:pPr>
              <w:rPr>
                <w:rFonts w:ascii="Arial" w:hAnsi="Arial" w:cs="Arial"/>
                <w:b/>
              </w:rPr>
            </w:pPr>
            <w:r>
              <w:rPr>
                <w:rFonts w:ascii="Arial" w:hAnsi="Arial" w:cs="Arial"/>
                <w:b/>
              </w:rPr>
              <w:lastRenderedPageBreak/>
              <w:t>“MITS Substation”</w:t>
            </w:r>
          </w:p>
          <w:p w14:paraId="72764EB9" w14:textId="77777777" w:rsidR="009D117E" w:rsidRDefault="009D117E" w:rsidP="006E7788">
            <w:pPr>
              <w:rPr>
                <w:rFonts w:ascii="Arial" w:hAnsi="Arial" w:cs="Arial"/>
                <w:b/>
              </w:rPr>
            </w:pPr>
          </w:p>
          <w:p w14:paraId="69AC655C" w14:textId="77777777" w:rsidR="009D117E" w:rsidRDefault="009D117E" w:rsidP="006E7788">
            <w:pPr>
              <w:rPr>
                <w:rFonts w:ascii="Arial" w:hAnsi="Arial" w:cs="Arial"/>
                <w:b/>
              </w:rPr>
            </w:pPr>
          </w:p>
          <w:p w14:paraId="048BA15E" w14:textId="77777777" w:rsidR="009D117E" w:rsidRDefault="009D117E" w:rsidP="006E7788">
            <w:pPr>
              <w:rPr>
                <w:rFonts w:ascii="Arial" w:hAnsi="Arial" w:cs="Arial"/>
                <w:b/>
              </w:rPr>
            </w:pPr>
          </w:p>
          <w:p w14:paraId="73C42C0A" w14:textId="34EB6881" w:rsidR="009D117E" w:rsidRDefault="009D117E" w:rsidP="006E7788">
            <w:pPr>
              <w:rPr>
                <w:rFonts w:ascii="Arial" w:hAnsi="Arial" w:cs="Arial"/>
                <w:b/>
              </w:rPr>
            </w:pPr>
          </w:p>
        </w:tc>
        <w:tc>
          <w:tcPr>
            <w:tcW w:w="6775" w:type="dxa"/>
          </w:tcPr>
          <w:p w14:paraId="47DA8307" w14:textId="70EBFD00" w:rsidR="00E729DE" w:rsidRDefault="006E7788" w:rsidP="006772B6">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6772B6" w14:paraId="147F6A0D" w14:textId="77777777" w:rsidTr="00C61D2E">
        <w:trPr>
          <w:gridAfter w:val="1"/>
          <w:wAfter w:w="29" w:type="dxa"/>
        </w:trPr>
        <w:tc>
          <w:tcPr>
            <w:tcW w:w="3545" w:type="dxa"/>
          </w:tcPr>
          <w:p w14:paraId="48BAE819" w14:textId="1A121D3C" w:rsidR="006772B6" w:rsidRDefault="006772B6" w:rsidP="006E7788">
            <w:pPr>
              <w:pStyle w:val="BodyText"/>
              <w:rPr>
                <w:rFonts w:ascii="Arial" w:hAnsi="Arial" w:cs="Arial"/>
                <w:b/>
                <w:bCs/>
              </w:rPr>
            </w:pPr>
            <w:r>
              <w:rPr>
                <w:rFonts w:ascii="Arial" w:hAnsi="Arial" w:cs="Arial"/>
                <w:b/>
              </w:rPr>
              <w:t>“Mixed Demand Site”</w:t>
            </w:r>
          </w:p>
        </w:tc>
        <w:tc>
          <w:tcPr>
            <w:tcW w:w="6775" w:type="dxa"/>
          </w:tcPr>
          <w:p w14:paraId="4566D17C" w14:textId="1D0F5862" w:rsidR="006772B6" w:rsidRDefault="006772B6" w:rsidP="006E7788">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p>
        </w:tc>
      </w:tr>
      <w:tr w:rsidR="006E7788" w14:paraId="26E3961D" w14:textId="77777777" w:rsidTr="00C61D2E">
        <w:trPr>
          <w:gridAfter w:val="1"/>
          <w:wAfter w:w="29" w:type="dxa"/>
        </w:trPr>
        <w:tc>
          <w:tcPr>
            <w:tcW w:w="3545" w:type="dxa"/>
          </w:tcPr>
          <w:p w14:paraId="7AE15B45" w14:textId="77777777" w:rsidR="006E7788" w:rsidRDefault="006E7788" w:rsidP="006E7788">
            <w:pPr>
              <w:pStyle w:val="BodyText"/>
              <w:rPr>
                <w:rFonts w:ascii="Arial" w:hAnsi="Arial" w:cs="Arial"/>
                <w:b/>
                <w:bCs/>
              </w:rPr>
            </w:pPr>
            <w:r>
              <w:rPr>
                <w:rFonts w:ascii="Arial" w:hAnsi="Arial" w:cs="Arial"/>
                <w:b/>
                <w:bCs/>
              </w:rPr>
              <w:t>"Mode A Frequency Response"</w:t>
            </w:r>
          </w:p>
        </w:tc>
        <w:tc>
          <w:tcPr>
            <w:tcW w:w="6775" w:type="dxa"/>
          </w:tcPr>
          <w:p w14:paraId="32775423" w14:textId="77777777" w:rsidR="006E7788" w:rsidRDefault="006E7788" w:rsidP="006E7788">
            <w:pPr>
              <w:pStyle w:val="BodyText"/>
              <w:jc w:val="both"/>
              <w:rPr>
                <w:rFonts w:ascii="Arial" w:hAnsi="Arial" w:cs="Arial"/>
              </w:rPr>
            </w:pPr>
            <w:r>
              <w:rPr>
                <w:rFonts w:ascii="Arial" w:hAnsi="Arial" w:cs="Arial"/>
              </w:rPr>
              <w:t>as defined in Paragraph 4.1.3.3;</w:t>
            </w:r>
          </w:p>
        </w:tc>
      </w:tr>
      <w:tr w:rsidR="006E7788" w14:paraId="005548F1" w14:textId="77777777" w:rsidTr="00C61D2E">
        <w:trPr>
          <w:gridAfter w:val="1"/>
          <w:wAfter w:w="29" w:type="dxa"/>
        </w:trPr>
        <w:tc>
          <w:tcPr>
            <w:tcW w:w="3545" w:type="dxa"/>
          </w:tcPr>
          <w:p w14:paraId="04029062" w14:textId="77777777" w:rsidR="006E7788" w:rsidRDefault="006E7788" w:rsidP="006E7788">
            <w:pPr>
              <w:pStyle w:val="BodyText"/>
              <w:rPr>
                <w:rFonts w:ascii="Arial" w:hAnsi="Arial" w:cs="Arial"/>
                <w:b/>
                <w:bCs/>
              </w:rPr>
            </w:pPr>
            <w:r>
              <w:rPr>
                <w:rFonts w:ascii="Arial" w:hAnsi="Arial" w:cs="Arial"/>
                <w:b/>
                <w:bCs/>
              </w:rPr>
              <w:t>"Modification"</w:t>
            </w:r>
          </w:p>
        </w:tc>
        <w:tc>
          <w:tcPr>
            <w:tcW w:w="6775" w:type="dxa"/>
          </w:tcPr>
          <w:p w14:paraId="7169BBC4" w14:textId="77777777" w:rsidR="006E7788" w:rsidRDefault="006E7788" w:rsidP="006E7788">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6E7788" w14:paraId="689B06FF" w14:textId="77777777" w:rsidTr="00C61D2E">
        <w:trPr>
          <w:gridAfter w:val="1"/>
          <w:wAfter w:w="29" w:type="dxa"/>
        </w:trPr>
        <w:tc>
          <w:tcPr>
            <w:tcW w:w="3545" w:type="dxa"/>
          </w:tcPr>
          <w:p w14:paraId="62DBE70B" w14:textId="77777777" w:rsidR="006E7788" w:rsidRDefault="006E7788" w:rsidP="006E7788">
            <w:pPr>
              <w:pStyle w:val="BodyText"/>
              <w:rPr>
                <w:rFonts w:ascii="Arial" w:hAnsi="Arial" w:cs="Arial"/>
                <w:b/>
                <w:bCs/>
              </w:rPr>
            </w:pPr>
            <w:r>
              <w:rPr>
                <w:rFonts w:ascii="Arial" w:hAnsi="Arial" w:cs="Arial"/>
                <w:b/>
                <w:bCs/>
              </w:rPr>
              <w:t>"Modification Affected User"</w:t>
            </w:r>
          </w:p>
        </w:tc>
        <w:tc>
          <w:tcPr>
            <w:tcW w:w="6775" w:type="dxa"/>
          </w:tcPr>
          <w:p w14:paraId="293B7242" w14:textId="77777777" w:rsidR="006E7788" w:rsidRDefault="006E7788" w:rsidP="006E7788">
            <w:pPr>
              <w:pStyle w:val="BodyText"/>
              <w:jc w:val="both"/>
              <w:rPr>
                <w:rFonts w:ascii="Arial" w:hAnsi="Arial" w:cs="Arial"/>
              </w:rPr>
            </w:pPr>
            <w:r>
              <w:rPr>
                <w:rFonts w:ascii="Arial" w:hAnsi="Arial" w:cs="Arial"/>
              </w:rPr>
              <w:t>as defined in Paragraph 6.9.3.2;</w:t>
            </w:r>
          </w:p>
        </w:tc>
      </w:tr>
      <w:tr w:rsidR="006E7788" w14:paraId="110211E0" w14:textId="77777777" w:rsidTr="00C61D2E">
        <w:trPr>
          <w:gridAfter w:val="1"/>
          <w:wAfter w:w="29" w:type="dxa"/>
          <w:trHeight w:val="754"/>
        </w:trPr>
        <w:tc>
          <w:tcPr>
            <w:tcW w:w="3545" w:type="dxa"/>
          </w:tcPr>
          <w:p w14:paraId="1E68473F" w14:textId="77777777" w:rsidR="006E7788" w:rsidRDefault="006E7788" w:rsidP="006E7788">
            <w:pPr>
              <w:pStyle w:val="clauseindent"/>
              <w:ind w:left="0"/>
              <w:rPr>
                <w:rFonts w:ascii="Arial" w:hAnsi="Arial" w:cs="Arial"/>
                <w:b/>
                <w:bCs/>
              </w:rPr>
            </w:pPr>
            <w:r>
              <w:rPr>
                <w:rFonts w:ascii="Arial" w:hAnsi="Arial" w:cs="Arial"/>
                <w:b/>
                <w:bCs/>
              </w:rPr>
              <w:t>"Modification Application"</w:t>
            </w:r>
          </w:p>
        </w:tc>
        <w:tc>
          <w:tcPr>
            <w:tcW w:w="6775" w:type="dxa"/>
          </w:tcPr>
          <w:p w14:paraId="2181F0DD" w14:textId="77777777" w:rsidR="006E7788" w:rsidRDefault="006E7788" w:rsidP="006E7788">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6E7788" w14:paraId="1967F802" w14:textId="77777777" w:rsidTr="00C61D2E">
        <w:trPr>
          <w:gridAfter w:val="1"/>
          <w:wAfter w:w="29" w:type="dxa"/>
          <w:trHeight w:val="754"/>
        </w:trPr>
        <w:tc>
          <w:tcPr>
            <w:tcW w:w="3545" w:type="dxa"/>
          </w:tcPr>
          <w:p w14:paraId="17746BB6" w14:textId="77777777" w:rsidR="006E7788" w:rsidRDefault="006E7788" w:rsidP="006E7788">
            <w:pPr>
              <w:pStyle w:val="BodyText"/>
              <w:rPr>
                <w:rFonts w:ascii="Arial" w:hAnsi="Arial" w:cs="Arial"/>
                <w:b/>
                <w:bCs/>
              </w:rPr>
            </w:pPr>
            <w:r>
              <w:rPr>
                <w:rFonts w:ascii="Arial" w:hAnsi="Arial" w:cs="Arial"/>
                <w:b/>
                <w:bCs/>
              </w:rPr>
              <w:t>"Modification Notification"</w:t>
            </w:r>
          </w:p>
        </w:tc>
        <w:tc>
          <w:tcPr>
            <w:tcW w:w="6775" w:type="dxa"/>
          </w:tcPr>
          <w:p w14:paraId="6854D478" w14:textId="77777777" w:rsidR="006E7788" w:rsidRDefault="006E7788" w:rsidP="006E7788">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6E7788" w14:paraId="23300580" w14:textId="77777777" w:rsidTr="00C61D2E">
        <w:trPr>
          <w:gridAfter w:val="1"/>
          <w:wAfter w:w="29" w:type="dxa"/>
        </w:trPr>
        <w:tc>
          <w:tcPr>
            <w:tcW w:w="3545" w:type="dxa"/>
          </w:tcPr>
          <w:p w14:paraId="44A2143B" w14:textId="77777777" w:rsidR="006E7788" w:rsidRDefault="006E7788" w:rsidP="006E7788">
            <w:pPr>
              <w:pStyle w:val="BodyText"/>
              <w:rPr>
                <w:rFonts w:ascii="Arial" w:hAnsi="Arial" w:cs="Arial"/>
                <w:b/>
                <w:bCs/>
              </w:rPr>
            </w:pPr>
            <w:r>
              <w:rPr>
                <w:rFonts w:ascii="Arial" w:hAnsi="Arial" w:cs="Arial"/>
                <w:b/>
                <w:bCs/>
              </w:rPr>
              <w:t>"Modification Offer"</w:t>
            </w:r>
          </w:p>
        </w:tc>
        <w:tc>
          <w:tcPr>
            <w:tcW w:w="6775" w:type="dxa"/>
          </w:tcPr>
          <w:p w14:paraId="18EEFB6B" w14:textId="77777777" w:rsidR="006E7788" w:rsidRDefault="006E7788" w:rsidP="006E7788">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6E7788" w14:paraId="1B5EB31B" w14:textId="77777777" w:rsidTr="00C61D2E">
        <w:trPr>
          <w:gridAfter w:val="1"/>
          <w:wAfter w:w="29" w:type="dxa"/>
        </w:trPr>
        <w:tc>
          <w:tcPr>
            <w:tcW w:w="3545" w:type="dxa"/>
          </w:tcPr>
          <w:p w14:paraId="044FB9E0" w14:textId="77777777" w:rsidR="006E7788" w:rsidRDefault="006E7788" w:rsidP="006E7788">
            <w:pPr>
              <w:pStyle w:val="BodyText"/>
              <w:rPr>
                <w:rFonts w:ascii="Arial" w:hAnsi="Arial" w:cs="Arial"/>
                <w:b/>
                <w:bCs/>
              </w:rPr>
            </w:pPr>
            <w:r>
              <w:rPr>
                <w:rFonts w:ascii="Arial" w:hAnsi="Arial" w:cs="Arial"/>
                <w:b/>
                <w:bCs/>
              </w:rPr>
              <w:t>"National Electricity Transmission System" or “NETS”</w:t>
            </w:r>
          </w:p>
        </w:tc>
        <w:tc>
          <w:tcPr>
            <w:tcW w:w="6775" w:type="dxa"/>
          </w:tcPr>
          <w:p w14:paraId="019A6699" w14:textId="77777777" w:rsidR="006E7788" w:rsidRDefault="006E7788" w:rsidP="006E7788">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6E7788" w14:paraId="67962F0C" w14:textId="77777777" w:rsidTr="00C61D2E">
        <w:trPr>
          <w:gridAfter w:val="1"/>
          <w:wAfter w:w="29" w:type="dxa"/>
        </w:trPr>
        <w:tc>
          <w:tcPr>
            <w:tcW w:w="3545" w:type="dxa"/>
          </w:tcPr>
          <w:p w14:paraId="1B09DD24" w14:textId="77777777" w:rsidR="006E7788" w:rsidRDefault="006E7788" w:rsidP="006E7788">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6E7788" w:rsidRDefault="006E7788" w:rsidP="006E7788">
            <w:pPr>
              <w:pStyle w:val="BodyText"/>
              <w:rPr>
                <w:rFonts w:ascii="Arial" w:hAnsi="Arial" w:cs="Arial"/>
                <w:b/>
                <w:bCs/>
              </w:rPr>
            </w:pPr>
          </w:p>
        </w:tc>
        <w:tc>
          <w:tcPr>
            <w:tcW w:w="6775" w:type="dxa"/>
          </w:tcPr>
          <w:p w14:paraId="08F985FF" w14:textId="77777777" w:rsidR="006E7788" w:rsidRDefault="006E7788" w:rsidP="006E7788">
            <w:pPr>
              <w:pStyle w:val="BodyText"/>
              <w:jc w:val="both"/>
              <w:rPr>
                <w:rFonts w:ascii="Arial" w:hAnsi="Arial" w:cs="Arial"/>
              </w:rPr>
            </w:pPr>
            <w:r>
              <w:rPr>
                <w:rFonts w:ascii="Arial" w:hAnsi="Arial" w:cs="Arial"/>
              </w:rPr>
              <w:t xml:space="preserve">is the National Electricity Transmission System Security and Quality of Supply Standards (version 1) issued under Standard Condition C17 of the </w:t>
            </w:r>
            <w:r>
              <w:rPr>
                <w:rFonts w:ascii="Arial" w:hAnsi="Arial" w:cs="Arial"/>
                <w:b/>
              </w:rPr>
              <w:t>Transmission Licence</w:t>
            </w:r>
            <w:r>
              <w:rPr>
                <w:rFonts w:ascii="Arial" w:hAnsi="Arial" w:cs="Arial"/>
              </w:rPr>
              <w:t xml:space="preserve"> (as amended, varied or replaced from time to time);</w:t>
            </w:r>
          </w:p>
        </w:tc>
      </w:tr>
      <w:tr w:rsidR="006E7788" w14:paraId="3C339A86" w14:textId="77777777" w:rsidTr="00C61D2E">
        <w:trPr>
          <w:gridAfter w:val="1"/>
          <w:wAfter w:w="29" w:type="dxa"/>
        </w:trPr>
        <w:tc>
          <w:tcPr>
            <w:tcW w:w="3545" w:type="dxa"/>
          </w:tcPr>
          <w:p w14:paraId="0797CE08" w14:textId="77777777" w:rsidR="006E7788" w:rsidRDefault="006E7788" w:rsidP="006E7788">
            <w:pPr>
              <w:pStyle w:val="BodyText"/>
              <w:rPr>
                <w:rFonts w:ascii="Arial" w:hAnsi="Arial" w:cs="Arial"/>
                <w:b/>
                <w:bCs/>
              </w:rPr>
            </w:pPr>
            <w:r>
              <w:rPr>
                <w:rFonts w:ascii="Arial" w:hAnsi="Arial" w:cs="Arial"/>
                <w:b/>
                <w:bCs/>
              </w:rPr>
              <w:t>"Natural Demand"</w:t>
            </w:r>
          </w:p>
        </w:tc>
        <w:tc>
          <w:tcPr>
            <w:tcW w:w="6775" w:type="dxa"/>
          </w:tcPr>
          <w:p w14:paraId="65C7C73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lastRenderedPageBreak/>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6E7788" w14:paraId="438A8536" w14:textId="77777777" w:rsidTr="00C61D2E">
        <w:trPr>
          <w:gridAfter w:val="1"/>
          <w:wAfter w:w="29" w:type="dxa"/>
        </w:trPr>
        <w:tc>
          <w:tcPr>
            <w:tcW w:w="3545" w:type="dxa"/>
          </w:tcPr>
          <w:p w14:paraId="22BBC9F8" w14:textId="77777777" w:rsidR="006E7788" w:rsidRDefault="006E7788" w:rsidP="006E7788">
            <w:pPr>
              <w:pStyle w:val="BodyText"/>
              <w:rPr>
                <w:rFonts w:ascii="Arial" w:hAnsi="Arial" w:cs="Arial"/>
                <w:b/>
                <w:bCs/>
              </w:rPr>
            </w:pPr>
            <w:r>
              <w:rPr>
                <w:rFonts w:ascii="Arial" w:hAnsi="Arial" w:cs="Arial"/>
                <w:b/>
                <w:bCs/>
              </w:rPr>
              <w:lastRenderedPageBreak/>
              <w:t>"Net Asset Value"</w:t>
            </w:r>
          </w:p>
        </w:tc>
        <w:tc>
          <w:tcPr>
            <w:tcW w:w="6775" w:type="dxa"/>
          </w:tcPr>
          <w:p w14:paraId="193FE6E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6E7788" w14:paraId="3D55D14C" w14:textId="77777777" w:rsidTr="00C61D2E">
        <w:trPr>
          <w:gridAfter w:val="1"/>
          <w:wAfter w:w="29" w:type="dxa"/>
        </w:trPr>
        <w:tc>
          <w:tcPr>
            <w:tcW w:w="3545" w:type="dxa"/>
          </w:tcPr>
          <w:p w14:paraId="3425392B" w14:textId="77777777" w:rsidR="006E7788" w:rsidRDefault="006E7788" w:rsidP="006E7788">
            <w:pPr>
              <w:pStyle w:val="BodyText"/>
              <w:rPr>
                <w:rFonts w:ascii="Arial" w:hAnsi="Arial" w:cs="Arial"/>
                <w:b/>
                <w:bCs/>
              </w:rPr>
            </w:pPr>
            <w:r>
              <w:rPr>
                <w:rFonts w:ascii="Arial" w:hAnsi="Arial" w:cs="Arial"/>
                <w:b/>
                <w:bCs/>
              </w:rPr>
              <w:t>"New Connection Site"</w:t>
            </w:r>
          </w:p>
        </w:tc>
        <w:tc>
          <w:tcPr>
            <w:tcW w:w="6775" w:type="dxa"/>
          </w:tcPr>
          <w:p w14:paraId="130EE437" w14:textId="77777777" w:rsidR="006E7788" w:rsidRDefault="006E7788" w:rsidP="006E7788">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6E7788" w14:paraId="4FA5FEEC" w14:textId="77777777" w:rsidTr="00C61D2E">
        <w:trPr>
          <w:gridAfter w:val="1"/>
          <w:wAfter w:w="29" w:type="dxa"/>
        </w:trPr>
        <w:tc>
          <w:tcPr>
            <w:tcW w:w="3545" w:type="dxa"/>
          </w:tcPr>
          <w:p w14:paraId="204B16BF" w14:textId="77777777" w:rsidR="006E7788" w:rsidRDefault="006E7788" w:rsidP="006E7788">
            <w:pPr>
              <w:pStyle w:val="BodyText"/>
              <w:rPr>
                <w:rFonts w:ascii="Arial" w:hAnsi="Arial" w:cs="Arial"/>
                <w:b/>
                <w:bCs/>
              </w:rPr>
            </w:pPr>
            <w:r>
              <w:rPr>
                <w:rFonts w:ascii="Arial" w:hAnsi="Arial" w:cs="Arial"/>
                <w:b/>
                <w:bCs/>
              </w:rPr>
              <w:t>"New CUSC Party"</w:t>
            </w:r>
          </w:p>
        </w:tc>
        <w:tc>
          <w:tcPr>
            <w:tcW w:w="6775" w:type="dxa"/>
          </w:tcPr>
          <w:p w14:paraId="7BB45175" w14:textId="77777777" w:rsidR="006E7788" w:rsidRDefault="006E7788" w:rsidP="006E7788">
            <w:pPr>
              <w:pStyle w:val="BodyText"/>
              <w:jc w:val="both"/>
              <w:rPr>
                <w:rFonts w:ascii="Arial" w:hAnsi="Arial" w:cs="Arial"/>
              </w:rPr>
            </w:pPr>
            <w:r>
              <w:rPr>
                <w:rFonts w:ascii="Arial" w:hAnsi="Arial" w:cs="Arial"/>
              </w:rPr>
              <w:t>as defined in Paragraph 6.13;</w:t>
            </w:r>
          </w:p>
        </w:tc>
      </w:tr>
      <w:tr w:rsidR="006E7788" w14:paraId="7791C61A" w14:textId="77777777" w:rsidTr="00C61D2E">
        <w:trPr>
          <w:gridAfter w:val="1"/>
          <w:wAfter w:w="29" w:type="dxa"/>
        </w:trPr>
        <w:tc>
          <w:tcPr>
            <w:tcW w:w="3545" w:type="dxa"/>
          </w:tcPr>
          <w:p w14:paraId="2E3182AC" w14:textId="77777777" w:rsidR="006E7788" w:rsidRDefault="006E7788" w:rsidP="006E7788">
            <w:pPr>
              <w:spacing w:after="240"/>
              <w:rPr>
                <w:rFonts w:ascii="Arial" w:hAnsi="Arial" w:cs="Arial"/>
                <w:b/>
                <w:bCs/>
              </w:rPr>
            </w:pPr>
            <w:r>
              <w:rPr>
                <w:rFonts w:ascii="Arial" w:hAnsi="Arial" w:cs="Arial"/>
                <w:b/>
                <w:bCs/>
              </w:rPr>
              <w:t>“Net Demand”</w:t>
            </w:r>
          </w:p>
          <w:p w14:paraId="3C6EB948" w14:textId="77777777" w:rsidR="006E7788" w:rsidRPr="00124F0D" w:rsidRDefault="006E7788" w:rsidP="006E7788">
            <w:pPr>
              <w:rPr>
                <w:rFonts w:ascii="Arial" w:hAnsi="Arial" w:cs="Arial"/>
              </w:rPr>
            </w:pPr>
          </w:p>
          <w:p w14:paraId="7EC6CCDA" w14:textId="77777777" w:rsidR="006E7788" w:rsidRDefault="006E7788" w:rsidP="006E7788">
            <w:pPr>
              <w:rPr>
                <w:rFonts w:ascii="Arial" w:hAnsi="Arial" w:cs="Arial"/>
              </w:rPr>
            </w:pPr>
          </w:p>
          <w:p w14:paraId="2BADD543" w14:textId="77777777" w:rsidR="006E7788" w:rsidRPr="00124F0D" w:rsidRDefault="006E7788" w:rsidP="006E7788">
            <w:pPr>
              <w:rPr>
                <w:rFonts w:ascii="Arial" w:hAnsi="Arial" w:cs="Arial"/>
                <w:b/>
              </w:rPr>
            </w:pPr>
            <w:r w:rsidRPr="00124F0D">
              <w:rPr>
                <w:rFonts w:ascii="Arial" w:hAnsi="Arial" w:cs="Arial"/>
                <w:b/>
              </w:rPr>
              <w:t>“NGET”</w:t>
            </w:r>
          </w:p>
        </w:tc>
        <w:tc>
          <w:tcPr>
            <w:tcW w:w="6775" w:type="dxa"/>
          </w:tcPr>
          <w:p w14:paraId="46DB2DCD" w14:textId="77777777" w:rsidR="006E7788" w:rsidRDefault="006E7788" w:rsidP="006E7788">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∑QM</w:t>
            </w:r>
            <w:r>
              <w:rPr>
                <w:rFonts w:ascii="Arial" w:hAnsi="Arial"/>
                <w:vertAlign w:val="subscript"/>
              </w:rPr>
              <w:t>ij</w:t>
            </w:r>
            <w:r>
              <w:rPr>
                <w:rFonts w:ascii="Arial" w:hAnsi="Arial"/>
              </w:rPr>
              <w:t>.</w:t>
            </w:r>
            <w:r>
              <w:rPr>
                <w:rFonts w:ascii="Arial" w:hAnsi="Arial" w:cs="Arial"/>
              </w:rPr>
              <w:t>);</w:t>
            </w:r>
          </w:p>
          <w:p w14:paraId="6178EFBB" w14:textId="77777777" w:rsidR="006E7788" w:rsidRDefault="006E7788" w:rsidP="006E7788">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6E7788" w14:paraId="73CB3DC7" w14:textId="77777777" w:rsidTr="00C61D2E">
        <w:trPr>
          <w:gridAfter w:val="1"/>
          <w:wAfter w:w="29" w:type="dxa"/>
        </w:trPr>
        <w:tc>
          <w:tcPr>
            <w:tcW w:w="3545" w:type="dxa"/>
          </w:tcPr>
          <w:p w14:paraId="2E69C63D" w14:textId="77777777" w:rsidR="006E7788" w:rsidRDefault="006E7788" w:rsidP="006E7788">
            <w:pPr>
              <w:pStyle w:val="BodyText"/>
              <w:rPr>
                <w:rFonts w:ascii="Arial" w:hAnsi="Arial" w:cs="Arial"/>
                <w:b/>
                <w:bCs/>
              </w:rPr>
            </w:pPr>
            <w:r>
              <w:rPr>
                <w:rFonts w:ascii="Arial" w:hAnsi="Arial" w:cs="Arial"/>
                <w:b/>
                <w:bCs/>
              </w:rPr>
              <w:t>"NHH Base Percentage"</w:t>
            </w:r>
          </w:p>
        </w:tc>
        <w:tc>
          <w:tcPr>
            <w:tcW w:w="6775" w:type="dxa"/>
          </w:tcPr>
          <w:p w14:paraId="2AE6D021" w14:textId="77777777" w:rsidR="006E7788" w:rsidRDefault="006E7788" w:rsidP="006E7788">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104" w:name="_BPDCI_105"/>
            <w:r w:rsidRPr="00416BDE">
              <w:rPr>
                <w:rFonts w:ascii="Arial" w:hAnsi="Arial" w:cs="Arial"/>
              </w:rPr>
              <w:t xml:space="preserve">Section 3, </w:t>
            </w:r>
            <w:bookmarkEnd w:id="104"/>
            <w:r w:rsidRPr="00416BDE">
              <w:rPr>
                <w:rFonts w:ascii="Arial" w:hAnsi="Arial" w:cs="Arial"/>
              </w:rPr>
              <w:t>Appendix 2</w:t>
            </w:r>
            <w:bookmarkStart w:id="105" w:name="_BPDCD_106"/>
            <w:r w:rsidRPr="00416BDE">
              <w:rPr>
                <w:rFonts w:ascii="Arial" w:hAnsi="Arial" w:cs="Arial"/>
              </w:rPr>
              <w:t>;</w:t>
            </w:r>
            <w:bookmarkEnd w:id="105"/>
          </w:p>
        </w:tc>
      </w:tr>
      <w:tr w:rsidR="006E7788" w14:paraId="6E18E54D" w14:textId="77777777" w:rsidTr="00C61D2E">
        <w:trPr>
          <w:gridAfter w:val="1"/>
          <w:wAfter w:w="29" w:type="dxa"/>
        </w:trPr>
        <w:tc>
          <w:tcPr>
            <w:tcW w:w="3545" w:type="dxa"/>
          </w:tcPr>
          <w:p w14:paraId="570DF98C" w14:textId="77777777" w:rsidR="006E7788" w:rsidRDefault="006E7788" w:rsidP="006E7788">
            <w:pPr>
              <w:pStyle w:val="BodyText"/>
              <w:rPr>
                <w:rFonts w:ascii="Arial" w:hAnsi="Arial" w:cs="Arial"/>
                <w:b/>
                <w:bCs/>
              </w:rPr>
            </w:pPr>
            <w:r>
              <w:rPr>
                <w:rFonts w:ascii="Arial" w:hAnsi="Arial" w:cs="Arial"/>
                <w:b/>
                <w:bCs/>
              </w:rPr>
              <w:t>"NHH Charges"</w:t>
            </w:r>
          </w:p>
        </w:tc>
        <w:tc>
          <w:tcPr>
            <w:tcW w:w="6775" w:type="dxa"/>
          </w:tcPr>
          <w:p w14:paraId="4E2B4C3F" w14:textId="77777777" w:rsidR="006E7788" w:rsidRPr="00416BDE" w:rsidRDefault="006E7788" w:rsidP="006E7788">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106" w:name="_BPDCD_107"/>
            <w:r w:rsidRPr="00416BDE">
              <w:rPr>
                <w:rFonts w:ascii="Arial" w:hAnsi="Arial" w:cs="Arial"/>
              </w:rPr>
              <w:t>;</w:t>
            </w:r>
            <w:bookmarkEnd w:id="106"/>
          </w:p>
        </w:tc>
      </w:tr>
      <w:tr w:rsidR="006E7788" w14:paraId="1591F941" w14:textId="77777777" w:rsidTr="00C61D2E">
        <w:trPr>
          <w:gridAfter w:val="1"/>
          <w:wAfter w:w="29" w:type="dxa"/>
        </w:trPr>
        <w:tc>
          <w:tcPr>
            <w:tcW w:w="3545" w:type="dxa"/>
          </w:tcPr>
          <w:p w14:paraId="4C21A1B3" w14:textId="77777777" w:rsidR="006E7788" w:rsidRDefault="006E7788" w:rsidP="006E7788">
            <w:pPr>
              <w:pStyle w:val="BodyText"/>
              <w:rPr>
                <w:rFonts w:ascii="Arial" w:hAnsi="Arial" w:cs="Arial"/>
                <w:b/>
                <w:bCs/>
              </w:rPr>
            </w:pPr>
            <w:r>
              <w:rPr>
                <w:rFonts w:ascii="Arial" w:hAnsi="Arial" w:cs="Arial"/>
                <w:b/>
                <w:bCs/>
              </w:rPr>
              <w:t>"NHH Base Value at Risk"</w:t>
            </w:r>
          </w:p>
        </w:tc>
        <w:tc>
          <w:tcPr>
            <w:tcW w:w="6775" w:type="dxa"/>
          </w:tcPr>
          <w:p w14:paraId="41452B11" w14:textId="77777777" w:rsidR="006E7788" w:rsidRPr="00416BDE" w:rsidRDefault="006E7788" w:rsidP="006E7788">
            <w:pPr>
              <w:pStyle w:val="BodyText"/>
              <w:jc w:val="both"/>
              <w:rPr>
                <w:rFonts w:ascii="Arial" w:hAnsi="Arial" w:cs="Arial"/>
              </w:rPr>
            </w:pPr>
            <w:r w:rsidRPr="00416BDE">
              <w:rPr>
                <w:rFonts w:ascii="Arial" w:hAnsi="Arial" w:cs="Arial"/>
              </w:rPr>
              <w:t>the sum as calculated in accordance with Paragraph 3.22.4</w:t>
            </w:r>
            <w:bookmarkStart w:id="107" w:name="_BPDCD_108"/>
            <w:r w:rsidRPr="00416BDE">
              <w:rPr>
                <w:rFonts w:ascii="Arial" w:hAnsi="Arial" w:cs="Arial"/>
              </w:rPr>
              <w:t>;</w:t>
            </w:r>
            <w:bookmarkEnd w:id="107"/>
          </w:p>
        </w:tc>
      </w:tr>
      <w:tr w:rsidR="006E7788" w14:paraId="227144D9" w14:textId="77777777" w:rsidTr="00C61D2E">
        <w:trPr>
          <w:gridAfter w:val="1"/>
          <w:wAfter w:w="29" w:type="dxa"/>
        </w:trPr>
        <w:tc>
          <w:tcPr>
            <w:tcW w:w="3545" w:type="dxa"/>
          </w:tcPr>
          <w:p w14:paraId="1C13F06F" w14:textId="77777777" w:rsidR="006E7788" w:rsidRDefault="006E7788" w:rsidP="006E7788">
            <w:pPr>
              <w:pStyle w:val="BodyText"/>
              <w:rPr>
                <w:rFonts w:ascii="Arial" w:hAnsi="Arial" w:cs="Arial"/>
                <w:b/>
                <w:bCs/>
              </w:rPr>
            </w:pPr>
            <w:r>
              <w:rPr>
                <w:rFonts w:ascii="Arial" w:hAnsi="Arial" w:cs="Arial"/>
                <w:b/>
                <w:bCs/>
                <w:color w:val="000000"/>
              </w:rPr>
              <w:t>"NHH Forecasting Performance Related VAR "</w:t>
            </w:r>
          </w:p>
        </w:tc>
        <w:tc>
          <w:tcPr>
            <w:tcW w:w="6775" w:type="dxa"/>
          </w:tcPr>
          <w:p w14:paraId="43FB802E" w14:textId="77777777" w:rsidR="006E7788" w:rsidRPr="00416BDE" w:rsidRDefault="006E7788" w:rsidP="006E7788">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108" w:name="_BPDCD_109"/>
            <w:r w:rsidRPr="00416BDE">
              <w:rPr>
                <w:rFonts w:ascii="Arial" w:hAnsi="Arial" w:cs="Arial"/>
              </w:rPr>
              <w:t>;</w:t>
            </w:r>
            <w:bookmarkEnd w:id="108"/>
          </w:p>
        </w:tc>
      </w:tr>
      <w:tr w:rsidR="006E7788" w14:paraId="3A82ED76" w14:textId="77777777" w:rsidTr="00C61D2E">
        <w:trPr>
          <w:gridAfter w:val="1"/>
          <w:wAfter w:w="29" w:type="dxa"/>
        </w:trPr>
        <w:tc>
          <w:tcPr>
            <w:tcW w:w="3545" w:type="dxa"/>
          </w:tcPr>
          <w:p w14:paraId="6E6AEE07" w14:textId="77777777" w:rsidR="006E7788" w:rsidRDefault="006E7788" w:rsidP="006E7788">
            <w:pPr>
              <w:pStyle w:val="BodyText"/>
              <w:rPr>
                <w:rFonts w:ascii="Arial" w:hAnsi="Arial" w:cs="Arial"/>
                <w:b/>
                <w:bCs/>
                <w:color w:val="000000"/>
              </w:rPr>
            </w:pPr>
            <w:r>
              <w:rPr>
                <w:rFonts w:ascii="Arial" w:hAnsi="Arial" w:cs="Arial"/>
                <w:b/>
                <w:bCs/>
              </w:rPr>
              <w:t>"Nominated Registered Capacity"</w:t>
            </w:r>
          </w:p>
        </w:tc>
        <w:tc>
          <w:tcPr>
            <w:tcW w:w="6775" w:type="dxa"/>
          </w:tcPr>
          <w:p w14:paraId="173A8166" w14:textId="77777777" w:rsidR="006E7788" w:rsidRDefault="006E7788" w:rsidP="006E7788">
            <w:pPr>
              <w:pStyle w:val="BodyText"/>
              <w:jc w:val="both"/>
              <w:rPr>
                <w:rFonts w:ascii="Arial" w:hAnsi="Arial" w:cs="Arial"/>
                <w:color w:val="000000"/>
              </w:rPr>
            </w:pPr>
            <w:r>
              <w:rPr>
                <w:rFonts w:ascii="Arial" w:hAnsi="Arial" w:cs="Arial"/>
              </w:rPr>
              <w:t>as defined in Appendix 5 of Schedule 3, Part I;</w:t>
            </w:r>
          </w:p>
        </w:tc>
      </w:tr>
      <w:tr w:rsidR="006E7788" w14:paraId="18AF4B84" w14:textId="77777777" w:rsidTr="00C61D2E">
        <w:trPr>
          <w:gridAfter w:val="1"/>
          <w:wAfter w:w="29" w:type="dxa"/>
        </w:trPr>
        <w:tc>
          <w:tcPr>
            <w:tcW w:w="3545" w:type="dxa"/>
          </w:tcPr>
          <w:p w14:paraId="4BDCA5AD" w14:textId="77777777" w:rsidR="006E7788" w:rsidRPr="000D40DF" w:rsidRDefault="006E7788" w:rsidP="006E7788">
            <w:pPr>
              <w:pStyle w:val="BodyText"/>
              <w:rPr>
                <w:rFonts w:ascii="Arial" w:hAnsi="Arial" w:cs="Arial"/>
                <w:b/>
                <w:bCs/>
              </w:rPr>
            </w:pPr>
            <w:r w:rsidRPr="000D40DF">
              <w:rPr>
                <w:rFonts w:ascii="Arial" w:hAnsi="Arial" w:cs="Arial"/>
                <w:b/>
                <w:bCs/>
                <w:color w:val="000000"/>
                <w:lang w:eastAsia="en-GB"/>
              </w:rPr>
              <w:t>“Non-Final Demand Site”</w:t>
            </w:r>
          </w:p>
        </w:tc>
        <w:tc>
          <w:tcPr>
            <w:tcW w:w="6775" w:type="dxa"/>
          </w:tcPr>
          <w:p w14:paraId="6ACCC792" w14:textId="77777777" w:rsidR="006E7788" w:rsidRPr="000D40DF" w:rsidRDefault="006E7788" w:rsidP="006E7788">
            <w:pPr>
              <w:spacing w:line="235" w:lineRule="atLeast"/>
              <w:rPr>
                <w:rFonts w:ascii="Arial" w:hAnsi="Arial" w:cs="Arial"/>
                <w:color w:val="000000"/>
                <w:lang w:eastAsia="en-GB"/>
              </w:rPr>
            </w:pPr>
            <w:r w:rsidRPr="000D40DF">
              <w:rPr>
                <w:rFonts w:ascii="Arial" w:hAnsi="Arial" w:cs="Arial"/>
                <w:color w:val="000000"/>
                <w:lang w:eastAsia="en-GB"/>
              </w:rPr>
              <w:t xml:space="preserve">Means a </w:t>
            </w:r>
            <w:r w:rsidRPr="000D40DF">
              <w:rPr>
                <w:rFonts w:ascii="Arial" w:hAnsi="Arial" w:cs="Arial"/>
                <w:b/>
                <w:color w:val="000000"/>
                <w:lang w:eastAsia="en-GB"/>
              </w:rPr>
              <w:t>Single Site</w:t>
            </w:r>
            <w:r w:rsidRPr="000D40DF">
              <w:rPr>
                <w:rFonts w:ascii="Arial" w:hAnsi="Arial" w:cs="Arial"/>
                <w:color w:val="000000"/>
                <w:lang w:eastAsia="en-GB"/>
              </w:rPr>
              <w:t xml:space="preserve"> (whether commissioning, operating, maintaining or decommissioning) which is either a;</w:t>
            </w:r>
          </w:p>
          <w:p w14:paraId="4D111131"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bCs/>
                <w:color w:val="000000"/>
                <w:lang w:eastAsia="en-GB"/>
              </w:rPr>
              <w:t>Electricity Storage</w:t>
            </w:r>
            <w:r w:rsidRPr="000D40DF">
              <w:rPr>
                <w:rFonts w:ascii="Arial" w:eastAsia="Times New Roman" w:hAnsi="Arial" w:cs="Arial"/>
                <w:b/>
                <w:color w:val="000000"/>
                <w:lang w:eastAsia="en-GB"/>
              </w:rPr>
              <w:t xml:space="preserve"> Facility</w:t>
            </w:r>
            <w:r w:rsidRPr="000D40DF">
              <w:rPr>
                <w:rFonts w:ascii="Arial" w:eastAsia="Times New Roman" w:hAnsi="Arial" w:cs="Arial"/>
                <w:color w:val="000000"/>
                <w:lang w:eastAsia="en-GB"/>
              </w:rPr>
              <w:t xml:space="preserve"> and/or an </w:t>
            </w:r>
            <w:r w:rsidRPr="000D40DF">
              <w:rPr>
                <w:rFonts w:ascii="Arial" w:eastAsia="Times New Roman" w:hAnsi="Arial" w:cs="Arial"/>
                <w:b/>
                <w:bCs/>
                <w:color w:val="000000"/>
                <w:lang w:eastAsia="en-GB"/>
              </w:rPr>
              <w:t>Electricity Generation Facility</w:t>
            </w:r>
            <w:r w:rsidRPr="000D40DF">
              <w:rPr>
                <w:rFonts w:ascii="Arial" w:eastAsia="Times New Roman" w:hAnsi="Arial" w:cs="Arial"/>
                <w:color w:val="000000"/>
                <w:lang w:eastAsia="en-GB"/>
              </w:rPr>
              <w:t xml:space="preserve"> </w:t>
            </w:r>
          </w:p>
          <w:p w14:paraId="22CD6709"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color w:val="000000"/>
                <w:lang w:eastAsia="en-GB"/>
              </w:rPr>
              <w:t>Eligible Services Facility</w:t>
            </w:r>
            <w:r w:rsidRPr="000D40DF">
              <w:rPr>
                <w:rFonts w:ascii="Arial" w:eastAsia="Times New Roman" w:hAnsi="Arial" w:cs="Arial"/>
                <w:color w:val="000000"/>
                <w:lang w:eastAsia="en-GB"/>
              </w:rPr>
              <w:t xml:space="preserve"> </w:t>
            </w:r>
          </w:p>
          <w:p w14:paraId="3CF67CC4" w14:textId="77777777" w:rsidR="006E7788" w:rsidRPr="000D40DF" w:rsidRDefault="006E7788" w:rsidP="006E7788">
            <w:pPr>
              <w:spacing w:line="235" w:lineRule="atLeast"/>
              <w:rPr>
                <w:rFonts w:ascii="Arial" w:hAnsi="Arial" w:cs="Arial"/>
                <w:color w:val="000000"/>
                <w:lang w:eastAsia="en-GB"/>
              </w:rPr>
            </w:pPr>
          </w:p>
          <w:p w14:paraId="571D4365" w14:textId="77777777" w:rsidR="006E7788" w:rsidRPr="000D40DF" w:rsidRDefault="006E7788" w:rsidP="006E7788">
            <w:pPr>
              <w:pStyle w:val="BodyText"/>
              <w:jc w:val="both"/>
              <w:rPr>
                <w:rFonts w:ascii="Arial" w:hAnsi="Arial" w:cs="Arial"/>
              </w:rPr>
            </w:pPr>
            <w:r w:rsidRPr="000D40DF">
              <w:rPr>
                <w:rFonts w:ascii="Arial" w:hAnsi="Arial" w:cs="Arial"/>
                <w:color w:val="000000"/>
                <w:lang w:eastAsia="en-GB"/>
              </w:rPr>
              <w:t xml:space="preserve">The </w:t>
            </w:r>
            <w:r w:rsidRPr="000D40DF">
              <w:rPr>
                <w:rFonts w:ascii="Arial" w:hAnsi="Arial" w:cs="Arial"/>
                <w:b/>
                <w:color w:val="000000"/>
                <w:lang w:eastAsia="en-GB"/>
              </w:rPr>
              <w:t>Non-Final Demand Site</w:t>
            </w:r>
            <w:r w:rsidRPr="000D40DF">
              <w:rPr>
                <w:rFonts w:ascii="Arial" w:hAnsi="Arial" w:cs="Arial"/>
                <w:color w:val="000000"/>
                <w:lang w:eastAsia="en-GB"/>
              </w:rPr>
              <w:t xml:space="preserve"> shall have an export </w:t>
            </w:r>
            <w:r w:rsidRPr="000D40DF">
              <w:rPr>
                <w:rFonts w:ascii="Arial" w:hAnsi="Arial" w:cs="Arial"/>
                <w:b/>
                <w:bCs/>
                <w:color w:val="000000"/>
                <w:lang w:eastAsia="en-GB"/>
              </w:rPr>
              <w:t>Metering System</w:t>
            </w:r>
            <w:r w:rsidRPr="000D40DF">
              <w:rPr>
                <w:rFonts w:ascii="Arial" w:hAnsi="Arial" w:cs="Arial"/>
                <w:color w:val="000000"/>
                <w:lang w:eastAsia="en-GB"/>
              </w:rPr>
              <w:t xml:space="preserve"> and an import </w:t>
            </w:r>
            <w:r w:rsidRPr="000D40DF">
              <w:rPr>
                <w:rFonts w:ascii="Arial" w:hAnsi="Arial" w:cs="Arial"/>
                <w:b/>
                <w:bCs/>
                <w:color w:val="000000"/>
                <w:lang w:eastAsia="en-GB"/>
              </w:rPr>
              <w:t xml:space="preserve">Metering System </w:t>
            </w:r>
            <w:r w:rsidRPr="000D40DF">
              <w:rPr>
                <w:rFonts w:ascii="Arial" w:hAnsi="Arial" w:cs="Arial"/>
                <w:color w:val="000000"/>
                <w:lang w:eastAsia="en-GB"/>
              </w:rPr>
              <w:t xml:space="preserve">with associated metering equipment which only measures export from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Electricity Storage</w:t>
            </w:r>
            <w:r w:rsidRPr="000D40DF">
              <w:rPr>
                <w:rFonts w:ascii="Arial" w:hAnsi="Arial" w:cs="Arial"/>
                <w:color w:val="000000"/>
                <w:lang w:eastAsia="en-GB"/>
              </w:rPr>
              <w:t xml:space="preserve"> or </w:t>
            </w:r>
            <w:r w:rsidRPr="000D40DF">
              <w:rPr>
                <w:rFonts w:ascii="Arial" w:hAnsi="Arial" w:cs="Arial"/>
                <w:b/>
                <w:color w:val="000000"/>
                <w:lang w:eastAsia="en-GB"/>
              </w:rPr>
              <w:t xml:space="preserve">Eligible Services </w:t>
            </w:r>
            <w:r w:rsidRPr="000D40DF">
              <w:rPr>
                <w:rFonts w:ascii="Arial" w:hAnsi="Arial" w:cs="Arial"/>
                <w:color w:val="000000"/>
                <w:lang w:eastAsia="en-GB"/>
              </w:rPr>
              <w:t xml:space="preserve">and import for, or directly relating to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 xml:space="preserve">Electricity Storage </w:t>
            </w:r>
            <w:r w:rsidRPr="000D40DF">
              <w:rPr>
                <w:rFonts w:ascii="Arial" w:hAnsi="Arial" w:cs="Arial"/>
                <w:bCs/>
                <w:color w:val="000000"/>
                <w:lang w:eastAsia="en-GB"/>
              </w:rPr>
              <w:t xml:space="preserve">or </w:t>
            </w:r>
            <w:r w:rsidRPr="000D40DF">
              <w:rPr>
                <w:rFonts w:ascii="Arial" w:hAnsi="Arial" w:cs="Arial"/>
                <w:b/>
                <w:bCs/>
                <w:color w:val="000000"/>
                <w:lang w:eastAsia="en-GB"/>
              </w:rPr>
              <w:t>Eligible Services</w:t>
            </w:r>
            <w:r w:rsidRPr="000D40DF">
              <w:rPr>
                <w:rFonts w:ascii="Arial" w:hAnsi="Arial" w:cs="Arial"/>
                <w:color w:val="000000"/>
                <w:lang w:eastAsia="en-GB"/>
              </w:rPr>
              <w:t xml:space="preserve"> (and not export from another source or import for another activity), which is subject to a </w:t>
            </w:r>
            <w:r w:rsidRPr="000D40DF">
              <w:rPr>
                <w:rFonts w:ascii="Arial" w:hAnsi="Arial" w:cs="Arial"/>
                <w:b/>
                <w:color w:val="000000"/>
                <w:lang w:eastAsia="en-GB"/>
              </w:rPr>
              <w:t>Declaration</w:t>
            </w:r>
            <w:r w:rsidRPr="000D40DF">
              <w:rPr>
                <w:rFonts w:ascii="Arial" w:hAnsi="Arial" w:cs="Arial"/>
                <w:color w:val="000000"/>
                <w:lang w:eastAsia="en-GB"/>
              </w:rPr>
              <w:t>.</w:t>
            </w:r>
          </w:p>
        </w:tc>
      </w:tr>
      <w:tr w:rsidR="006E7788" w14:paraId="230E9790" w14:textId="77777777" w:rsidTr="00C61D2E">
        <w:trPr>
          <w:gridAfter w:val="1"/>
          <w:wAfter w:w="29" w:type="dxa"/>
        </w:trPr>
        <w:tc>
          <w:tcPr>
            <w:tcW w:w="3545" w:type="dxa"/>
          </w:tcPr>
          <w:p w14:paraId="17F0C7EB" w14:textId="77777777" w:rsidR="006E7788" w:rsidRDefault="006E7788" w:rsidP="006E7788">
            <w:pPr>
              <w:pStyle w:val="BodyText"/>
              <w:rPr>
                <w:rFonts w:ascii="Arial" w:hAnsi="Arial" w:cs="Arial"/>
                <w:b/>
                <w:bCs/>
              </w:rPr>
            </w:pPr>
            <w:r>
              <w:rPr>
                <w:rFonts w:ascii="Arial" w:hAnsi="Arial" w:cs="Arial"/>
                <w:b/>
                <w:bCs/>
              </w:rPr>
              <w:lastRenderedPageBreak/>
              <w:t>"Non- Performing Party"</w:t>
            </w:r>
          </w:p>
        </w:tc>
        <w:tc>
          <w:tcPr>
            <w:tcW w:w="6775" w:type="dxa"/>
          </w:tcPr>
          <w:p w14:paraId="0B32485C" w14:textId="77777777" w:rsidR="006E7788" w:rsidRDefault="006E7788" w:rsidP="006E7788">
            <w:pPr>
              <w:pStyle w:val="BodyText"/>
              <w:jc w:val="both"/>
              <w:rPr>
                <w:rFonts w:ascii="Arial" w:hAnsi="Arial" w:cs="Arial"/>
              </w:rPr>
            </w:pPr>
            <w:r>
              <w:rPr>
                <w:rFonts w:ascii="Arial" w:hAnsi="Arial" w:cs="Arial"/>
              </w:rPr>
              <w:t xml:space="preserve">as defined in Paragraph 6.19; </w:t>
            </w:r>
          </w:p>
        </w:tc>
      </w:tr>
      <w:tr w:rsidR="006E7788" w14:paraId="5CCC6000" w14:textId="77777777" w:rsidTr="00C61D2E">
        <w:trPr>
          <w:gridAfter w:val="1"/>
          <w:wAfter w:w="29" w:type="dxa"/>
        </w:trPr>
        <w:tc>
          <w:tcPr>
            <w:tcW w:w="3545" w:type="dxa"/>
          </w:tcPr>
          <w:p w14:paraId="01D93440" w14:textId="77777777" w:rsidR="006E7788" w:rsidRDefault="006E7788" w:rsidP="006E7788">
            <w:pPr>
              <w:pStyle w:val="BodyText"/>
              <w:rPr>
                <w:rFonts w:ascii="Arial" w:hAnsi="Arial" w:cs="Arial"/>
                <w:b/>
                <w:bCs/>
              </w:rPr>
            </w:pPr>
            <w:r>
              <w:rPr>
                <w:rFonts w:ascii="Arial" w:hAnsi="Arial" w:cs="Arial"/>
                <w:b/>
                <w:bCs/>
              </w:rPr>
              <w:t>"Non-Embedded Customer"</w:t>
            </w:r>
          </w:p>
        </w:tc>
        <w:tc>
          <w:tcPr>
            <w:tcW w:w="6775" w:type="dxa"/>
          </w:tcPr>
          <w:p w14:paraId="04B632ED"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6E7788" w14:paraId="0DF38276" w14:textId="77777777" w:rsidTr="00C61D2E">
        <w:trPr>
          <w:gridAfter w:val="1"/>
          <w:wAfter w:w="29" w:type="dxa"/>
        </w:trPr>
        <w:tc>
          <w:tcPr>
            <w:tcW w:w="3545" w:type="dxa"/>
          </w:tcPr>
          <w:p w14:paraId="278BCFC9" w14:textId="77777777" w:rsidR="006E7788" w:rsidRDefault="006E7788" w:rsidP="006E7788">
            <w:pPr>
              <w:pStyle w:val="BodyText"/>
              <w:rPr>
                <w:rFonts w:ascii="Arial" w:hAnsi="Arial" w:cs="Arial"/>
                <w:b/>
                <w:bCs/>
              </w:rPr>
            </w:pPr>
            <w:r>
              <w:rPr>
                <w:rFonts w:ascii="Arial" w:hAnsi="Arial" w:cs="Arial"/>
                <w:b/>
                <w:bCs/>
              </w:rPr>
              <w:t>“Non-Embedded User”</w:t>
            </w:r>
          </w:p>
        </w:tc>
        <w:tc>
          <w:tcPr>
            <w:tcW w:w="6775" w:type="dxa"/>
          </w:tcPr>
          <w:p w14:paraId="39AF1CE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006E7788" w14:paraId="0ED45F83" w14:textId="77777777" w:rsidTr="00C61D2E">
        <w:trPr>
          <w:gridAfter w:val="1"/>
          <w:wAfter w:w="29" w:type="dxa"/>
        </w:trPr>
        <w:tc>
          <w:tcPr>
            <w:tcW w:w="3545" w:type="dxa"/>
          </w:tcPr>
          <w:p w14:paraId="51E0AE7A" w14:textId="77777777" w:rsidR="006E7788" w:rsidRDefault="006E7788" w:rsidP="006E7788">
            <w:pPr>
              <w:pStyle w:val="BodyText"/>
              <w:rPr>
                <w:rFonts w:ascii="Arial" w:hAnsi="Arial" w:cs="Arial"/>
                <w:b/>
                <w:bCs/>
              </w:rPr>
            </w:pPr>
            <w:r>
              <w:rPr>
                <w:rFonts w:ascii="Arial" w:hAnsi="Arial" w:cs="Arial"/>
                <w:b/>
                <w:bCs/>
              </w:rPr>
              <w:t>"Non Standard Boundary"</w:t>
            </w:r>
          </w:p>
        </w:tc>
        <w:tc>
          <w:tcPr>
            <w:tcW w:w="6775" w:type="dxa"/>
          </w:tcPr>
          <w:p w14:paraId="33924E58" w14:textId="77777777" w:rsidR="006E7788" w:rsidRDefault="006E7788" w:rsidP="006E7788">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6E7788" w14:paraId="299891D5" w14:textId="77777777" w:rsidTr="00C61D2E">
        <w:trPr>
          <w:gridAfter w:val="1"/>
          <w:wAfter w:w="29" w:type="dxa"/>
        </w:trPr>
        <w:tc>
          <w:tcPr>
            <w:tcW w:w="3545" w:type="dxa"/>
          </w:tcPr>
          <w:p w14:paraId="0460DA64" w14:textId="77777777" w:rsidR="006E7788" w:rsidRDefault="006E7788" w:rsidP="006E7788">
            <w:pPr>
              <w:rPr>
                <w:rFonts w:ascii="Arial" w:hAnsi="Arial" w:cs="Arial"/>
                <w:b/>
                <w:bCs/>
              </w:rPr>
            </w:pPr>
            <w:r>
              <w:rPr>
                <w:rFonts w:ascii="Arial" w:hAnsi="Arial" w:cs="Arial"/>
                <w:b/>
                <w:bCs/>
              </w:rPr>
              <w:t>"Non-Synchronous Generating Unit"</w:t>
            </w:r>
          </w:p>
        </w:tc>
        <w:tc>
          <w:tcPr>
            <w:tcW w:w="6775" w:type="dxa"/>
          </w:tcPr>
          <w:p w14:paraId="12A6F1D7" w14:textId="77777777" w:rsidR="006E7788" w:rsidRDefault="006E7788" w:rsidP="006E7788">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AA092D7" w14:textId="77777777" w:rsidTr="00C61D2E">
        <w:trPr>
          <w:gridAfter w:val="1"/>
          <w:wAfter w:w="29" w:type="dxa"/>
        </w:trPr>
        <w:tc>
          <w:tcPr>
            <w:tcW w:w="3545" w:type="dxa"/>
          </w:tcPr>
          <w:p w14:paraId="5D1F7237" w14:textId="77777777" w:rsidR="006E7788" w:rsidRDefault="006E7788" w:rsidP="006E7788">
            <w:pPr>
              <w:rPr>
                <w:rFonts w:ascii="Arial" w:hAnsi="Arial" w:cs="Arial"/>
                <w:b/>
                <w:bCs/>
              </w:rPr>
            </w:pPr>
            <w:r>
              <w:rPr>
                <w:rFonts w:ascii="Arial" w:hAnsi="Arial" w:cs="Arial"/>
                <w:b/>
                <w:bCs/>
              </w:rPr>
              <w:t>"Notice of Drawing"</w:t>
            </w:r>
          </w:p>
        </w:tc>
        <w:tc>
          <w:tcPr>
            <w:tcW w:w="6775" w:type="dxa"/>
          </w:tcPr>
          <w:p w14:paraId="1A6DA005" w14:textId="77777777" w:rsidR="006E7788" w:rsidRDefault="006E7788" w:rsidP="006E7788">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6E7788" w14:paraId="0569D2ED" w14:textId="77777777" w:rsidTr="00C61D2E">
        <w:trPr>
          <w:gridAfter w:val="1"/>
          <w:wAfter w:w="29" w:type="dxa"/>
        </w:trPr>
        <w:tc>
          <w:tcPr>
            <w:tcW w:w="3545" w:type="dxa"/>
            <w:shd w:val="clear" w:color="auto" w:fill="auto"/>
          </w:tcPr>
          <w:p w14:paraId="7D2E36B1" w14:textId="698866CE" w:rsidR="006E7788" w:rsidRPr="00416BDE" w:rsidRDefault="006E7788" w:rsidP="006E7788">
            <w:pPr>
              <w:pStyle w:val="BodyText"/>
              <w:rPr>
                <w:rFonts w:ascii="Arial" w:hAnsi="Arial" w:cs="Arial"/>
                <w:b/>
                <w:bCs/>
              </w:rPr>
            </w:pPr>
            <w:bookmarkStart w:id="109" w:name="_BPDCI_110"/>
            <w:r w:rsidRPr="00416BDE">
              <w:rPr>
                <w:rFonts w:ascii="Arial" w:hAnsi="Arial" w:cs="Arial"/>
                <w:b/>
                <w:bCs/>
              </w:rPr>
              <w:t>"Notification Date"</w:t>
            </w:r>
            <w:bookmarkEnd w:id="109"/>
          </w:p>
        </w:tc>
        <w:tc>
          <w:tcPr>
            <w:tcW w:w="6775" w:type="dxa"/>
            <w:shd w:val="clear" w:color="auto" w:fill="auto"/>
          </w:tcPr>
          <w:p w14:paraId="70F5166A" w14:textId="77777777" w:rsidR="006E7788" w:rsidRPr="00416BDE" w:rsidRDefault="006E7788" w:rsidP="006E7788">
            <w:pPr>
              <w:pStyle w:val="BodyText"/>
              <w:jc w:val="both"/>
              <w:rPr>
                <w:rFonts w:ascii="Arial" w:hAnsi="Arial" w:cs="Arial"/>
              </w:rPr>
            </w:pPr>
            <w:bookmarkStart w:id="110"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110"/>
          </w:p>
        </w:tc>
      </w:tr>
      <w:tr w:rsidR="006E7788" w14:paraId="103B6615" w14:textId="77777777" w:rsidTr="006772B6">
        <w:trPr>
          <w:gridAfter w:val="1"/>
          <w:wAfter w:w="29" w:type="dxa"/>
          <w:trHeight w:val="971"/>
        </w:trPr>
        <w:tc>
          <w:tcPr>
            <w:tcW w:w="3545" w:type="dxa"/>
          </w:tcPr>
          <w:p w14:paraId="763B93BC" w14:textId="65CA1EB2" w:rsidR="006E7788" w:rsidRDefault="006E7788" w:rsidP="006772B6">
            <w:pPr>
              <w:pStyle w:val="BodyText"/>
              <w:rPr>
                <w:rFonts w:ascii="Arial" w:hAnsi="Arial" w:cs="Arial"/>
                <w:b/>
                <w:bCs/>
                <w:strike/>
                <w:color w:val="FF0000"/>
              </w:rPr>
            </w:pPr>
            <w:r>
              <w:rPr>
                <w:rFonts w:ascii="Arial" w:hAnsi="Arial" w:cs="Arial"/>
                <w:b/>
                <w:bCs/>
              </w:rPr>
              <w:t>"Notification of Circuit Outage"</w:t>
            </w:r>
            <w:bookmarkStart w:id="111" w:name="_BPDCD_113"/>
          </w:p>
        </w:tc>
        <w:bookmarkEnd w:id="111"/>
        <w:tc>
          <w:tcPr>
            <w:tcW w:w="6775" w:type="dxa"/>
          </w:tcPr>
          <w:p w14:paraId="669F8197" w14:textId="77777777" w:rsidR="006E7788" w:rsidRDefault="006E7788" w:rsidP="006E7788">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6E7788" w14:paraId="38F10BDE" w14:textId="77777777" w:rsidTr="00C61D2E">
        <w:trPr>
          <w:gridAfter w:val="1"/>
          <w:wAfter w:w="29" w:type="dxa"/>
        </w:trPr>
        <w:tc>
          <w:tcPr>
            <w:tcW w:w="3545" w:type="dxa"/>
            <w:shd w:val="clear" w:color="auto" w:fill="auto"/>
          </w:tcPr>
          <w:p w14:paraId="51C80081" w14:textId="547BC9BC" w:rsidR="006E7788" w:rsidRPr="0019675B" w:rsidRDefault="006E7788" w:rsidP="006E7788">
            <w:pPr>
              <w:pStyle w:val="BodyText"/>
              <w:rPr>
                <w:rFonts w:ascii="Arial" w:hAnsi="Arial" w:cs="Arial"/>
                <w:b/>
                <w:bCs/>
              </w:rPr>
            </w:pPr>
            <w:bookmarkStart w:id="112" w:name="_BPDCI_115"/>
            <w:r w:rsidRPr="0019675B">
              <w:rPr>
                <w:rFonts w:ascii="Arial" w:hAnsi="Arial" w:cs="Arial"/>
                <w:b/>
                <w:bCs/>
              </w:rPr>
              <w:t>"Notification of Circuit Restriction"</w:t>
            </w:r>
            <w:bookmarkEnd w:id="112"/>
          </w:p>
          <w:p w14:paraId="00C83CA5" w14:textId="77777777" w:rsidR="006E7788" w:rsidRPr="0019675B" w:rsidRDefault="006E7788" w:rsidP="006E7788">
            <w:pPr>
              <w:pStyle w:val="BodyText"/>
              <w:rPr>
                <w:rFonts w:ascii="Arial" w:hAnsi="Arial" w:cs="Arial"/>
                <w:b/>
                <w:bCs/>
              </w:rPr>
            </w:pPr>
          </w:p>
        </w:tc>
        <w:tc>
          <w:tcPr>
            <w:tcW w:w="6775" w:type="dxa"/>
            <w:shd w:val="clear" w:color="auto" w:fill="auto"/>
          </w:tcPr>
          <w:p w14:paraId="1CCB2903" w14:textId="77777777" w:rsidR="006E7788" w:rsidRPr="0019675B" w:rsidRDefault="006E7788" w:rsidP="006E7788">
            <w:pPr>
              <w:pStyle w:val="BodyText"/>
              <w:jc w:val="both"/>
              <w:rPr>
                <w:rFonts w:ascii="Arial" w:hAnsi="Arial" w:cs="Arial"/>
                <w:b/>
              </w:rPr>
            </w:pPr>
            <w:bookmarkStart w:id="113"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113"/>
          </w:p>
        </w:tc>
      </w:tr>
      <w:tr w:rsidR="006E7788" w14:paraId="090856BC" w14:textId="77777777" w:rsidTr="00C61D2E">
        <w:trPr>
          <w:gridAfter w:val="1"/>
          <w:wAfter w:w="29" w:type="dxa"/>
        </w:trPr>
        <w:tc>
          <w:tcPr>
            <w:tcW w:w="3545" w:type="dxa"/>
            <w:shd w:val="clear" w:color="auto" w:fill="auto"/>
          </w:tcPr>
          <w:p w14:paraId="12611656" w14:textId="77777777" w:rsidR="006E7788" w:rsidRDefault="006E7788" w:rsidP="006E7788">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6775" w:type="dxa"/>
            <w:shd w:val="clear" w:color="auto" w:fill="auto"/>
          </w:tcPr>
          <w:p w14:paraId="31A29265" w14:textId="77777777" w:rsidR="006E7788" w:rsidRDefault="006E7788" w:rsidP="006E7788">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6E7788" w:rsidRPr="0000119F" w:rsidRDefault="006E7788" w:rsidP="006E7788">
            <w:pPr>
              <w:jc w:val="both"/>
              <w:rPr>
                <w:rFonts w:ascii="Arial" w:hAnsi="Arial" w:cs="Arial"/>
                <w:szCs w:val="22"/>
              </w:rPr>
            </w:pPr>
          </w:p>
        </w:tc>
      </w:tr>
      <w:tr w:rsidR="006E7788" w14:paraId="3EC4A940" w14:textId="77777777" w:rsidTr="00C61D2E">
        <w:trPr>
          <w:gridAfter w:val="1"/>
          <w:wAfter w:w="29" w:type="dxa"/>
        </w:trPr>
        <w:tc>
          <w:tcPr>
            <w:tcW w:w="3545" w:type="dxa"/>
            <w:shd w:val="clear" w:color="auto" w:fill="auto"/>
          </w:tcPr>
          <w:p w14:paraId="1FF42CE9" w14:textId="0239A7B9" w:rsidR="006E7788" w:rsidRPr="0019675B" w:rsidRDefault="006E7788" w:rsidP="006E7788">
            <w:pPr>
              <w:pStyle w:val="BodyText"/>
              <w:rPr>
                <w:rFonts w:ascii="Arial" w:hAnsi="Arial" w:cs="Arial"/>
                <w:b/>
                <w:bCs/>
              </w:rPr>
            </w:pPr>
            <w:bookmarkStart w:id="114" w:name="_BPDCI_117"/>
            <w:r w:rsidRPr="0019675B">
              <w:rPr>
                <w:rFonts w:ascii="Arial" w:hAnsi="Arial" w:cs="Arial"/>
                <w:b/>
                <w:bCs/>
              </w:rPr>
              <w:t>"Notification of Restrictions on Availability"</w:t>
            </w:r>
            <w:bookmarkEnd w:id="114"/>
          </w:p>
        </w:tc>
        <w:tc>
          <w:tcPr>
            <w:tcW w:w="6775" w:type="dxa"/>
            <w:shd w:val="clear" w:color="auto" w:fill="auto"/>
          </w:tcPr>
          <w:p w14:paraId="756BAC7A" w14:textId="77777777" w:rsidR="006E7788" w:rsidRPr="0019675B" w:rsidRDefault="006E7788" w:rsidP="006E7788">
            <w:pPr>
              <w:pStyle w:val="BodyText"/>
              <w:jc w:val="both"/>
              <w:rPr>
                <w:rFonts w:ascii="Arial" w:hAnsi="Arial" w:cs="Arial"/>
              </w:rPr>
            </w:pPr>
            <w:bookmarkStart w:id="115"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115"/>
          </w:p>
        </w:tc>
      </w:tr>
      <w:tr w:rsidR="006E7788" w14:paraId="49C4224D" w14:textId="77777777" w:rsidTr="00C61D2E">
        <w:trPr>
          <w:gridAfter w:val="1"/>
          <w:wAfter w:w="29" w:type="dxa"/>
        </w:trPr>
        <w:tc>
          <w:tcPr>
            <w:tcW w:w="3545" w:type="dxa"/>
          </w:tcPr>
          <w:p w14:paraId="199DC981" w14:textId="77777777" w:rsidR="006E7788" w:rsidRDefault="006E7788" w:rsidP="006E7788">
            <w:pPr>
              <w:pStyle w:val="BodyText"/>
              <w:rPr>
                <w:rFonts w:ascii="Arial" w:hAnsi="Arial" w:cs="Arial"/>
                <w:b/>
                <w:bCs/>
              </w:rPr>
            </w:pPr>
            <w:r>
              <w:rPr>
                <w:rFonts w:ascii="Arial" w:hAnsi="Arial" w:cs="Arial"/>
                <w:b/>
                <w:bCs/>
              </w:rPr>
              <w:t>"Notification of ET Restrictions on Availability"</w:t>
            </w:r>
          </w:p>
        </w:tc>
        <w:tc>
          <w:tcPr>
            <w:tcW w:w="6775" w:type="dxa"/>
          </w:tcPr>
          <w:p w14:paraId="554817C1" w14:textId="77777777" w:rsidR="006E7788" w:rsidRDefault="006E7788" w:rsidP="006E7788">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6E7788" w14:paraId="553A2404" w14:textId="77777777" w:rsidTr="00C61D2E">
        <w:trPr>
          <w:gridAfter w:val="1"/>
          <w:wAfter w:w="29" w:type="dxa"/>
        </w:trPr>
        <w:tc>
          <w:tcPr>
            <w:tcW w:w="3545" w:type="dxa"/>
          </w:tcPr>
          <w:p w14:paraId="0464BFFD" w14:textId="77777777" w:rsidR="006E7788" w:rsidRDefault="006E7788" w:rsidP="006E7788">
            <w:pPr>
              <w:pStyle w:val="clauseindent"/>
              <w:ind w:left="0"/>
              <w:rPr>
                <w:rFonts w:ascii="Arial" w:hAnsi="Arial" w:cs="Arial"/>
                <w:b/>
                <w:bCs/>
              </w:rPr>
            </w:pPr>
            <w:r>
              <w:rPr>
                <w:rFonts w:ascii="Arial" w:hAnsi="Arial" w:cs="Arial"/>
                <w:b/>
                <w:bCs/>
              </w:rPr>
              <w:t>"Notional Amount"</w:t>
            </w:r>
          </w:p>
        </w:tc>
        <w:tc>
          <w:tcPr>
            <w:tcW w:w="6775" w:type="dxa"/>
          </w:tcPr>
          <w:p w14:paraId="2826027C" w14:textId="77777777" w:rsidR="006E7788" w:rsidRDefault="006E7788" w:rsidP="006E7788">
            <w:pPr>
              <w:pStyle w:val="clauseindent"/>
              <w:ind w:left="0"/>
              <w:jc w:val="both"/>
              <w:rPr>
                <w:rFonts w:ascii="Arial" w:hAnsi="Arial" w:cs="Arial"/>
              </w:rPr>
            </w:pPr>
            <w:r>
              <w:rPr>
                <w:rFonts w:ascii="Arial" w:hAnsi="Arial" w:cs="Arial"/>
              </w:rPr>
              <w:t>as defined in Paragraph 3.13;</w:t>
            </w:r>
          </w:p>
        </w:tc>
      </w:tr>
      <w:tr w:rsidR="006E7788" w14:paraId="70FA02DA" w14:textId="77777777" w:rsidTr="00C61D2E">
        <w:trPr>
          <w:gridAfter w:val="1"/>
          <w:wAfter w:w="29" w:type="dxa"/>
        </w:trPr>
        <w:tc>
          <w:tcPr>
            <w:tcW w:w="3545" w:type="dxa"/>
          </w:tcPr>
          <w:p w14:paraId="3284868B" w14:textId="77777777" w:rsidR="006E7788" w:rsidRDefault="006E7788" w:rsidP="006E7788">
            <w:pPr>
              <w:pStyle w:val="clauseindent"/>
              <w:ind w:left="0"/>
              <w:rPr>
                <w:rFonts w:ascii="Arial" w:hAnsi="Arial" w:cs="Arial"/>
                <w:b/>
                <w:bCs/>
              </w:rPr>
            </w:pPr>
            <w:r>
              <w:rPr>
                <w:rFonts w:ascii="Arial" w:hAnsi="Arial" w:cs="Arial"/>
                <w:b/>
                <w:bCs/>
              </w:rPr>
              <w:t>"Nuclear Generator"</w:t>
            </w:r>
          </w:p>
        </w:tc>
        <w:tc>
          <w:tcPr>
            <w:tcW w:w="6775" w:type="dxa"/>
          </w:tcPr>
          <w:p w14:paraId="212A5B37" w14:textId="77777777" w:rsidR="006E7788" w:rsidRDefault="006E7788" w:rsidP="006E7788">
            <w:pPr>
              <w:jc w:val="both"/>
              <w:rPr>
                <w:rFonts w:ascii="Arial" w:hAnsi="Arial" w:cs="Arial"/>
              </w:rPr>
            </w:pPr>
            <w:r>
              <w:rPr>
                <w:rFonts w:ascii="Arial" w:hAnsi="Arial" w:cs="Arial"/>
              </w:rPr>
              <w:t>as defined in Paragraph 6.11;</w:t>
            </w:r>
          </w:p>
        </w:tc>
      </w:tr>
      <w:tr w:rsidR="006E7788" w14:paraId="21696C1E" w14:textId="77777777" w:rsidTr="00C61D2E">
        <w:trPr>
          <w:gridAfter w:val="1"/>
          <w:wAfter w:w="29" w:type="dxa"/>
        </w:trPr>
        <w:tc>
          <w:tcPr>
            <w:tcW w:w="3545" w:type="dxa"/>
          </w:tcPr>
          <w:p w14:paraId="424C560A" w14:textId="77777777" w:rsidR="006E7788" w:rsidRDefault="006E7788" w:rsidP="006E7788">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6775" w:type="dxa"/>
          </w:tcPr>
          <w:p w14:paraId="058D8664" w14:textId="77777777" w:rsidR="006E7788" w:rsidRDefault="006E7788" w:rsidP="006E7788">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 xml:space="preserve">and British Energy Generation Limited dated 31 March 1996, (c) the agreement between SP Transmission Limited and British Energy Generation (UK) Limited </w:t>
            </w:r>
            <w:r>
              <w:rPr>
                <w:rFonts w:ascii="Arial" w:hAnsi="Arial" w:cs="Arial"/>
              </w:rPr>
              <w:lastRenderedPageBreak/>
              <w:t>dated 29 May 1991 in relation to Hunterston power station and Torness power station, and (d) the agreement between SP Transmission Limited and British Nuclear Fuels plc in relation to Chapelcross power statio</w:t>
            </w:r>
            <w:r w:rsidRPr="00652B62">
              <w:rPr>
                <w:rFonts w:ascii="Arial" w:hAnsi="Arial" w:cs="Arial"/>
                <w:color w:val="000000"/>
              </w:rPr>
              <w:t>n;</w:t>
            </w:r>
          </w:p>
        </w:tc>
      </w:tr>
      <w:tr w:rsidR="006E7788" w14:paraId="2ED8755B" w14:textId="77777777" w:rsidTr="00C61D2E">
        <w:trPr>
          <w:gridAfter w:val="1"/>
          <w:wAfter w:w="29" w:type="dxa"/>
        </w:trPr>
        <w:tc>
          <w:tcPr>
            <w:tcW w:w="3545" w:type="dxa"/>
          </w:tcPr>
          <w:p w14:paraId="646580CE" w14:textId="77777777" w:rsidR="006E7788" w:rsidRDefault="006E7788" w:rsidP="006E7788">
            <w:pPr>
              <w:rPr>
                <w:rFonts w:ascii="Arial" w:hAnsi="Arial" w:cs="Arial"/>
                <w:b/>
                <w:bCs/>
              </w:rPr>
            </w:pPr>
            <w:r>
              <w:rPr>
                <w:rFonts w:ascii="Arial" w:hAnsi="Arial" w:cs="Arial"/>
                <w:b/>
                <w:bCs/>
              </w:rPr>
              <w:lastRenderedPageBreak/>
              <w:t>"Obligatory Reactive Power Service</w:t>
            </w:r>
          </w:p>
        </w:tc>
        <w:tc>
          <w:tcPr>
            <w:tcW w:w="6775" w:type="dxa"/>
          </w:tcPr>
          <w:p w14:paraId="250B4ABC" w14:textId="77777777" w:rsidR="006E7788" w:rsidRDefault="006E7788" w:rsidP="006E7788">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6E7788" w:rsidRDefault="006E7788" w:rsidP="006E7788">
            <w:pPr>
              <w:jc w:val="both"/>
              <w:rPr>
                <w:rFonts w:ascii="Arial" w:hAnsi="Arial" w:cs="Arial"/>
              </w:rPr>
            </w:pPr>
          </w:p>
        </w:tc>
      </w:tr>
      <w:tr w:rsidR="006E7788" w14:paraId="1462065E" w14:textId="77777777" w:rsidTr="00C61D2E">
        <w:trPr>
          <w:gridAfter w:val="1"/>
          <w:wAfter w:w="29" w:type="dxa"/>
        </w:trPr>
        <w:tc>
          <w:tcPr>
            <w:tcW w:w="3545" w:type="dxa"/>
          </w:tcPr>
          <w:p w14:paraId="411AFFD9" w14:textId="77777777" w:rsidR="006E7788" w:rsidRDefault="006E7788" w:rsidP="006E7788">
            <w:pPr>
              <w:pStyle w:val="BodyText"/>
              <w:rPr>
                <w:rFonts w:ascii="Arial" w:hAnsi="Arial" w:cs="Arial"/>
                <w:b/>
                <w:bCs/>
              </w:rPr>
            </w:pPr>
            <w:r>
              <w:rPr>
                <w:rFonts w:ascii="Arial" w:hAnsi="Arial" w:cs="Arial"/>
                <w:b/>
                <w:bCs/>
              </w:rPr>
              <w:t>"Offer"</w:t>
            </w:r>
          </w:p>
        </w:tc>
        <w:tc>
          <w:tcPr>
            <w:tcW w:w="6775" w:type="dxa"/>
          </w:tcPr>
          <w:p w14:paraId="43D5EEDD" w14:textId="77777777" w:rsidR="006E7788" w:rsidRDefault="006E7788" w:rsidP="006E7788">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6E7788" w:rsidRDefault="006E7788" w:rsidP="006E7788">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3D5B5F" w14:paraId="5C8BD5A1" w14:textId="77777777" w:rsidTr="00C61D2E">
        <w:trPr>
          <w:gridAfter w:val="1"/>
          <w:wAfter w:w="29" w:type="dxa"/>
        </w:trPr>
        <w:tc>
          <w:tcPr>
            <w:tcW w:w="3545" w:type="dxa"/>
          </w:tcPr>
          <w:p w14:paraId="74B04BA8" w14:textId="5D86F74B" w:rsidR="003D5B5F" w:rsidRPr="003D5B5F" w:rsidRDefault="003D5B5F" w:rsidP="006E7788">
            <w:pPr>
              <w:pStyle w:val="BodyText"/>
              <w:rPr>
                <w:rFonts w:ascii="Arial" w:hAnsi="Arial" w:cs="Arial"/>
                <w:b/>
                <w:bCs/>
              </w:rPr>
            </w:pPr>
            <w:r w:rsidRPr="006A0828">
              <w:rPr>
                <w:rFonts w:ascii="Arial" w:hAnsi="Arial" w:cs="Arial"/>
                <w:b/>
                <w:bCs/>
              </w:rPr>
              <w:t>“Offer Acceptance Period”</w:t>
            </w:r>
          </w:p>
        </w:tc>
        <w:tc>
          <w:tcPr>
            <w:tcW w:w="6775" w:type="dxa"/>
          </w:tcPr>
          <w:p w14:paraId="2A536664" w14:textId="04899AF3" w:rsidR="003D5B5F" w:rsidRPr="006A0828" w:rsidRDefault="006A0828" w:rsidP="006E7788">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2.13.3, 3.7.4, 6.9.2.3 and 9.17.3.</w:t>
            </w:r>
          </w:p>
        </w:tc>
      </w:tr>
      <w:tr w:rsidR="006E7788" w14:paraId="281373DF" w14:textId="77777777" w:rsidTr="00C61D2E">
        <w:trPr>
          <w:gridAfter w:val="1"/>
          <w:wAfter w:w="29" w:type="dxa"/>
        </w:trPr>
        <w:tc>
          <w:tcPr>
            <w:tcW w:w="3545" w:type="dxa"/>
          </w:tcPr>
          <w:p w14:paraId="0F9B0112" w14:textId="77777777" w:rsidR="006E7788" w:rsidRDefault="006E7788" w:rsidP="006E7788">
            <w:pPr>
              <w:pStyle w:val="BodyText"/>
              <w:rPr>
                <w:rFonts w:ascii="Arial" w:hAnsi="Arial" w:cs="Arial"/>
                <w:b/>
                <w:bCs/>
              </w:rPr>
            </w:pPr>
            <w:r>
              <w:rPr>
                <w:rFonts w:ascii="Arial" w:hAnsi="Arial" w:cs="Arial"/>
                <w:b/>
                <w:bCs/>
              </w:rPr>
              <w:t>"Offshore"</w:t>
            </w:r>
          </w:p>
        </w:tc>
        <w:tc>
          <w:tcPr>
            <w:tcW w:w="6775" w:type="dxa"/>
          </w:tcPr>
          <w:p w14:paraId="4884C201" w14:textId="77777777" w:rsidR="006E7788" w:rsidRDefault="006E7788" w:rsidP="006E7788">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6E7788" w14:paraId="007510BA" w14:textId="77777777" w:rsidTr="00C61D2E">
        <w:tblPrEx>
          <w:tblCellMar>
            <w:left w:w="108" w:type="dxa"/>
            <w:right w:w="108" w:type="dxa"/>
          </w:tblCellMar>
        </w:tblPrEx>
        <w:trPr>
          <w:gridAfter w:val="1"/>
          <w:wAfter w:w="29" w:type="dxa"/>
        </w:trPr>
        <w:tc>
          <w:tcPr>
            <w:tcW w:w="3545" w:type="dxa"/>
          </w:tcPr>
          <w:p w14:paraId="0D510988" w14:textId="77777777" w:rsidR="006E7788" w:rsidRDefault="006E7788" w:rsidP="006E7788">
            <w:pPr>
              <w:pStyle w:val="BodyText"/>
              <w:spacing w:before="120" w:after="120"/>
              <w:rPr>
                <w:rFonts w:ascii="Arial" w:hAnsi="Arial" w:cs="Arial"/>
                <w:b/>
                <w:bCs/>
              </w:rPr>
            </w:pPr>
            <w:r>
              <w:rPr>
                <w:rFonts w:ascii="Arial" w:hAnsi="Arial" w:cs="Arial"/>
                <w:b/>
                <w:bCs/>
              </w:rPr>
              <w:t>“Offshore Construction Works”</w:t>
            </w:r>
          </w:p>
        </w:tc>
        <w:tc>
          <w:tcPr>
            <w:tcW w:w="6775" w:type="dxa"/>
          </w:tcPr>
          <w:p w14:paraId="78E75FE0" w14:textId="77777777" w:rsidR="006E7788" w:rsidRDefault="006E7788" w:rsidP="006E7788">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6E7788" w:rsidRDefault="006E7788" w:rsidP="006E7788">
            <w:pPr>
              <w:autoSpaceDE w:val="0"/>
              <w:autoSpaceDN w:val="0"/>
              <w:adjustRightInd w:val="0"/>
              <w:rPr>
                <w:rFonts w:ascii="Arial" w:hAnsi="Arial" w:cs="Arial"/>
              </w:rPr>
            </w:pPr>
          </w:p>
        </w:tc>
      </w:tr>
      <w:tr w:rsidR="006E7788" w14:paraId="51B5B7A7" w14:textId="77777777" w:rsidTr="00C61D2E">
        <w:tblPrEx>
          <w:tblCellMar>
            <w:left w:w="108" w:type="dxa"/>
            <w:right w:w="108" w:type="dxa"/>
          </w:tblCellMar>
        </w:tblPrEx>
        <w:trPr>
          <w:gridAfter w:val="1"/>
          <w:wAfter w:w="29" w:type="dxa"/>
        </w:trPr>
        <w:tc>
          <w:tcPr>
            <w:tcW w:w="3545" w:type="dxa"/>
          </w:tcPr>
          <w:p w14:paraId="260F5CFB" w14:textId="77777777" w:rsidR="006E7788" w:rsidRDefault="006E7788" w:rsidP="006E7788">
            <w:pPr>
              <w:pStyle w:val="BodyText"/>
              <w:spacing w:before="120" w:after="120"/>
              <w:rPr>
                <w:rFonts w:ascii="Arial" w:hAnsi="Arial" w:cs="Arial"/>
                <w:b/>
                <w:bCs/>
              </w:rPr>
            </w:pPr>
            <w:r>
              <w:rPr>
                <w:rFonts w:ascii="Arial" w:hAnsi="Arial" w:cs="Arial"/>
                <w:b/>
                <w:bCs/>
              </w:rPr>
              <w:t>"Offshore Grid Entry Point"</w:t>
            </w:r>
          </w:p>
        </w:tc>
        <w:tc>
          <w:tcPr>
            <w:tcW w:w="6775" w:type="dxa"/>
          </w:tcPr>
          <w:p w14:paraId="366EBF82" w14:textId="77777777" w:rsidR="006E7788" w:rsidRDefault="006E7788" w:rsidP="006E7788">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F432DDF" w14:textId="77777777" w:rsidTr="00C61D2E">
        <w:tblPrEx>
          <w:tblCellMar>
            <w:left w:w="108" w:type="dxa"/>
            <w:right w:w="108" w:type="dxa"/>
          </w:tblCellMar>
        </w:tblPrEx>
        <w:trPr>
          <w:gridAfter w:val="1"/>
          <w:wAfter w:w="29" w:type="dxa"/>
        </w:trPr>
        <w:tc>
          <w:tcPr>
            <w:tcW w:w="3545" w:type="dxa"/>
          </w:tcPr>
          <w:p w14:paraId="43536686" w14:textId="77777777" w:rsidR="006E7788" w:rsidRDefault="006E7788" w:rsidP="006E7788">
            <w:pPr>
              <w:pStyle w:val="BodyText"/>
              <w:spacing w:before="120"/>
              <w:rPr>
                <w:rFonts w:ascii="Arial" w:hAnsi="Arial" w:cs="Arial"/>
                <w:b/>
                <w:bCs/>
              </w:rPr>
            </w:pPr>
            <w:r>
              <w:rPr>
                <w:rFonts w:ascii="Arial" w:hAnsi="Arial" w:cs="Arial"/>
                <w:b/>
                <w:bCs/>
              </w:rPr>
              <w:t>"Offshore Platform"</w:t>
            </w:r>
          </w:p>
        </w:tc>
        <w:tc>
          <w:tcPr>
            <w:tcW w:w="6775" w:type="dxa"/>
          </w:tcPr>
          <w:p w14:paraId="7190E8E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6E7788" w14:paraId="2FCF8F9B" w14:textId="77777777" w:rsidTr="00C61D2E">
        <w:tblPrEx>
          <w:tblCellMar>
            <w:left w:w="108" w:type="dxa"/>
            <w:right w:w="108" w:type="dxa"/>
          </w:tblCellMar>
        </w:tblPrEx>
        <w:trPr>
          <w:gridAfter w:val="1"/>
          <w:wAfter w:w="29" w:type="dxa"/>
        </w:trPr>
        <w:tc>
          <w:tcPr>
            <w:tcW w:w="3545" w:type="dxa"/>
          </w:tcPr>
          <w:p w14:paraId="2F43A2F2" w14:textId="77777777" w:rsidR="006E7788" w:rsidRDefault="006E7788" w:rsidP="006E7788">
            <w:pPr>
              <w:pStyle w:val="BodyText"/>
              <w:rPr>
                <w:rFonts w:ascii="Arial" w:hAnsi="Arial" w:cs="Arial"/>
                <w:b/>
                <w:bCs/>
              </w:rPr>
            </w:pPr>
            <w:r>
              <w:rPr>
                <w:rFonts w:ascii="Arial" w:hAnsi="Arial" w:cs="Arial"/>
                <w:b/>
                <w:bCs/>
              </w:rPr>
              <w:t>"Offshore Standard Design"</w:t>
            </w:r>
          </w:p>
        </w:tc>
        <w:tc>
          <w:tcPr>
            <w:tcW w:w="6775" w:type="dxa"/>
          </w:tcPr>
          <w:p w14:paraId="50CEFD1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6E7788" w14:paraId="2636F577" w14:textId="77777777" w:rsidTr="00C61D2E">
        <w:tblPrEx>
          <w:tblCellMar>
            <w:left w:w="108" w:type="dxa"/>
            <w:right w:w="108" w:type="dxa"/>
          </w:tblCellMar>
        </w:tblPrEx>
        <w:trPr>
          <w:gridAfter w:val="1"/>
          <w:wAfter w:w="29" w:type="dxa"/>
        </w:trPr>
        <w:tc>
          <w:tcPr>
            <w:tcW w:w="3545" w:type="dxa"/>
          </w:tcPr>
          <w:p w14:paraId="48C4EEA5" w14:textId="77777777" w:rsidR="006E7788" w:rsidRDefault="006E7788" w:rsidP="006E7788">
            <w:pPr>
              <w:pStyle w:val="BodyText"/>
              <w:rPr>
                <w:rFonts w:ascii="Arial" w:hAnsi="Arial" w:cs="Arial"/>
                <w:b/>
                <w:bCs/>
              </w:rPr>
            </w:pPr>
            <w:r>
              <w:rPr>
                <w:rFonts w:ascii="Arial" w:hAnsi="Arial" w:cs="Arial"/>
                <w:b/>
                <w:bCs/>
              </w:rPr>
              <w:t>"Offshore Tender Process"</w:t>
            </w:r>
          </w:p>
        </w:tc>
        <w:tc>
          <w:tcPr>
            <w:tcW w:w="6775" w:type="dxa"/>
          </w:tcPr>
          <w:p w14:paraId="460418C4" w14:textId="77777777" w:rsidR="006E7788" w:rsidRDefault="006E7788" w:rsidP="006E7788">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6E7788" w14:paraId="743804C6" w14:textId="77777777" w:rsidTr="00C61D2E">
        <w:tblPrEx>
          <w:tblCellMar>
            <w:left w:w="108" w:type="dxa"/>
            <w:right w:w="108" w:type="dxa"/>
          </w:tblCellMar>
        </w:tblPrEx>
        <w:trPr>
          <w:gridAfter w:val="1"/>
          <w:wAfter w:w="29" w:type="dxa"/>
        </w:trPr>
        <w:tc>
          <w:tcPr>
            <w:tcW w:w="3545" w:type="dxa"/>
          </w:tcPr>
          <w:p w14:paraId="25739D0A" w14:textId="77777777" w:rsidR="006E7788" w:rsidRDefault="006E7788" w:rsidP="006E7788">
            <w:pPr>
              <w:pStyle w:val="BodyText"/>
              <w:rPr>
                <w:rFonts w:ascii="Arial" w:hAnsi="Arial" w:cs="Arial"/>
                <w:b/>
                <w:bCs/>
              </w:rPr>
            </w:pPr>
            <w:r>
              <w:rPr>
                <w:rFonts w:ascii="Arial" w:hAnsi="Arial" w:cs="Arial"/>
                <w:b/>
                <w:bCs/>
              </w:rPr>
              <w:t>"Offshore Tender Regulations"</w:t>
            </w:r>
          </w:p>
        </w:tc>
        <w:tc>
          <w:tcPr>
            <w:tcW w:w="6775" w:type="dxa"/>
          </w:tcPr>
          <w:p w14:paraId="5F5C550F" w14:textId="77777777" w:rsidR="006E7788" w:rsidRDefault="006E7788" w:rsidP="006E7788">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6E7788" w14:paraId="678E8B2C" w14:textId="77777777" w:rsidTr="00C61D2E">
        <w:tblPrEx>
          <w:tblCellMar>
            <w:left w:w="108" w:type="dxa"/>
            <w:right w:w="108" w:type="dxa"/>
          </w:tblCellMar>
        </w:tblPrEx>
        <w:trPr>
          <w:gridAfter w:val="1"/>
          <w:wAfter w:w="29" w:type="dxa"/>
        </w:trPr>
        <w:tc>
          <w:tcPr>
            <w:tcW w:w="3545" w:type="dxa"/>
          </w:tcPr>
          <w:p w14:paraId="241C2873" w14:textId="77777777" w:rsidR="006E7788" w:rsidRDefault="006E7788" w:rsidP="006E7788">
            <w:pPr>
              <w:pStyle w:val="BodyText"/>
              <w:rPr>
                <w:rFonts w:ascii="Arial" w:hAnsi="Arial" w:cs="Arial"/>
                <w:b/>
                <w:bCs/>
              </w:rPr>
            </w:pPr>
            <w:r>
              <w:rPr>
                <w:rFonts w:ascii="Arial" w:hAnsi="Arial" w:cs="Arial"/>
                <w:b/>
                <w:bCs/>
              </w:rPr>
              <w:t>“Offshore Transmission”</w:t>
            </w:r>
          </w:p>
        </w:tc>
        <w:tc>
          <w:tcPr>
            <w:tcW w:w="6775" w:type="dxa"/>
          </w:tcPr>
          <w:p w14:paraId="67489BD1" w14:textId="77777777" w:rsidR="006E7788" w:rsidRDefault="006E7788" w:rsidP="006E7788">
            <w:pPr>
              <w:pStyle w:val="BodyText"/>
              <w:jc w:val="both"/>
              <w:rPr>
                <w:rFonts w:ascii="Arial" w:hAnsi="Arial" w:cs="Arial"/>
              </w:rPr>
            </w:pPr>
            <w:r>
              <w:rPr>
                <w:rFonts w:ascii="Arial" w:hAnsi="Arial" w:cs="Arial"/>
              </w:rPr>
              <w:t>means as defined in the Energy Act 2004;</w:t>
            </w:r>
          </w:p>
        </w:tc>
      </w:tr>
      <w:tr w:rsidR="006E7788" w14:paraId="031EC8F9" w14:textId="77777777" w:rsidTr="00C61D2E">
        <w:tblPrEx>
          <w:tblCellMar>
            <w:left w:w="108" w:type="dxa"/>
            <w:right w:w="108" w:type="dxa"/>
          </w:tblCellMar>
        </w:tblPrEx>
        <w:trPr>
          <w:gridAfter w:val="1"/>
          <w:wAfter w:w="29" w:type="dxa"/>
        </w:trPr>
        <w:tc>
          <w:tcPr>
            <w:tcW w:w="3545" w:type="dxa"/>
            <w:shd w:val="clear" w:color="auto" w:fill="auto"/>
          </w:tcPr>
          <w:p w14:paraId="627E068D" w14:textId="77777777" w:rsidR="006E7788" w:rsidRDefault="006E7788" w:rsidP="006E7788">
            <w:pPr>
              <w:pStyle w:val="BodyText"/>
              <w:rPr>
                <w:rFonts w:ascii="Arial" w:hAnsi="Arial" w:cs="Arial"/>
                <w:b/>
                <w:bCs/>
              </w:rPr>
            </w:pPr>
            <w:r>
              <w:rPr>
                <w:rFonts w:ascii="Arial" w:hAnsi="Arial" w:cs="Arial"/>
              </w:rPr>
              <w:lastRenderedPageBreak/>
              <w:t>“</w:t>
            </w:r>
            <w:r>
              <w:rPr>
                <w:rFonts w:ascii="Arial" w:hAnsi="Arial" w:cs="Arial"/>
                <w:b/>
              </w:rPr>
              <w:t>Offshore Transmission Implementation Plan</w:t>
            </w:r>
            <w:r>
              <w:rPr>
                <w:rFonts w:ascii="Arial" w:hAnsi="Arial" w:cs="Arial"/>
              </w:rPr>
              <w:t>”</w:t>
            </w:r>
          </w:p>
          <w:p w14:paraId="17CE3AD3" w14:textId="77777777" w:rsidR="006E7788" w:rsidRDefault="006E7788" w:rsidP="006E7788">
            <w:pPr>
              <w:pStyle w:val="BodyText"/>
              <w:tabs>
                <w:tab w:val="center" w:pos="4513"/>
              </w:tabs>
              <w:spacing w:after="0"/>
              <w:rPr>
                <w:rFonts w:ascii="Arial" w:hAnsi="Arial" w:cs="Arial"/>
                <w:strike/>
                <w:color w:val="FF0000"/>
              </w:rPr>
            </w:pPr>
          </w:p>
        </w:tc>
        <w:tc>
          <w:tcPr>
            <w:tcW w:w="6775" w:type="dxa"/>
          </w:tcPr>
          <w:p w14:paraId="5DB35DD5" w14:textId="77777777" w:rsidR="006E7788" w:rsidRPr="0019675B" w:rsidRDefault="006E7788" w:rsidP="006E7788">
            <w:pPr>
              <w:pStyle w:val="BodyText"/>
              <w:tabs>
                <w:tab w:val="center" w:pos="4513"/>
              </w:tabs>
              <w:spacing w:after="0"/>
              <w:rPr>
                <w:rFonts w:ascii="Arial" w:hAnsi="Arial" w:cs="Arial"/>
              </w:rPr>
            </w:pPr>
            <w:bookmarkStart w:id="116"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116"/>
          </w:p>
          <w:p w14:paraId="4523A286" w14:textId="77777777" w:rsidR="006E7788" w:rsidRDefault="006E7788" w:rsidP="006E7788">
            <w:pPr>
              <w:pStyle w:val="BodyText"/>
              <w:jc w:val="both"/>
              <w:rPr>
                <w:rFonts w:ascii="Arial" w:hAnsi="Arial" w:cs="Arial"/>
              </w:rPr>
            </w:pPr>
          </w:p>
        </w:tc>
      </w:tr>
      <w:tr w:rsidR="006E7788" w14:paraId="07D8066C" w14:textId="77777777" w:rsidTr="00C61D2E">
        <w:tblPrEx>
          <w:tblCellMar>
            <w:left w:w="108" w:type="dxa"/>
            <w:right w:w="108" w:type="dxa"/>
          </w:tblCellMar>
        </w:tblPrEx>
        <w:trPr>
          <w:gridAfter w:val="1"/>
          <w:wAfter w:w="29" w:type="dxa"/>
        </w:trPr>
        <w:tc>
          <w:tcPr>
            <w:tcW w:w="3545" w:type="dxa"/>
          </w:tcPr>
          <w:p w14:paraId="4F10A736" w14:textId="77777777" w:rsidR="006E7788" w:rsidRDefault="006E7788" w:rsidP="006E7788">
            <w:pPr>
              <w:pStyle w:val="BodyText"/>
              <w:rPr>
                <w:rFonts w:ascii="Arial" w:hAnsi="Arial" w:cs="Arial"/>
                <w:b/>
                <w:bCs/>
              </w:rPr>
            </w:pPr>
            <w:r>
              <w:rPr>
                <w:rFonts w:ascii="Arial" w:hAnsi="Arial" w:cs="Arial"/>
                <w:b/>
                <w:bCs/>
              </w:rPr>
              <w:t>"Offshore Transmission Licensee"</w:t>
            </w:r>
          </w:p>
        </w:tc>
        <w:tc>
          <w:tcPr>
            <w:tcW w:w="6775" w:type="dxa"/>
          </w:tcPr>
          <w:p w14:paraId="4CEBA9A5" w14:textId="77777777" w:rsidR="006E7788" w:rsidRDefault="006E7788" w:rsidP="006E7788">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6E7788" w14:paraId="7CDA5C68" w14:textId="77777777" w:rsidTr="00C61D2E">
        <w:tblPrEx>
          <w:tblCellMar>
            <w:left w:w="108" w:type="dxa"/>
            <w:right w:w="108" w:type="dxa"/>
          </w:tblCellMar>
        </w:tblPrEx>
        <w:trPr>
          <w:gridAfter w:val="1"/>
          <w:wAfter w:w="29" w:type="dxa"/>
        </w:trPr>
        <w:tc>
          <w:tcPr>
            <w:tcW w:w="3545" w:type="dxa"/>
          </w:tcPr>
          <w:p w14:paraId="057B0ACB" w14:textId="77777777" w:rsidR="006E7788" w:rsidRDefault="006E7788" w:rsidP="006E7788">
            <w:pPr>
              <w:pStyle w:val="BodyText"/>
              <w:rPr>
                <w:rFonts w:ascii="Arial" w:hAnsi="Arial" w:cs="Arial"/>
                <w:b/>
                <w:bCs/>
              </w:rPr>
            </w:pPr>
            <w:r>
              <w:rPr>
                <w:rFonts w:ascii="Arial" w:hAnsi="Arial" w:cs="Arial"/>
                <w:b/>
                <w:bCs/>
              </w:rPr>
              <w:t>“Offshore Transmission Owner”</w:t>
            </w:r>
          </w:p>
        </w:tc>
        <w:tc>
          <w:tcPr>
            <w:tcW w:w="6775" w:type="dxa"/>
          </w:tcPr>
          <w:p w14:paraId="5C59D201" w14:textId="77777777" w:rsidR="006E7788" w:rsidRDefault="006E7788" w:rsidP="006E7788">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6E7788" w14:paraId="0AB84FC3" w14:textId="77777777" w:rsidTr="00C61D2E">
        <w:tblPrEx>
          <w:tblCellMar>
            <w:left w:w="108" w:type="dxa"/>
            <w:right w:w="108" w:type="dxa"/>
          </w:tblCellMar>
        </w:tblPrEx>
        <w:trPr>
          <w:gridAfter w:val="1"/>
          <w:wAfter w:w="29" w:type="dxa"/>
        </w:trPr>
        <w:tc>
          <w:tcPr>
            <w:tcW w:w="3545" w:type="dxa"/>
          </w:tcPr>
          <w:p w14:paraId="6017FF22" w14:textId="77777777" w:rsidR="006E7788" w:rsidRDefault="006E7788" w:rsidP="006E7788">
            <w:pPr>
              <w:rPr>
                <w:rFonts w:ascii="Arial" w:hAnsi="Arial"/>
                <w:b/>
              </w:rPr>
            </w:pPr>
            <w:r>
              <w:rPr>
                <w:rFonts w:ascii="Arial" w:hAnsi="Arial"/>
                <w:b/>
              </w:rPr>
              <w:t>“Offshore Transmission Reinforcement Works”</w:t>
            </w:r>
          </w:p>
        </w:tc>
        <w:tc>
          <w:tcPr>
            <w:tcW w:w="6775" w:type="dxa"/>
          </w:tcPr>
          <w:p w14:paraId="13A3B736" w14:textId="77777777" w:rsidR="006E7788" w:rsidRPr="00736B31" w:rsidRDefault="006E7788" w:rsidP="006E7788">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6E7788" w14:paraId="11C5C43B" w14:textId="77777777" w:rsidTr="00C61D2E">
        <w:tblPrEx>
          <w:tblCellMar>
            <w:left w:w="108" w:type="dxa"/>
            <w:right w:w="108" w:type="dxa"/>
          </w:tblCellMar>
        </w:tblPrEx>
        <w:trPr>
          <w:gridAfter w:val="1"/>
          <w:wAfter w:w="29" w:type="dxa"/>
        </w:trPr>
        <w:tc>
          <w:tcPr>
            <w:tcW w:w="3545" w:type="dxa"/>
          </w:tcPr>
          <w:p w14:paraId="5BD8A7B5" w14:textId="77777777" w:rsidR="006E7788" w:rsidRDefault="006E7788" w:rsidP="006E7788">
            <w:pPr>
              <w:pStyle w:val="BodyText"/>
              <w:rPr>
                <w:rFonts w:ascii="Arial" w:hAnsi="Arial" w:cs="Arial"/>
                <w:b/>
                <w:bCs/>
              </w:rPr>
            </w:pPr>
            <w:r>
              <w:rPr>
                <w:rFonts w:ascii="Arial" w:hAnsi="Arial" w:cs="Arial"/>
                <w:b/>
                <w:bCs/>
              </w:rPr>
              <w:t>"Offshore Transmission System"</w:t>
            </w:r>
          </w:p>
        </w:tc>
        <w:tc>
          <w:tcPr>
            <w:tcW w:w="6775" w:type="dxa"/>
          </w:tcPr>
          <w:p w14:paraId="21A6A99E" w14:textId="77777777" w:rsidR="006E7788" w:rsidRDefault="006E7788" w:rsidP="006E7788">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6E7788" w14:paraId="4F985853" w14:textId="77777777" w:rsidTr="00C61D2E">
        <w:tblPrEx>
          <w:tblCellMar>
            <w:left w:w="108" w:type="dxa"/>
            <w:right w:w="108" w:type="dxa"/>
          </w:tblCellMar>
        </w:tblPrEx>
        <w:trPr>
          <w:gridAfter w:val="1"/>
          <w:wAfter w:w="29" w:type="dxa"/>
        </w:trPr>
        <w:tc>
          <w:tcPr>
            <w:tcW w:w="3545" w:type="dxa"/>
          </w:tcPr>
          <w:p w14:paraId="6B05B6E4" w14:textId="77777777" w:rsidR="006E7788" w:rsidRDefault="006E7788" w:rsidP="006E7788">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6775" w:type="dxa"/>
          </w:tcPr>
          <w:p w14:paraId="55463027" w14:textId="77777777" w:rsidR="006E7788" w:rsidRDefault="006E7788" w:rsidP="006E7788">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6E7788" w:rsidRDefault="006E7788" w:rsidP="006E7788"/>
        </w:tc>
      </w:tr>
      <w:tr w:rsidR="006E7788" w14:paraId="3C39500E" w14:textId="77777777" w:rsidTr="00C61D2E">
        <w:tblPrEx>
          <w:tblCellMar>
            <w:left w:w="108" w:type="dxa"/>
            <w:right w:w="108" w:type="dxa"/>
          </w:tblCellMar>
        </w:tblPrEx>
        <w:trPr>
          <w:gridAfter w:val="1"/>
          <w:wAfter w:w="29" w:type="dxa"/>
        </w:trPr>
        <w:tc>
          <w:tcPr>
            <w:tcW w:w="3545" w:type="dxa"/>
          </w:tcPr>
          <w:p w14:paraId="22814F55" w14:textId="77777777" w:rsidR="006E7788" w:rsidRDefault="006E7788" w:rsidP="006E7788">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6775" w:type="dxa"/>
          </w:tcPr>
          <w:p w14:paraId="55CD3363" w14:textId="77777777" w:rsidR="006E7788" w:rsidRDefault="006E7788" w:rsidP="006E7788">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6E7788" w14:paraId="615BD21B" w14:textId="77777777" w:rsidTr="00C61D2E">
        <w:tblPrEx>
          <w:tblCellMar>
            <w:left w:w="108" w:type="dxa"/>
            <w:right w:w="108" w:type="dxa"/>
          </w:tblCellMar>
        </w:tblPrEx>
        <w:trPr>
          <w:gridAfter w:val="1"/>
          <w:wAfter w:w="29" w:type="dxa"/>
        </w:trPr>
        <w:tc>
          <w:tcPr>
            <w:tcW w:w="3545" w:type="dxa"/>
          </w:tcPr>
          <w:p w14:paraId="7DC102EC" w14:textId="77777777" w:rsidR="006E7788" w:rsidRDefault="006E7788" w:rsidP="006E7788">
            <w:pPr>
              <w:pStyle w:val="BodyText"/>
              <w:rPr>
                <w:rFonts w:ascii="Arial" w:hAnsi="Arial" w:cs="Arial"/>
                <w:b/>
                <w:bCs/>
              </w:rPr>
            </w:pPr>
            <w:r>
              <w:rPr>
                <w:rFonts w:ascii="Arial" w:hAnsi="Arial" w:cs="Arial"/>
                <w:b/>
                <w:bCs/>
              </w:rPr>
              <w:t>"Offshore Waters"</w:t>
            </w:r>
          </w:p>
        </w:tc>
        <w:tc>
          <w:tcPr>
            <w:tcW w:w="6775" w:type="dxa"/>
          </w:tcPr>
          <w:p w14:paraId="709A0FC4" w14:textId="77777777" w:rsidR="006E7788" w:rsidRDefault="006E7788" w:rsidP="006E7788">
            <w:pPr>
              <w:pStyle w:val="BodyText"/>
              <w:jc w:val="both"/>
              <w:rPr>
                <w:rFonts w:ascii="Arial" w:hAnsi="Arial" w:cs="Arial"/>
              </w:rPr>
            </w:pPr>
            <w:r>
              <w:rPr>
                <w:rFonts w:ascii="Arial" w:hAnsi="Arial" w:cs="Arial"/>
              </w:rPr>
              <w:t>has the meaning given to "offshore waters" in Section 90(9) of the Energy Act 2004;</w:t>
            </w:r>
          </w:p>
        </w:tc>
      </w:tr>
      <w:tr w:rsidR="006E7788" w14:paraId="2626C0B6" w14:textId="77777777" w:rsidTr="00C61D2E">
        <w:trPr>
          <w:gridAfter w:val="1"/>
          <w:wAfter w:w="29" w:type="dxa"/>
        </w:trPr>
        <w:tc>
          <w:tcPr>
            <w:tcW w:w="3545" w:type="dxa"/>
          </w:tcPr>
          <w:p w14:paraId="1A98320C" w14:textId="77777777" w:rsidR="006E7788" w:rsidRDefault="006E7788" w:rsidP="006E7788">
            <w:pPr>
              <w:pStyle w:val="BodyText"/>
              <w:rPr>
                <w:rFonts w:ascii="Arial" w:hAnsi="Arial" w:cs="Arial"/>
                <w:b/>
                <w:bCs/>
              </w:rPr>
            </w:pPr>
            <w:r>
              <w:rPr>
                <w:rFonts w:ascii="Arial" w:hAnsi="Arial" w:cs="Arial"/>
                <w:b/>
                <w:bCs/>
              </w:rPr>
              <w:t>“Offtaking”</w:t>
            </w:r>
          </w:p>
        </w:tc>
        <w:tc>
          <w:tcPr>
            <w:tcW w:w="6775" w:type="dxa"/>
          </w:tcPr>
          <w:p w14:paraId="5BC4C0D6"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54DA56B1" w14:textId="77777777" w:rsidTr="00C61D2E">
        <w:trPr>
          <w:gridAfter w:val="1"/>
          <w:wAfter w:w="29" w:type="dxa"/>
        </w:trPr>
        <w:tc>
          <w:tcPr>
            <w:tcW w:w="3545" w:type="dxa"/>
          </w:tcPr>
          <w:p w14:paraId="37BBE055" w14:textId="77777777" w:rsidR="006E7788" w:rsidRDefault="006E7788" w:rsidP="006E7788">
            <w:pPr>
              <w:pStyle w:val="BodyText"/>
              <w:rPr>
                <w:rFonts w:ascii="Arial" w:hAnsi="Arial" w:cs="Arial"/>
                <w:b/>
                <w:bCs/>
              </w:rPr>
            </w:pPr>
            <w:r>
              <w:rPr>
                <w:rFonts w:ascii="Arial" w:hAnsi="Arial" w:cs="Arial"/>
                <w:b/>
                <w:bCs/>
              </w:rPr>
              <w:t>"One Off Charge"</w:t>
            </w:r>
          </w:p>
        </w:tc>
        <w:tc>
          <w:tcPr>
            <w:tcW w:w="6775" w:type="dxa"/>
          </w:tcPr>
          <w:p w14:paraId="3D99EB08" w14:textId="77777777" w:rsidR="006E7788" w:rsidRDefault="006E7788" w:rsidP="006E7788">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4647855A" w14:textId="77777777" w:rsidTr="00C61D2E">
        <w:trPr>
          <w:gridAfter w:val="1"/>
          <w:wAfter w:w="29" w:type="dxa"/>
        </w:trPr>
        <w:tc>
          <w:tcPr>
            <w:tcW w:w="3545" w:type="dxa"/>
          </w:tcPr>
          <w:p w14:paraId="573C9466" w14:textId="77777777" w:rsidR="006E7788" w:rsidRDefault="006E7788" w:rsidP="006E7788">
            <w:pPr>
              <w:pStyle w:val="BodyText"/>
              <w:rPr>
                <w:rFonts w:ascii="Arial" w:hAnsi="Arial" w:cs="Arial"/>
                <w:b/>
                <w:bCs/>
              </w:rPr>
            </w:pPr>
            <w:r>
              <w:rPr>
                <w:rFonts w:ascii="Arial" w:hAnsi="Arial" w:cs="Arial"/>
                <w:b/>
                <w:bCs/>
              </w:rPr>
              <w:t>"One Off Works"</w:t>
            </w:r>
          </w:p>
        </w:tc>
        <w:tc>
          <w:tcPr>
            <w:tcW w:w="6775" w:type="dxa"/>
          </w:tcPr>
          <w:p w14:paraId="4A15ED90" w14:textId="77777777" w:rsidR="006E7788" w:rsidRDefault="006E7788" w:rsidP="006E7788">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7B42E2CF" w14:textId="77777777" w:rsidTr="006772B6">
        <w:tblPrEx>
          <w:tblCellMar>
            <w:left w:w="108" w:type="dxa"/>
            <w:right w:w="108" w:type="dxa"/>
          </w:tblCellMar>
        </w:tblPrEx>
        <w:trPr>
          <w:gridAfter w:val="1"/>
          <w:wAfter w:w="29" w:type="dxa"/>
          <w:trHeight w:val="964"/>
        </w:trPr>
        <w:tc>
          <w:tcPr>
            <w:tcW w:w="3545" w:type="dxa"/>
          </w:tcPr>
          <w:p w14:paraId="40D3B7F2" w14:textId="77777777" w:rsidR="006E7788" w:rsidRDefault="006E7788" w:rsidP="006E7788">
            <w:pPr>
              <w:pStyle w:val="BodyText"/>
              <w:rPr>
                <w:rFonts w:ascii="Arial" w:hAnsi="Arial" w:cs="Arial"/>
                <w:b/>
                <w:bCs/>
              </w:rPr>
            </w:pPr>
            <w:r>
              <w:rPr>
                <w:rFonts w:ascii="Arial" w:hAnsi="Arial" w:cs="Arial"/>
                <w:b/>
                <w:bCs/>
              </w:rPr>
              <w:lastRenderedPageBreak/>
              <w:t>“Onshore”</w:t>
            </w:r>
          </w:p>
          <w:p w14:paraId="1544881F" w14:textId="77777777" w:rsidR="006E7788" w:rsidRPr="00CE24D1" w:rsidRDefault="006E7788" w:rsidP="006E7788"/>
          <w:p w14:paraId="0126D280" w14:textId="77777777" w:rsidR="006E7788" w:rsidRPr="00CE24D1" w:rsidRDefault="006E7788" w:rsidP="006E7788">
            <w:pPr>
              <w:rPr>
                <w:b/>
              </w:rPr>
            </w:pPr>
          </w:p>
          <w:p w14:paraId="496625AE" w14:textId="1D6DC3A8" w:rsidR="006E7788" w:rsidRPr="00CE24D1" w:rsidRDefault="006E7788" w:rsidP="006E7788">
            <w:pPr>
              <w:rPr>
                <w:rFonts w:ascii="Arial" w:hAnsi="Arial" w:cs="Arial"/>
              </w:rPr>
            </w:pPr>
          </w:p>
        </w:tc>
        <w:tc>
          <w:tcPr>
            <w:tcW w:w="6775" w:type="dxa"/>
          </w:tcPr>
          <w:p w14:paraId="67EFF2CF" w14:textId="6895BDD7" w:rsidR="006E7788" w:rsidRDefault="006E7788" w:rsidP="006772B6">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tc>
      </w:tr>
      <w:tr w:rsidR="006772B6" w14:paraId="2D0352EC" w14:textId="77777777" w:rsidTr="00C61D2E">
        <w:trPr>
          <w:gridAfter w:val="1"/>
          <w:wAfter w:w="29" w:type="dxa"/>
        </w:trPr>
        <w:tc>
          <w:tcPr>
            <w:tcW w:w="3545" w:type="dxa"/>
          </w:tcPr>
          <w:p w14:paraId="48B7CD04" w14:textId="41FDBB49" w:rsidR="006772B6" w:rsidRDefault="006772B6" w:rsidP="006E7788">
            <w:pPr>
              <w:pStyle w:val="BodyText"/>
              <w:spacing w:before="120" w:after="120"/>
              <w:rPr>
                <w:rFonts w:ascii="Arial" w:hAnsi="Arial"/>
                <w:b/>
              </w:rPr>
            </w:pPr>
            <w:r w:rsidRPr="00CE24D1">
              <w:rPr>
                <w:rFonts w:ascii="Arial" w:hAnsi="Arial" w:cs="Arial"/>
                <w:b/>
              </w:rPr>
              <w:t>“Onshore Transmission Licensee”</w:t>
            </w:r>
          </w:p>
        </w:tc>
        <w:tc>
          <w:tcPr>
            <w:tcW w:w="6775" w:type="dxa"/>
          </w:tcPr>
          <w:p w14:paraId="4E40F4FC" w14:textId="5FCBCC82" w:rsidR="006772B6" w:rsidRDefault="006772B6" w:rsidP="006E7788">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6E7788" w14:paraId="7BABB093" w14:textId="77777777" w:rsidTr="00C61D2E">
        <w:trPr>
          <w:gridAfter w:val="1"/>
          <w:wAfter w:w="29" w:type="dxa"/>
        </w:trPr>
        <w:tc>
          <w:tcPr>
            <w:tcW w:w="3545" w:type="dxa"/>
          </w:tcPr>
          <w:p w14:paraId="500429D1" w14:textId="6C5C5D2B" w:rsidR="006E7788" w:rsidRDefault="00B75C44" w:rsidP="006E7788">
            <w:pPr>
              <w:pStyle w:val="BodyText"/>
              <w:spacing w:before="120" w:after="120"/>
              <w:rPr>
                <w:rFonts w:ascii="Arial" w:hAnsi="Arial"/>
                <w:b/>
              </w:rPr>
            </w:pPr>
            <w:r>
              <w:rPr>
                <w:rFonts w:ascii="Arial" w:hAnsi="Arial"/>
                <w:b/>
              </w:rPr>
              <w:t>“</w:t>
            </w:r>
            <w:r w:rsidR="006E7788">
              <w:rPr>
                <w:rFonts w:ascii="Arial" w:hAnsi="Arial"/>
                <w:b/>
              </w:rPr>
              <w:t>Onshore Transmission System</w:t>
            </w:r>
            <w:r>
              <w:rPr>
                <w:rFonts w:ascii="Arial" w:hAnsi="Arial"/>
                <w:b/>
              </w:rPr>
              <w:t>”</w:t>
            </w:r>
          </w:p>
        </w:tc>
        <w:tc>
          <w:tcPr>
            <w:tcW w:w="6775" w:type="dxa"/>
          </w:tcPr>
          <w:p w14:paraId="4AC51243" w14:textId="77777777" w:rsidR="006E7788" w:rsidRPr="002C7E03" w:rsidRDefault="006E7788" w:rsidP="006E7788">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117" w:name="_BPDCI_125"/>
            <w:r w:rsidRPr="002C7E03">
              <w:rPr>
                <w:rFonts w:ascii="Arial" w:hAnsi="Arial" w:cs="Arial"/>
                <w:szCs w:val="22"/>
              </w:rPr>
              <w:t>;</w:t>
            </w:r>
            <w:bookmarkEnd w:id="117"/>
          </w:p>
          <w:p w14:paraId="055A7E4B" w14:textId="77777777" w:rsidR="006E7788" w:rsidRDefault="006E7788" w:rsidP="006E7788">
            <w:pPr>
              <w:rPr>
                <w:rFonts w:ascii="Arial" w:hAnsi="Arial"/>
              </w:rPr>
            </w:pPr>
          </w:p>
        </w:tc>
      </w:tr>
      <w:tr w:rsidR="006E7788" w14:paraId="1F51A497" w14:textId="77777777" w:rsidTr="00C61D2E">
        <w:trPr>
          <w:gridAfter w:val="1"/>
          <w:wAfter w:w="29" w:type="dxa"/>
        </w:trPr>
        <w:tc>
          <w:tcPr>
            <w:tcW w:w="3545" w:type="dxa"/>
          </w:tcPr>
          <w:p w14:paraId="04A1F37D" w14:textId="77777777" w:rsidR="006E7788" w:rsidRDefault="006E7788" w:rsidP="006E7788">
            <w:pPr>
              <w:pStyle w:val="BodyText"/>
              <w:rPr>
                <w:rFonts w:ascii="Arial" w:hAnsi="Arial" w:cs="Arial"/>
                <w:b/>
                <w:bCs/>
              </w:rPr>
            </w:pPr>
            <w:r>
              <w:rPr>
                <w:rFonts w:ascii="Arial" w:hAnsi="Arial" w:cs="Arial"/>
                <w:b/>
                <w:bCs/>
              </w:rPr>
              <w:t>“Onshore Construction Works”</w:t>
            </w:r>
          </w:p>
        </w:tc>
        <w:tc>
          <w:tcPr>
            <w:tcW w:w="6775" w:type="dxa"/>
          </w:tcPr>
          <w:p w14:paraId="5406AE18"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3185A3A6" w14:textId="77777777" w:rsidTr="00C61D2E">
        <w:trPr>
          <w:gridAfter w:val="1"/>
          <w:wAfter w:w="29" w:type="dxa"/>
        </w:trPr>
        <w:tc>
          <w:tcPr>
            <w:tcW w:w="3545" w:type="dxa"/>
          </w:tcPr>
          <w:p w14:paraId="1A23EE7A" w14:textId="77777777" w:rsidR="006E7788" w:rsidRDefault="006E7788" w:rsidP="006E7788">
            <w:pPr>
              <w:rPr>
                <w:rFonts w:ascii="Arial" w:hAnsi="Arial"/>
                <w:b/>
              </w:rPr>
            </w:pPr>
            <w:r>
              <w:rPr>
                <w:rFonts w:ascii="Arial" w:hAnsi="Arial"/>
                <w:b/>
              </w:rPr>
              <w:t>“Onshore Transmission Reinforcement Works”</w:t>
            </w:r>
          </w:p>
        </w:tc>
        <w:tc>
          <w:tcPr>
            <w:tcW w:w="6775" w:type="dxa"/>
          </w:tcPr>
          <w:p w14:paraId="6F808BF2" w14:textId="77777777" w:rsidR="006E7788" w:rsidRDefault="006E7788" w:rsidP="006E7788">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118" w:name="_BPDCD_126"/>
            <w:r w:rsidRPr="002C7E03">
              <w:rPr>
                <w:rFonts w:ascii="Arial" w:hAnsi="Arial" w:cs="Arial"/>
                <w:szCs w:val="22"/>
              </w:rPr>
              <w:t>;</w:t>
            </w:r>
            <w:bookmarkEnd w:id="118"/>
          </w:p>
        </w:tc>
      </w:tr>
      <w:tr w:rsidR="006E7788" w14:paraId="0D065011" w14:textId="77777777" w:rsidTr="00C61D2E">
        <w:trPr>
          <w:gridAfter w:val="1"/>
          <w:wAfter w:w="29" w:type="dxa"/>
        </w:trPr>
        <w:tc>
          <w:tcPr>
            <w:tcW w:w="3545" w:type="dxa"/>
          </w:tcPr>
          <w:p w14:paraId="6EE3DDF6" w14:textId="77777777" w:rsidR="006E7788" w:rsidRDefault="006E7788" w:rsidP="006E7788">
            <w:pPr>
              <w:pStyle w:val="BodyText"/>
              <w:rPr>
                <w:rFonts w:ascii="Arial" w:hAnsi="Arial" w:cs="Arial"/>
                <w:b/>
                <w:bCs/>
              </w:rPr>
            </w:pPr>
            <w:r>
              <w:rPr>
                <w:rFonts w:ascii="Arial" w:hAnsi="Arial" w:cs="Arial"/>
                <w:b/>
                <w:bCs/>
              </w:rPr>
              <w:t>"Operating Agreement(s)"</w:t>
            </w:r>
          </w:p>
        </w:tc>
        <w:tc>
          <w:tcPr>
            <w:tcW w:w="6775" w:type="dxa"/>
          </w:tcPr>
          <w:p w14:paraId="36C70B39" w14:textId="77777777" w:rsidR="006E7788" w:rsidRDefault="006E7788" w:rsidP="006E7788">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6E7788" w14:paraId="57F5189D" w14:textId="77777777" w:rsidTr="00C61D2E">
        <w:trPr>
          <w:gridAfter w:val="1"/>
          <w:wAfter w:w="29" w:type="dxa"/>
        </w:trPr>
        <w:tc>
          <w:tcPr>
            <w:tcW w:w="3545" w:type="dxa"/>
          </w:tcPr>
          <w:p w14:paraId="463A6528" w14:textId="77777777" w:rsidR="006E7788" w:rsidRDefault="006E7788" w:rsidP="006E7788">
            <w:pPr>
              <w:pStyle w:val="BodyText"/>
              <w:rPr>
                <w:rFonts w:ascii="Arial" w:hAnsi="Arial" w:cs="Arial"/>
                <w:b/>
                <w:bCs/>
              </w:rPr>
            </w:pPr>
            <w:r>
              <w:rPr>
                <w:rFonts w:ascii="Arial" w:hAnsi="Arial" w:cs="Arial"/>
                <w:b/>
                <w:bCs/>
              </w:rPr>
              <w:t>"Operating Code" or "OC"</w:t>
            </w:r>
          </w:p>
        </w:tc>
        <w:tc>
          <w:tcPr>
            <w:tcW w:w="6775" w:type="dxa"/>
          </w:tcPr>
          <w:p w14:paraId="49478639" w14:textId="77777777" w:rsidR="006E7788" w:rsidRDefault="006E7788" w:rsidP="006E7788">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6E7788" w14:paraId="68FD58E8" w14:textId="77777777" w:rsidTr="00C61D2E">
        <w:trPr>
          <w:gridAfter w:val="1"/>
          <w:wAfter w:w="29" w:type="dxa"/>
        </w:trPr>
        <w:tc>
          <w:tcPr>
            <w:tcW w:w="3545" w:type="dxa"/>
          </w:tcPr>
          <w:p w14:paraId="70BE2C0E" w14:textId="77777777" w:rsidR="006E7788" w:rsidRDefault="006E7788" w:rsidP="006E7788">
            <w:pPr>
              <w:pStyle w:val="BodyText"/>
              <w:rPr>
                <w:rFonts w:ascii="Arial" w:hAnsi="Arial" w:cs="Arial"/>
                <w:b/>
                <w:bCs/>
              </w:rPr>
            </w:pPr>
            <w:r>
              <w:rPr>
                <w:rFonts w:ascii="Arial" w:hAnsi="Arial" w:cs="Arial"/>
                <w:b/>
                <w:bCs/>
              </w:rPr>
              <w:t>"Operation Diagrams"</w:t>
            </w:r>
          </w:p>
        </w:tc>
        <w:tc>
          <w:tcPr>
            <w:tcW w:w="6775" w:type="dxa"/>
          </w:tcPr>
          <w:p w14:paraId="4AACF9F0"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CB904D6" w14:textId="77777777" w:rsidTr="00C61D2E">
        <w:trPr>
          <w:gridAfter w:val="1"/>
          <w:wAfter w:w="29" w:type="dxa"/>
        </w:trPr>
        <w:tc>
          <w:tcPr>
            <w:tcW w:w="3545" w:type="dxa"/>
          </w:tcPr>
          <w:p w14:paraId="5A48ABA0" w14:textId="77777777" w:rsidR="006E7788" w:rsidRDefault="006E7788" w:rsidP="006E7788">
            <w:pPr>
              <w:pStyle w:val="BodyText"/>
              <w:rPr>
                <w:rFonts w:ascii="Arial" w:hAnsi="Arial" w:cs="Arial"/>
                <w:b/>
                <w:bCs/>
              </w:rPr>
            </w:pPr>
            <w:r>
              <w:rPr>
                <w:rFonts w:ascii="Arial" w:hAnsi="Arial" w:cs="Arial"/>
                <w:b/>
                <w:bCs/>
              </w:rPr>
              <w:t>"Operational"</w:t>
            </w:r>
          </w:p>
        </w:tc>
        <w:tc>
          <w:tcPr>
            <w:tcW w:w="6775" w:type="dxa"/>
          </w:tcPr>
          <w:p w14:paraId="30ECEFD1"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6E7788" w14:paraId="5384B5DA" w14:textId="77777777" w:rsidTr="00C61D2E">
        <w:trPr>
          <w:gridAfter w:val="1"/>
          <w:wAfter w:w="29" w:type="dxa"/>
        </w:trPr>
        <w:tc>
          <w:tcPr>
            <w:tcW w:w="3545" w:type="dxa"/>
          </w:tcPr>
          <w:p w14:paraId="30FB4C67" w14:textId="77777777" w:rsidR="006E7788" w:rsidRDefault="006E7788" w:rsidP="006E7788">
            <w:pPr>
              <w:pStyle w:val="BodyText"/>
              <w:rPr>
                <w:rFonts w:ascii="Arial" w:hAnsi="Arial" w:cs="Arial"/>
                <w:b/>
                <w:bCs/>
              </w:rPr>
            </w:pPr>
            <w:r>
              <w:rPr>
                <w:rFonts w:ascii="Arial" w:hAnsi="Arial" w:cs="Arial"/>
                <w:b/>
                <w:bCs/>
              </w:rPr>
              <w:t>"Operational Date"</w:t>
            </w:r>
          </w:p>
        </w:tc>
        <w:tc>
          <w:tcPr>
            <w:tcW w:w="6775" w:type="dxa"/>
          </w:tcPr>
          <w:p w14:paraId="33AEC9E9" w14:textId="77777777" w:rsidR="006E7788" w:rsidRDefault="006E7788" w:rsidP="006E7788">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6E7788" w14:paraId="3647F5E6" w14:textId="77777777" w:rsidTr="00C61D2E">
        <w:trPr>
          <w:gridAfter w:val="1"/>
          <w:wAfter w:w="29" w:type="dxa"/>
        </w:trPr>
        <w:tc>
          <w:tcPr>
            <w:tcW w:w="3545" w:type="dxa"/>
          </w:tcPr>
          <w:p w14:paraId="25414D9B" w14:textId="77777777" w:rsidR="006E7788" w:rsidRDefault="006E7788" w:rsidP="006E7788">
            <w:pPr>
              <w:pStyle w:val="BodyText"/>
              <w:rPr>
                <w:rFonts w:ascii="Arial" w:hAnsi="Arial" w:cs="Arial"/>
                <w:b/>
                <w:bCs/>
              </w:rPr>
            </w:pPr>
            <w:r>
              <w:rPr>
                <w:rFonts w:ascii="Arial" w:hAnsi="Arial" w:cs="Arial"/>
                <w:b/>
                <w:bCs/>
              </w:rPr>
              <w:t>"Operational Effect"</w:t>
            </w:r>
          </w:p>
        </w:tc>
        <w:tc>
          <w:tcPr>
            <w:tcW w:w="6775" w:type="dxa"/>
          </w:tcPr>
          <w:p w14:paraId="554AEBE1" w14:textId="77777777" w:rsidR="006E7788" w:rsidRDefault="006E7788" w:rsidP="006E7788">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6E7788" w14:paraId="3DAECCE4" w14:textId="77777777" w:rsidTr="00C61D2E">
        <w:trPr>
          <w:gridAfter w:val="1"/>
          <w:wAfter w:w="29" w:type="dxa"/>
        </w:trPr>
        <w:tc>
          <w:tcPr>
            <w:tcW w:w="3545" w:type="dxa"/>
          </w:tcPr>
          <w:p w14:paraId="01B14642" w14:textId="77777777" w:rsidR="006E7788" w:rsidRDefault="006E7788" w:rsidP="006E7788">
            <w:pPr>
              <w:pStyle w:val="BodyText"/>
              <w:rPr>
                <w:rFonts w:ascii="Arial" w:hAnsi="Arial" w:cs="Arial"/>
                <w:b/>
                <w:bCs/>
              </w:rPr>
            </w:pPr>
            <w:r>
              <w:rPr>
                <w:rFonts w:ascii="Arial" w:hAnsi="Arial" w:cs="Arial"/>
                <w:b/>
                <w:bCs/>
              </w:rPr>
              <w:t>"Operational Intertripping"</w:t>
            </w:r>
          </w:p>
        </w:tc>
        <w:tc>
          <w:tcPr>
            <w:tcW w:w="6775" w:type="dxa"/>
          </w:tcPr>
          <w:p w14:paraId="08E11351" w14:textId="77777777" w:rsidR="006E7788" w:rsidRDefault="006E7788" w:rsidP="006E7788">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w:t>
            </w:r>
            <w:r>
              <w:rPr>
                <w:rFonts w:ascii="Arial" w:hAnsi="Arial" w:cs="Arial"/>
              </w:rPr>
              <w:lastRenderedPageBreak/>
              <w:t xml:space="preserve">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intertripping schemes;</w:t>
            </w:r>
          </w:p>
        </w:tc>
      </w:tr>
      <w:tr w:rsidR="006E7788" w14:paraId="2C9E2CEA" w14:textId="77777777" w:rsidTr="00C61D2E">
        <w:trPr>
          <w:gridAfter w:val="1"/>
          <w:wAfter w:w="29" w:type="dxa"/>
        </w:trPr>
        <w:tc>
          <w:tcPr>
            <w:tcW w:w="3545" w:type="dxa"/>
          </w:tcPr>
          <w:p w14:paraId="75F715B7" w14:textId="77777777" w:rsidR="006E7788" w:rsidRDefault="006E7788" w:rsidP="006E7788">
            <w:pPr>
              <w:pStyle w:val="BodyText"/>
              <w:rPr>
                <w:rFonts w:ascii="Arial" w:hAnsi="Arial" w:cs="Arial"/>
                <w:b/>
                <w:bCs/>
              </w:rPr>
            </w:pPr>
            <w:r>
              <w:rPr>
                <w:rFonts w:ascii="Arial" w:hAnsi="Arial" w:cs="Arial"/>
                <w:b/>
                <w:bCs/>
              </w:rPr>
              <w:lastRenderedPageBreak/>
              <w:t>"Operational Metering Equipment"</w:t>
            </w:r>
          </w:p>
        </w:tc>
        <w:tc>
          <w:tcPr>
            <w:tcW w:w="6775" w:type="dxa"/>
          </w:tcPr>
          <w:p w14:paraId="230908AA" w14:textId="77777777" w:rsidR="006E7788" w:rsidRDefault="006E7788" w:rsidP="006E7788">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6E7788" w14:paraId="188185D9" w14:textId="77777777" w:rsidTr="00C61D2E">
        <w:trPr>
          <w:gridAfter w:val="1"/>
          <w:wAfter w:w="29" w:type="dxa"/>
        </w:trPr>
        <w:tc>
          <w:tcPr>
            <w:tcW w:w="3545" w:type="dxa"/>
          </w:tcPr>
          <w:p w14:paraId="4B2DC79A" w14:textId="77777777" w:rsidR="006E7788" w:rsidRDefault="006E7788" w:rsidP="006E7788">
            <w:pPr>
              <w:pStyle w:val="BodyText"/>
              <w:rPr>
                <w:rFonts w:ascii="Arial" w:hAnsi="Arial" w:cs="Arial"/>
                <w:b/>
                <w:bCs/>
              </w:rPr>
            </w:pPr>
            <w:r>
              <w:rPr>
                <w:rFonts w:ascii="Arial" w:hAnsi="Arial" w:cs="Arial"/>
                <w:b/>
                <w:bCs/>
              </w:rPr>
              <w:t>"Operational Notification"</w:t>
            </w:r>
          </w:p>
        </w:tc>
        <w:tc>
          <w:tcPr>
            <w:tcW w:w="6775" w:type="dxa"/>
          </w:tcPr>
          <w:p w14:paraId="364F3A6F" w14:textId="77777777" w:rsidR="006E7788" w:rsidRDefault="006E7788" w:rsidP="006E7788">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6E7788" w14:paraId="3E4D0BEA" w14:textId="77777777" w:rsidTr="00C61D2E">
        <w:trPr>
          <w:gridAfter w:val="1"/>
          <w:wAfter w:w="29" w:type="dxa"/>
        </w:trPr>
        <w:tc>
          <w:tcPr>
            <w:tcW w:w="3545" w:type="dxa"/>
          </w:tcPr>
          <w:p w14:paraId="3BF8A149" w14:textId="77777777" w:rsidR="006E7788" w:rsidRDefault="006E7788" w:rsidP="006E7788">
            <w:pPr>
              <w:pStyle w:val="BodyText"/>
              <w:rPr>
                <w:rFonts w:ascii="Arial" w:hAnsi="Arial" w:cs="Arial"/>
                <w:b/>
                <w:bCs/>
              </w:rPr>
            </w:pPr>
            <w:r>
              <w:rPr>
                <w:rFonts w:ascii="Arial" w:hAnsi="Arial" w:cs="Arial"/>
                <w:b/>
                <w:bCs/>
              </w:rPr>
              <w:t>"Original Party"</w:t>
            </w:r>
          </w:p>
        </w:tc>
        <w:tc>
          <w:tcPr>
            <w:tcW w:w="6775" w:type="dxa"/>
          </w:tcPr>
          <w:p w14:paraId="4C5043F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49CEB934" w14:textId="77777777" w:rsidTr="00C61D2E">
        <w:trPr>
          <w:gridAfter w:val="1"/>
          <w:wAfter w:w="29" w:type="dxa"/>
        </w:trPr>
        <w:tc>
          <w:tcPr>
            <w:tcW w:w="3545" w:type="dxa"/>
          </w:tcPr>
          <w:p w14:paraId="2CCEE308" w14:textId="77777777" w:rsidR="006E7788" w:rsidRDefault="006E7788" w:rsidP="006E7788">
            <w:pPr>
              <w:pStyle w:val="BodyText"/>
              <w:rPr>
                <w:rFonts w:ascii="Arial" w:hAnsi="Arial" w:cs="Arial"/>
                <w:b/>
                <w:bCs/>
              </w:rPr>
            </w:pPr>
            <w:r>
              <w:rPr>
                <w:rFonts w:ascii="Arial" w:hAnsi="Arial" w:cs="Arial"/>
                <w:b/>
                <w:bCs/>
              </w:rPr>
              <w:t>"Other Dispute"</w:t>
            </w:r>
          </w:p>
        </w:tc>
        <w:tc>
          <w:tcPr>
            <w:tcW w:w="6775" w:type="dxa"/>
          </w:tcPr>
          <w:p w14:paraId="17E86746" w14:textId="77777777" w:rsidR="006E7788" w:rsidRDefault="006E7788" w:rsidP="006E7788">
            <w:pPr>
              <w:pStyle w:val="BodyText"/>
              <w:jc w:val="both"/>
              <w:rPr>
                <w:rFonts w:ascii="Arial" w:hAnsi="Arial" w:cs="Arial"/>
                <w:i/>
              </w:rPr>
            </w:pPr>
            <w:r>
              <w:rPr>
                <w:rFonts w:ascii="Arial" w:hAnsi="Arial" w:cs="Arial"/>
              </w:rPr>
              <w:t>as defined in Paragraph 7.2.3;</w:t>
            </w:r>
          </w:p>
        </w:tc>
      </w:tr>
      <w:tr w:rsidR="006E7788" w14:paraId="1ACA066A" w14:textId="77777777" w:rsidTr="00C61D2E">
        <w:trPr>
          <w:gridAfter w:val="1"/>
          <w:wAfter w:w="29" w:type="dxa"/>
        </w:trPr>
        <w:tc>
          <w:tcPr>
            <w:tcW w:w="3545" w:type="dxa"/>
          </w:tcPr>
          <w:p w14:paraId="1AA3D264" w14:textId="77777777" w:rsidR="006E7788" w:rsidRDefault="006E7788" w:rsidP="006E7788">
            <w:pPr>
              <w:pStyle w:val="BodyText"/>
              <w:rPr>
                <w:rFonts w:ascii="Arial" w:hAnsi="Arial" w:cs="Arial"/>
                <w:b/>
                <w:bCs/>
              </w:rPr>
            </w:pPr>
            <w:r>
              <w:rPr>
                <w:rFonts w:ascii="Arial" w:hAnsi="Arial" w:cs="Arial"/>
                <w:b/>
                <w:bCs/>
              </w:rPr>
              <w:t>"Other Party"</w:t>
            </w:r>
          </w:p>
        </w:tc>
        <w:tc>
          <w:tcPr>
            <w:tcW w:w="6775" w:type="dxa"/>
          </w:tcPr>
          <w:p w14:paraId="19CAF948" w14:textId="77777777" w:rsidR="006E7788" w:rsidRDefault="006E7788" w:rsidP="006E7788">
            <w:pPr>
              <w:pStyle w:val="BodyText"/>
              <w:jc w:val="both"/>
              <w:rPr>
                <w:rFonts w:ascii="Arial" w:hAnsi="Arial" w:cs="Arial"/>
              </w:rPr>
            </w:pPr>
            <w:r>
              <w:rPr>
                <w:rFonts w:ascii="Arial" w:hAnsi="Arial" w:cs="Arial"/>
              </w:rPr>
              <w:t>as defined in Paragraph 7.5.1;</w:t>
            </w:r>
          </w:p>
        </w:tc>
      </w:tr>
      <w:tr w:rsidR="006E7788" w14:paraId="1BE63E4C" w14:textId="77777777" w:rsidTr="00C61D2E">
        <w:trPr>
          <w:gridAfter w:val="1"/>
          <w:wAfter w:w="29" w:type="dxa"/>
        </w:trPr>
        <w:tc>
          <w:tcPr>
            <w:tcW w:w="3545" w:type="dxa"/>
          </w:tcPr>
          <w:p w14:paraId="04039227" w14:textId="77777777" w:rsidR="006E7788" w:rsidRDefault="006E7788" w:rsidP="006E7788">
            <w:pPr>
              <w:pStyle w:val="BodyText"/>
              <w:rPr>
                <w:ins w:id="119" w:author="Author"/>
                <w:rFonts w:ascii="Arial" w:hAnsi="Arial" w:cs="Arial"/>
                <w:b/>
                <w:bCs/>
              </w:rPr>
            </w:pPr>
            <w:r>
              <w:rPr>
                <w:rFonts w:ascii="Arial" w:hAnsi="Arial" w:cs="Arial"/>
                <w:b/>
                <w:bCs/>
              </w:rPr>
              <w:t>"Other User"</w:t>
            </w:r>
          </w:p>
          <w:p w14:paraId="624098F0" w14:textId="77777777" w:rsidR="00A7231E" w:rsidRDefault="00A7231E" w:rsidP="006E7788">
            <w:pPr>
              <w:pStyle w:val="BodyText"/>
              <w:rPr>
                <w:ins w:id="120" w:author="Author"/>
                <w:rFonts w:ascii="Arial" w:hAnsi="Arial" w:cs="Arial"/>
                <w:b/>
                <w:bCs/>
              </w:rPr>
            </w:pPr>
          </w:p>
          <w:p w14:paraId="60532CE9" w14:textId="77777777" w:rsidR="00A7231E" w:rsidRDefault="00C5274E" w:rsidP="006E7788">
            <w:pPr>
              <w:pStyle w:val="BodyText"/>
              <w:rPr>
                <w:ins w:id="121" w:author="Author"/>
                <w:rFonts w:ascii="Arial" w:hAnsi="Arial" w:cs="Arial"/>
                <w:b/>
                <w:bCs/>
              </w:rPr>
            </w:pPr>
            <w:ins w:id="122" w:author="Author">
              <w:r>
                <w:rPr>
                  <w:rFonts w:ascii="Arial" w:hAnsi="Arial" w:cs="Arial"/>
                  <w:b/>
                  <w:bCs/>
                </w:rPr>
                <w:t>“OTNR”</w:t>
              </w:r>
            </w:ins>
          </w:p>
          <w:p w14:paraId="5364E061" w14:textId="12F872A7" w:rsidR="00C5274E" w:rsidRDefault="00C5274E" w:rsidP="006E7788">
            <w:pPr>
              <w:pStyle w:val="BodyText"/>
              <w:rPr>
                <w:rFonts w:ascii="Arial" w:hAnsi="Arial" w:cs="Arial"/>
                <w:b/>
                <w:bCs/>
              </w:rPr>
            </w:pPr>
          </w:p>
        </w:tc>
        <w:tc>
          <w:tcPr>
            <w:tcW w:w="6775" w:type="dxa"/>
          </w:tcPr>
          <w:p w14:paraId="483A3D1A" w14:textId="77777777" w:rsidR="006E7788" w:rsidRDefault="006E7788" w:rsidP="006E7788">
            <w:pPr>
              <w:pStyle w:val="BodyText"/>
              <w:jc w:val="both"/>
              <w:rPr>
                <w:ins w:id="123" w:author="Author"/>
                <w:rFonts w:ascii="Arial" w:hAnsi="Arial" w:cs="Arial"/>
              </w:rPr>
            </w:pPr>
            <w:r>
              <w:rPr>
                <w:rFonts w:ascii="Arial" w:hAnsi="Arial" w:cs="Arial"/>
              </w:rPr>
              <w:t xml:space="preserve">as defined in Paragraph </w:t>
            </w:r>
            <w:proofErr w:type="gramStart"/>
            <w:r>
              <w:rPr>
                <w:rFonts w:ascii="Arial" w:hAnsi="Arial" w:cs="Arial"/>
              </w:rPr>
              <w:t>6.10.3;</w:t>
            </w:r>
            <w:proofErr w:type="gramEnd"/>
          </w:p>
          <w:p w14:paraId="1B402110" w14:textId="77777777" w:rsidR="00271D88" w:rsidRDefault="00271D88" w:rsidP="006E7788">
            <w:pPr>
              <w:pStyle w:val="BodyText"/>
              <w:jc w:val="both"/>
              <w:rPr>
                <w:ins w:id="124" w:author="Author"/>
                <w:rFonts w:ascii="Arial" w:hAnsi="Arial" w:cs="Arial"/>
              </w:rPr>
            </w:pPr>
          </w:p>
          <w:p w14:paraId="6000DB34" w14:textId="2204577C" w:rsidR="00271D88" w:rsidRPr="00271D88" w:rsidRDefault="00271D88" w:rsidP="006E7788">
            <w:pPr>
              <w:pStyle w:val="BodyText"/>
              <w:jc w:val="both"/>
              <w:rPr>
                <w:rFonts w:ascii="Arial" w:hAnsi="Arial" w:cs="Arial"/>
                <w:b/>
                <w:i/>
              </w:rPr>
            </w:pPr>
            <w:ins w:id="125" w:author="Author">
              <w:r w:rsidRPr="00271D88">
                <w:rPr>
                  <w:rFonts w:ascii="Arial" w:hAnsi="Arial" w:cs="Arial"/>
                  <w:color w:val="FF0000"/>
                </w:rPr>
                <w:t>t</w:t>
              </w:r>
              <w:r w:rsidRPr="00271D88">
                <w:rPr>
                  <w:rFonts w:ascii="Arial" w:hAnsi="Arial" w:cs="Arial"/>
                  <w:color w:val="FF0000"/>
                </w:rPr>
                <w:t>he Offshore Transmission Network "Review" launched in July 2020 by the UK Energy Minister</w:t>
              </w:r>
              <w:r w:rsidRPr="00271D88">
                <w:rPr>
                  <w:rFonts w:ascii="Arial" w:hAnsi="Arial" w:cs="Arial"/>
                  <w:color w:val="FF0000"/>
                </w:rPr>
                <w:t>;</w:t>
              </w:r>
            </w:ins>
          </w:p>
        </w:tc>
      </w:tr>
      <w:tr w:rsidR="006E7788" w14:paraId="723F82FD" w14:textId="77777777" w:rsidTr="00C61D2E">
        <w:trPr>
          <w:gridAfter w:val="1"/>
          <w:wAfter w:w="29" w:type="dxa"/>
        </w:trPr>
        <w:tc>
          <w:tcPr>
            <w:tcW w:w="3545" w:type="dxa"/>
          </w:tcPr>
          <w:p w14:paraId="6AF0AC5E" w14:textId="77777777" w:rsidR="006E7788" w:rsidRDefault="006E7788" w:rsidP="006E7788">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6775" w:type="dxa"/>
          </w:tcPr>
          <w:p w14:paraId="2E118C48" w14:textId="77777777" w:rsidR="006E7788" w:rsidRDefault="006E7788" w:rsidP="006E7788">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6E7788" w14:paraId="3FB9E16C" w14:textId="77777777" w:rsidTr="00C61D2E">
        <w:trPr>
          <w:gridAfter w:val="1"/>
          <w:wAfter w:w="29" w:type="dxa"/>
        </w:trPr>
        <w:tc>
          <w:tcPr>
            <w:tcW w:w="3545" w:type="dxa"/>
          </w:tcPr>
          <w:p w14:paraId="09912624" w14:textId="77777777" w:rsidR="006E7788" w:rsidRPr="00BA5C7B" w:rsidRDefault="006E7788" w:rsidP="006E7788">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6775" w:type="dxa"/>
          </w:tcPr>
          <w:p w14:paraId="2070DADE"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6E7788" w:rsidRPr="00BA5C7B" w:rsidRDefault="006E7788" w:rsidP="006E7788">
            <w:pPr>
              <w:jc w:val="both"/>
              <w:rPr>
                <w:rFonts w:ascii="Arial" w:hAnsi="Arial" w:cs="Arial"/>
                <w:szCs w:val="22"/>
              </w:rPr>
            </w:pPr>
          </w:p>
        </w:tc>
      </w:tr>
      <w:tr w:rsidR="006E7788" w14:paraId="014DD406" w14:textId="77777777" w:rsidTr="00C61D2E">
        <w:trPr>
          <w:gridAfter w:val="1"/>
          <w:wAfter w:w="29" w:type="dxa"/>
        </w:trPr>
        <w:tc>
          <w:tcPr>
            <w:tcW w:w="3545" w:type="dxa"/>
          </w:tcPr>
          <w:p w14:paraId="5909CCBE" w14:textId="77777777" w:rsidR="006E7788" w:rsidRPr="00BA5C7B" w:rsidRDefault="006E7788" w:rsidP="006E7788">
            <w:pPr>
              <w:rPr>
                <w:rFonts w:ascii="Arial" w:hAnsi="Arial" w:cs="Arial"/>
                <w:b/>
                <w:szCs w:val="22"/>
              </w:rPr>
            </w:pPr>
            <w:r w:rsidRPr="00BA5C7B">
              <w:rPr>
                <w:rFonts w:ascii="Arial" w:hAnsi="Arial" w:cs="Arial"/>
                <w:b/>
                <w:bCs/>
                <w:szCs w:val="22"/>
              </w:rPr>
              <w:t xml:space="preserve">“OTSDUW Staged Build” </w:t>
            </w:r>
          </w:p>
        </w:tc>
        <w:tc>
          <w:tcPr>
            <w:tcW w:w="6775" w:type="dxa"/>
          </w:tcPr>
          <w:p w14:paraId="68006D10" w14:textId="77777777" w:rsidR="006E7788" w:rsidRPr="00BA5C7B" w:rsidRDefault="006E7788" w:rsidP="006E7788">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6E7788" w:rsidRPr="00BA5C7B" w:rsidRDefault="006E7788" w:rsidP="006E7788">
            <w:pPr>
              <w:jc w:val="both"/>
              <w:rPr>
                <w:rFonts w:ascii="Arial" w:hAnsi="Arial" w:cs="Arial"/>
                <w:b/>
                <w:szCs w:val="22"/>
              </w:rPr>
            </w:pPr>
          </w:p>
        </w:tc>
      </w:tr>
      <w:tr w:rsidR="006E7788" w14:paraId="5DD5F478" w14:textId="77777777" w:rsidTr="00C61D2E">
        <w:trPr>
          <w:gridAfter w:val="1"/>
          <w:wAfter w:w="29" w:type="dxa"/>
        </w:trPr>
        <w:tc>
          <w:tcPr>
            <w:tcW w:w="3545" w:type="dxa"/>
          </w:tcPr>
          <w:p w14:paraId="21CB8921"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w:t>
            </w:r>
          </w:p>
        </w:tc>
        <w:tc>
          <w:tcPr>
            <w:tcW w:w="6775" w:type="dxa"/>
          </w:tcPr>
          <w:p w14:paraId="18586B24" w14:textId="77777777" w:rsidR="006E7788" w:rsidRPr="00BA5C7B" w:rsidRDefault="006E7788" w:rsidP="006E7788">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6E7788" w:rsidRPr="00BA5C7B" w:rsidRDefault="006E7788" w:rsidP="006E7788">
            <w:pPr>
              <w:jc w:val="both"/>
              <w:rPr>
                <w:rFonts w:ascii="Arial" w:hAnsi="Arial" w:cs="Arial"/>
                <w:szCs w:val="22"/>
              </w:rPr>
            </w:pPr>
          </w:p>
        </w:tc>
      </w:tr>
      <w:tr w:rsidR="006E7788" w14:paraId="7AF83256" w14:textId="77777777" w:rsidTr="00C61D2E">
        <w:trPr>
          <w:gridAfter w:val="1"/>
          <w:wAfter w:w="29" w:type="dxa"/>
        </w:trPr>
        <w:tc>
          <w:tcPr>
            <w:tcW w:w="3545" w:type="dxa"/>
          </w:tcPr>
          <w:p w14:paraId="741097F7"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 Effective Date”</w:t>
            </w:r>
          </w:p>
        </w:tc>
        <w:tc>
          <w:tcPr>
            <w:tcW w:w="6775" w:type="dxa"/>
          </w:tcPr>
          <w:p w14:paraId="3BA2C455"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6E7788" w:rsidRPr="00BA5C7B" w:rsidRDefault="006E7788" w:rsidP="006E7788">
            <w:pPr>
              <w:jc w:val="both"/>
              <w:rPr>
                <w:rFonts w:ascii="Arial" w:hAnsi="Arial" w:cs="Arial"/>
                <w:szCs w:val="22"/>
              </w:rPr>
            </w:pPr>
            <w:r w:rsidRPr="00BA5C7B">
              <w:rPr>
                <w:rFonts w:ascii="Arial" w:hAnsi="Arial" w:cs="Arial"/>
                <w:szCs w:val="22"/>
              </w:rPr>
              <w:t xml:space="preserve"> </w:t>
            </w:r>
          </w:p>
        </w:tc>
      </w:tr>
      <w:tr w:rsidR="006E7788" w14:paraId="6120910C" w14:textId="77777777" w:rsidTr="00C61D2E">
        <w:trPr>
          <w:gridAfter w:val="1"/>
          <w:wAfter w:w="29" w:type="dxa"/>
        </w:trPr>
        <w:tc>
          <w:tcPr>
            <w:tcW w:w="3545" w:type="dxa"/>
          </w:tcPr>
          <w:p w14:paraId="1EB01670" w14:textId="77777777" w:rsidR="006E7788" w:rsidRPr="00BA5C7B" w:rsidRDefault="006E7788" w:rsidP="006E7788">
            <w:pPr>
              <w:rPr>
                <w:rFonts w:ascii="Arial" w:hAnsi="Arial" w:cs="Arial"/>
                <w:b/>
                <w:szCs w:val="22"/>
              </w:rPr>
            </w:pPr>
            <w:r w:rsidRPr="00BA5C7B">
              <w:rPr>
                <w:rFonts w:ascii="Arial" w:hAnsi="Arial" w:cs="Arial"/>
                <w:b/>
                <w:szCs w:val="22"/>
              </w:rPr>
              <w:t>“OTSUA Completion Notice”</w:t>
            </w:r>
          </w:p>
        </w:tc>
        <w:tc>
          <w:tcPr>
            <w:tcW w:w="6775" w:type="dxa"/>
          </w:tcPr>
          <w:p w14:paraId="645990A4"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notice to be issued by </w:t>
            </w:r>
            <w:r w:rsidRPr="00BA5C7B">
              <w:rPr>
                <w:rFonts w:ascii="Arial" w:hAnsi="Arial" w:cs="Arial"/>
                <w:b/>
                <w:szCs w:val="22"/>
              </w:rPr>
              <w:t>The Company</w:t>
            </w:r>
            <w:r w:rsidRPr="00BA5C7B">
              <w:rPr>
                <w:rFonts w:ascii="Arial" w:hAnsi="Arial" w:cs="Arial"/>
                <w:szCs w:val="22"/>
              </w:rPr>
              <w:t xml:space="preserve"> to the </w:t>
            </w:r>
            <w:r w:rsidRPr="00BA5C7B">
              <w:rPr>
                <w:rFonts w:ascii="Arial" w:hAnsi="Arial" w:cs="Arial"/>
                <w:b/>
                <w:szCs w:val="22"/>
              </w:rPr>
              <w:t>Authority</w:t>
            </w:r>
            <w:r w:rsidRPr="00BA5C7B">
              <w:rPr>
                <w:rFonts w:ascii="Arial" w:hAnsi="Arial" w:cs="Arial"/>
                <w:szCs w:val="22"/>
              </w:rPr>
              <w:t xml:space="preserve"> in respect of </w:t>
            </w:r>
            <w:r w:rsidRPr="00BA5C7B">
              <w:rPr>
                <w:rFonts w:ascii="Arial" w:hAnsi="Arial" w:cs="Arial"/>
                <w:b/>
                <w:szCs w:val="22"/>
              </w:rPr>
              <w:t>OTSUA</w:t>
            </w:r>
            <w:r w:rsidRPr="00BA5C7B">
              <w:rPr>
                <w:rFonts w:ascii="Arial" w:hAnsi="Arial" w:cs="Arial"/>
                <w:szCs w:val="22"/>
              </w:rPr>
              <w:t xml:space="preserve"> or </w:t>
            </w:r>
            <w:r w:rsidRPr="00BA5C7B">
              <w:rPr>
                <w:rFonts w:ascii="Arial" w:hAnsi="Arial" w:cs="Arial"/>
                <w:b/>
                <w:szCs w:val="22"/>
              </w:rPr>
              <w:t>OTSUA Operational at the OTSUA Commissioning Period Effective Date</w:t>
            </w:r>
            <w:r w:rsidRPr="00BA5C7B">
              <w:rPr>
                <w:rFonts w:ascii="Arial" w:hAnsi="Arial" w:cs="Arial"/>
                <w:szCs w:val="22"/>
              </w:rPr>
              <w:t xml:space="preserve">, in accordance with Standard Condition C25 of the </w:t>
            </w:r>
            <w:r w:rsidRPr="00BA5C7B">
              <w:rPr>
                <w:rFonts w:ascii="Arial" w:hAnsi="Arial" w:cs="Arial"/>
                <w:b/>
                <w:szCs w:val="22"/>
              </w:rPr>
              <w:t xml:space="preserve">Transmission Licence </w:t>
            </w:r>
            <w:r w:rsidRPr="00BA5C7B">
              <w:rPr>
                <w:rFonts w:ascii="Arial" w:hAnsi="Arial" w:cs="Arial"/>
                <w:szCs w:val="22"/>
              </w:rPr>
              <w:t>and Section 6G of the</w:t>
            </w:r>
            <w:r w:rsidRPr="00BA5C7B">
              <w:rPr>
                <w:rFonts w:ascii="Arial" w:hAnsi="Arial" w:cs="Arial"/>
                <w:b/>
                <w:szCs w:val="22"/>
              </w:rPr>
              <w:t xml:space="preserve"> Act</w:t>
            </w:r>
            <w:r w:rsidRPr="00BA5C7B">
              <w:rPr>
                <w:rFonts w:ascii="Arial" w:hAnsi="Arial" w:cs="Arial"/>
                <w:szCs w:val="22"/>
              </w:rPr>
              <w:t>;</w:t>
            </w:r>
          </w:p>
          <w:p w14:paraId="5B0EC821" w14:textId="77777777" w:rsidR="006E7788" w:rsidRPr="00BA5C7B" w:rsidRDefault="006E7788" w:rsidP="006E7788">
            <w:pPr>
              <w:jc w:val="both"/>
              <w:rPr>
                <w:rFonts w:ascii="Arial" w:hAnsi="Arial" w:cs="Arial"/>
                <w:szCs w:val="22"/>
              </w:rPr>
            </w:pPr>
          </w:p>
        </w:tc>
      </w:tr>
      <w:tr w:rsidR="006E7788" w14:paraId="24DB5430" w14:textId="77777777" w:rsidTr="00C61D2E">
        <w:trPr>
          <w:gridAfter w:val="1"/>
          <w:wAfter w:w="29" w:type="dxa"/>
        </w:trPr>
        <w:tc>
          <w:tcPr>
            <w:tcW w:w="3545" w:type="dxa"/>
          </w:tcPr>
          <w:p w14:paraId="39696B40" w14:textId="77777777" w:rsidR="006E7788" w:rsidRPr="00BA5C7B" w:rsidRDefault="006E7788" w:rsidP="006E7788">
            <w:pPr>
              <w:rPr>
                <w:rFonts w:ascii="Arial" w:hAnsi="Arial" w:cs="Arial"/>
                <w:b/>
                <w:szCs w:val="22"/>
              </w:rPr>
            </w:pPr>
            <w:r w:rsidRPr="00BA5C7B">
              <w:rPr>
                <w:rFonts w:ascii="Arial" w:hAnsi="Arial" w:cs="Arial"/>
                <w:b/>
                <w:bCs/>
                <w:szCs w:val="22"/>
              </w:rPr>
              <w:lastRenderedPageBreak/>
              <w:t>“OTSUA Completion Notice Trigger Date”</w:t>
            </w:r>
          </w:p>
        </w:tc>
        <w:tc>
          <w:tcPr>
            <w:tcW w:w="6775" w:type="dxa"/>
          </w:tcPr>
          <w:p w14:paraId="1C4453B0" w14:textId="77777777" w:rsidR="006E7788" w:rsidRPr="00BA5C7B" w:rsidRDefault="006E7788" w:rsidP="006E7788">
            <w:pPr>
              <w:jc w:val="both"/>
              <w:rPr>
                <w:rFonts w:ascii="Arial" w:hAnsi="Arial" w:cs="Arial"/>
                <w:bCs/>
                <w:szCs w:val="22"/>
              </w:rPr>
            </w:pPr>
            <w:r w:rsidRPr="00BA5C7B">
              <w:rPr>
                <w:rFonts w:ascii="Arial" w:hAnsi="Arial" w:cs="Arial"/>
                <w:bCs/>
                <w:szCs w:val="22"/>
              </w:rPr>
              <w:t>means:</w:t>
            </w:r>
          </w:p>
          <w:p w14:paraId="044B4DD3" w14:textId="77777777" w:rsidR="006E7788" w:rsidRPr="00BA5C7B" w:rsidRDefault="006E7788" w:rsidP="006E7788">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6E7788" w:rsidRPr="00BA5C7B" w:rsidRDefault="006E7788" w:rsidP="006772B6">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6E7788" w14:paraId="5BA6363B" w14:textId="77777777" w:rsidTr="00C61D2E">
        <w:trPr>
          <w:gridAfter w:val="1"/>
          <w:wAfter w:w="29" w:type="dxa"/>
        </w:trPr>
        <w:tc>
          <w:tcPr>
            <w:tcW w:w="3545" w:type="dxa"/>
          </w:tcPr>
          <w:p w14:paraId="0D3989E3"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6775" w:type="dxa"/>
          </w:tcPr>
          <w:p w14:paraId="736B71C6"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6E7788" w:rsidRPr="00BA5C7B" w:rsidRDefault="006E7788" w:rsidP="006E7788">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6E7788" w:rsidRPr="00BA5C7B" w:rsidRDefault="006E7788" w:rsidP="006E7788">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6E7788" w14:paraId="2DB740E9" w14:textId="77777777" w:rsidTr="00C61D2E">
        <w:trPr>
          <w:gridAfter w:val="1"/>
          <w:wAfter w:w="29" w:type="dxa"/>
        </w:trPr>
        <w:tc>
          <w:tcPr>
            <w:tcW w:w="3545" w:type="dxa"/>
          </w:tcPr>
          <w:p w14:paraId="127B6528" w14:textId="77777777" w:rsidR="006E7788" w:rsidRPr="00BA5C7B" w:rsidRDefault="006E7788" w:rsidP="006E7788">
            <w:pPr>
              <w:pStyle w:val="BodyText"/>
              <w:rPr>
                <w:rFonts w:ascii="Arial" w:hAnsi="Arial" w:cs="Arial"/>
                <w:b/>
                <w:szCs w:val="22"/>
              </w:rPr>
            </w:pPr>
            <w:r w:rsidRPr="00BA5C7B">
              <w:rPr>
                <w:rFonts w:ascii="Arial" w:hAnsi="Arial" w:cs="Arial"/>
                <w:b/>
                <w:bCs/>
                <w:szCs w:val="22"/>
              </w:rPr>
              <w:t>"</w:t>
            </w:r>
            <w:r w:rsidRPr="00BA5C7B">
              <w:rPr>
                <w:rFonts w:ascii="Arial" w:hAnsi="Arial" w:cs="Arial"/>
                <w:b/>
                <w:szCs w:val="22"/>
              </w:rPr>
              <w:t>OTSUA Transfer Time</w:t>
            </w:r>
            <w:r w:rsidRPr="00BA5C7B">
              <w:rPr>
                <w:rFonts w:ascii="Arial" w:hAnsi="Arial" w:cs="Arial"/>
                <w:b/>
                <w:bCs/>
                <w:szCs w:val="22"/>
              </w:rPr>
              <w:t>"</w:t>
            </w:r>
          </w:p>
        </w:tc>
        <w:tc>
          <w:tcPr>
            <w:tcW w:w="6775" w:type="dxa"/>
          </w:tcPr>
          <w:p w14:paraId="22E45C57" w14:textId="77777777" w:rsidR="006E7788" w:rsidRPr="00BA5C7B" w:rsidRDefault="006E7788" w:rsidP="006E7788">
            <w:pPr>
              <w:pStyle w:val="BodyText"/>
              <w:jc w:val="both"/>
              <w:rPr>
                <w:rFonts w:ascii="Arial" w:hAnsi="Arial" w:cs="Arial"/>
                <w:iCs/>
                <w:szCs w:val="22"/>
              </w:rPr>
            </w:pPr>
            <w:bookmarkStart w:id="126"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126"/>
          </w:p>
        </w:tc>
      </w:tr>
      <w:tr w:rsidR="006E7788" w14:paraId="43F4117D" w14:textId="77777777" w:rsidTr="00C61D2E">
        <w:trPr>
          <w:gridAfter w:val="1"/>
          <w:wAfter w:w="29" w:type="dxa"/>
        </w:trPr>
        <w:tc>
          <w:tcPr>
            <w:tcW w:w="3545" w:type="dxa"/>
          </w:tcPr>
          <w:p w14:paraId="6A41F32C"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w:t>
            </w:r>
          </w:p>
        </w:tc>
        <w:tc>
          <w:tcPr>
            <w:tcW w:w="6775" w:type="dxa"/>
          </w:tcPr>
          <w:p w14:paraId="7F1AD897" w14:textId="77777777" w:rsidR="006E7788" w:rsidRPr="00BA5C7B" w:rsidRDefault="006E7788" w:rsidP="006E7788">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6E7788" w14:paraId="4853A032" w14:textId="77777777" w:rsidTr="00C61D2E">
        <w:tblPrEx>
          <w:tblCellMar>
            <w:left w:w="108" w:type="dxa"/>
            <w:right w:w="108" w:type="dxa"/>
          </w:tblCellMar>
        </w:tblPrEx>
        <w:trPr>
          <w:gridAfter w:val="1"/>
          <w:wAfter w:w="29" w:type="dxa"/>
        </w:trPr>
        <w:tc>
          <w:tcPr>
            <w:tcW w:w="3545" w:type="dxa"/>
          </w:tcPr>
          <w:p w14:paraId="054FD35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 Useable"</w:t>
            </w:r>
          </w:p>
        </w:tc>
        <w:tc>
          <w:tcPr>
            <w:tcW w:w="6775" w:type="dxa"/>
          </w:tcPr>
          <w:p w14:paraId="626B456F" w14:textId="77777777" w:rsidR="006E7788" w:rsidRPr="00BA5C7B" w:rsidRDefault="006E7788" w:rsidP="006E7788">
            <w:pPr>
              <w:pStyle w:val="BodyText"/>
              <w:jc w:val="both"/>
              <w:rPr>
                <w:rFonts w:ascii="Arial" w:hAnsi="Arial" w:cs="Arial"/>
                <w:szCs w:val="22"/>
              </w:rPr>
            </w:pPr>
            <w:bookmarkStart w:id="127" w:name="_BPDCD_127"/>
            <w:r w:rsidRPr="00BA5C7B">
              <w:rPr>
                <w:rFonts w:ascii="Arial" w:hAnsi="Arial" w:cs="Arial"/>
                <w:szCs w:val="22"/>
              </w:rPr>
              <w:t xml:space="preserve">shall </w:t>
            </w:r>
            <w:bookmarkEnd w:id="127"/>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6E7788" w14:paraId="1D6D60ED" w14:textId="77777777" w:rsidTr="00C61D2E">
        <w:trPr>
          <w:gridAfter w:val="1"/>
          <w:wAfter w:w="29" w:type="dxa"/>
        </w:trPr>
        <w:tc>
          <w:tcPr>
            <w:tcW w:w="3545" w:type="dxa"/>
          </w:tcPr>
          <w:p w14:paraId="4B357515" w14:textId="1464E271" w:rsidR="006E7788" w:rsidRPr="00BA5C7B" w:rsidRDefault="006E7788" w:rsidP="006E7788">
            <w:pPr>
              <w:pStyle w:val="BodyText"/>
              <w:rPr>
                <w:rFonts w:ascii="Arial" w:hAnsi="Arial" w:cs="Arial"/>
                <w:b/>
                <w:bCs/>
                <w:szCs w:val="22"/>
              </w:rPr>
            </w:pPr>
            <w:r w:rsidRPr="00BA5C7B">
              <w:rPr>
                <w:rFonts w:ascii="Arial" w:hAnsi="Arial" w:cs="Arial"/>
                <w:b/>
                <w:bCs/>
                <w:szCs w:val="22"/>
              </w:rPr>
              <w:t xml:space="preserve"> "Panel Chair</w:t>
            </w:r>
            <w:r w:rsidR="0090418F">
              <w:rPr>
                <w:rFonts w:ascii="Arial" w:hAnsi="Arial" w:cs="Arial"/>
                <w:b/>
                <w:bCs/>
                <w:szCs w:val="22"/>
              </w:rPr>
              <w:t>person</w:t>
            </w:r>
            <w:r w:rsidRPr="00BA5C7B">
              <w:rPr>
                <w:rFonts w:ascii="Arial" w:hAnsi="Arial" w:cs="Arial"/>
                <w:b/>
                <w:bCs/>
                <w:szCs w:val="22"/>
              </w:rPr>
              <w:t>"</w:t>
            </w:r>
          </w:p>
        </w:tc>
        <w:tc>
          <w:tcPr>
            <w:tcW w:w="6775" w:type="dxa"/>
          </w:tcPr>
          <w:p w14:paraId="5CD975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6E7788" w14:paraId="0C169895" w14:textId="77777777" w:rsidTr="00C61D2E">
        <w:trPr>
          <w:gridAfter w:val="1"/>
          <w:wAfter w:w="29" w:type="dxa"/>
        </w:trPr>
        <w:tc>
          <w:tcPr>
            <w:tcW w:w="3545" w:type="dxa"/>
          </w:tcPr>
          <w:p w14:paraId="082C23B7"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lastRenderedPageBreak/>
              <w:t>"Panel Member"</w:t>
            </w:r>
          </w:p>
        </w:tc>
        <w:tc>
          <w:tcPr>
            <w:tcW w:w="6775" w:type="dxa"/>
          </w:tcPr>
          <w:p w14:paraId="2062DF20"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any of the persons listed in Paragraph 8.3.1(b);</w:t>
            </w:r>
          </w:p>
        </w:tc>
      </w:tr>
      <w:tr w:rsidR="006E7788" w14:paraId="791E12EF" w14:textId="77777777" w:rsidTr="00C61D2E">
        <w:trPr>
          <w:gridAfter w:val="1"/>
          <w:wAfter w:w="29" w:type="dxa"/>
        </w:trPr>
        <w:tc>
          <w:tcPr>
            <w:tcW w:w="3545" w:type="dxa"/>
          </w:tcPr>
          <w:p w14:paraId="59E84A51"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 Interim Vacancies"</w:t>
            </w:r>
          </w:p>
        </w:tc>
        <w:tc>
          <w:tcPr>
            <w:tcW w:w="6775" w:type="dxa"/>
          </w:tcPr>
          <w:p w14:paraId="3F77FC7D"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 Paragraph 8A.4.3.3;</w:t>
            </w:r>
          </w:p>
        </w:tc>
      </w:tr>
      <w:tr w:rsidR="006E7788" w14:paraId="2F90EAFE" w14:textId="77777777" w:rsidTr="00C61D2E">
        <w:trPr>
          <w:gridAfter w:val="1"/>
          <w:wAfter w:w="29" w:type="dxa"/>
        </w:trPr>
        <w:tc>
          <w:tcPr>
            <w:tcW w:w="3545" w:type="dxa"/>
          </w:tcPr>
          <w:p w14:paraId="11C95EA0"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Members’ Recommendation”</w:t>
            </w:r>
          </w:p>
        </w:tc>
        <w:tc>
          <w:tcPr>
            <w:tcW w:w="6775" w:type="dxa"/>
          </w:tcPr>
          <w:p w14:paraId="753FE7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6E7788" w14:paraId="4FBA9525" w14:textId="77777777" w:rsidTr="00C61D2E">
        <w:trPr>
          <w:gridAfter w:val="1"/>
          <w:wAfter w:w="29" w:type="dxa"/>
        </w:trPr>
        <w:tc>
          <w:tcPr>
            <w:tcW w:w="3545" w:type="dxa"/>
          </w:tcPr>
          <w:p w14:paraId="6593EE8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Secretary"</w:t>
            </w:r>
          </w:p>
        </w:tc>
        <w:tc>
          <w:tcPr>
            <w:tcW w:w="6775" w:type="dxa"/>
          </w:tcPr>
          <w:p w14:paraId="7731E21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6E7788" w14:paraId="5C779EBF" w14:textId="77777777" w:rsidTr="00C61D2E">
        <w:trPr>
          <w:gridAfter w:val="1"/>
          <w:wAfter w:w="29" w:type="dxa"/>
        </w:trPr>
        <w:tc>
          <w:tcPr>
            <w:tcW w:w="3545" w:type="dxa"/>
          </w:tcPr>
          <w:p w14:paraId="43F886B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1 System Ancillary Services"</w:t>
            </w:r>
          </w:p>
        </w:tc>
        <w:tc>
          <w:tcPr>
            <w:tcW w:w="6775" w:type="dxa"/>
          </w:tcPr>
          <w:p w14:paraId="3055890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6E7788" w14:paraId="0C62B72E" w14:textId="77777777" w:rsidTr="00C61D2E">
        <w:trPr>
          <w:gridAfter w:val="1"/>
          <w:wAfter w:w="29" w:type="dxa"/>
        </w:trPr>
        <w:tc>
          <w:tcPr>
            <w:tcW w:w="3545" w:type="dxa"/>
          </w:tcPr>
          <w:p w14:paraId="7411FC38"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2 System Ancillary Services"</w:t>
            </w:r>
          </w:p>
        </w:tc>
        <w:tc>
          <w:tcPr>
            <w:tcW w:w="6775" w:type="dxa"/>
          </w:tcPr>
          <w:p w14:paraId="7105F3B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6E7788" w14:paraId="496C1496" w14:textId="77777777" w:rsidTr="00C61D2E">
        <w:trPr>
          <w:gridAfter w:val="1"/>
          <w:wAfter w:w="29" w:type="dxa"/>
        </w:trPr>
        <w:tc>
          <w:tcPr>
            <w:tcW w:w="3545" w:type="dxa"/>
          </w:tcPr>
          <w:p w14:paraId="421A062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"Partial Shutdown "</w:t>
            </w:r>
          </w:p>
        </w:tc>
        <w:tc>
          <w:tcPr>
            <w:tcW w:w="6775" w:type="dxa"/>
          </w:tcPr>
          <w:p w14:paraId="7B6AC09C"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6E7788" w14:paraId="28FBE89D" w14:textId="77777777" w:rsidTr="00C61D2E">
        <w:trPr>
          <w:gridAfter w:val="1"/>
          <w:wAfter w:w="29" w:type="dxa"/>
        </w:trPr>
        <w:tc>
          <w:tcPr>
            <w:tcW w:w="3545" w:type="dxa"/>
          </w:tcPr>
          <w:p w14:paraId="525E9855"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"Party Liable"</w:t>
            </w:r>
          </w:p>
        </w:tc>
        <w:tc>
          <w:tcPr>
            <w:tcW w:w="6775" w:type="dxa"/>
          </w:tcPr>
          <w:p w14:paraId="1206C68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Paragraph 6.12.1; </w:t>
            </w:r>
          </w:p>
        </w:tc>
      </w:tr>
      <w:tr w:rsidR="006E7788" w14:paraId="359367B2" w14:textId="77777777" w:rsidTr="00C61D2E">
        <w:trPr>
          <w:gridAfter w:val="1"/>
          <w:wAfter w:w="29" w:type="dxa"/>
        </w:trPr>
        <w:tc>
          <w:tcPr>
            <w:tcW w:w="3545" w:type="dxa"/>
          </w:tcPr>
          <w:p w14:paraId="63179D4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Date"</w:t>
            </w:r>
          </w:p>
        </w:tc>
        <w:tc>
          <w:tcPr>
            <w:tcW w:w="6775" w:type="dxa"/>
          </w:tcPr>
          <w:p w14:paraId="1BF8DF18"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6E7788" w14:paraId="4C9D49E2" w14:textId="77777777" w:rsidTr="00C61D2E">
        <w:trPr>
          <w:gridAfter w:val="1"/>
          <w:wAfter w:w="29" w:type="dxa"/>
        </w:trPr>
        <w:tc>
          <w:tcPr>
            <w:tcW w:w="3545" w:type="dxa"/>
          </w:tcPr>
          <w:p w14:paraId="72FDF88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Record Sum"</w:t>
            </w:r>
          </w:p>
        </w:tc>
        <w:tc>
          <w:tcPr>
            <w:tcW w:w="6775" w:type="dxa"/>
          </w:tcPr>
          <w:p w14:paraId="1434E762"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128" w:name="_BPDCD_128"/>
            <w:r w:rsidRPr="00BA5C7B">
              <w:rPr>
                <w:rFonts w:ascii="Arial" w:hAnsi="Arial" w:cs="Arial"/>
                <w:b/>
                <w:bCs/>
                <w:szCs w:val="22"/>
              </w:rPr>
              <w:t>The Company</w:t>
            </w:r>
            <w:r w:rsidRPr="00BA5C7B">
              <w:rPr>
                <w:rFonts w:ascii="Arial" w:hAnsi="Arial" w:cs="Arial"/>
                <w:szCs w:val="22"/>
              </w:rPr>
              <w:t xml:space="preserve"> </w:t>
            </w:r>
            <w:bookmarkEnd w:id="128"/>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6E7788" w14:paraId="4C09D6A3" w14:textId="77777777" w:rsidTr="00C61D2E">
        <w:trPr>
          <w:gridAfter w:val="1"/>
          <w:wAfter w:w="29" w:type="dxa"/>
        </w:trPr>
        <w:tc>
          <w:tcPr>
            <w:tcW w:w="3545" w:type="dxa"/>
          </w:tcPr>
          <w:p w14:paraId="49282E2E"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"Pending CUSC Modification Proposal"</w:t>
            </w:r>
          </w:p>
        </w:tc>
        <w:tc>
          <w:tcPr>
            <w:tcW w:w="6775" w:type="dxa"/>
          </w:tcPr>
          <w:p w14:paraId="258074B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 </w:t>
            </w:r>
            <w:r w:rsidRPr="00BA5C7B">
              <w:rPr>
                <w:rFonts w:ascii="Arial" w:hAnsi="Arial" w:cs="Arial"/>
                <w:b/>
                <w:szCs w:val="22"/>
              </w:rPr>
              <w:t>CUSC Modification</w:t>
            </w:r>
            <w:r w:rsidRPr="00BA5C7B">
              <w:rPr>
                <w:rFonts w:ascii="Arial" w:hAnsi="Arial" w:cs="Arial"/>
                <w:szCs w:val="22"/>
              </w:rPr>
              <w:t xml:space="preserve"> </w:t>
            </w:r>
            <w:r w:rsidRPr="00BA5C7B">
              <w:rPr>
                <w:rFonts w:ascii="Arial" w:hAnsi="Arial" w:cs="Arial"/>
                <w:b/>
                <w:szCs w:val="22"/>
              </w:rPr>
              <w:t>Proposal</w:t>
            </w:r>
            <w:r w:rsidRPr="00BA5C7B">
              <w:rPr>
                <w:rFonts w:ascii="Arial" w:hAnsi="Arial" w:cs="Arial"/>
                <w:szCs w:val="22"/>
              </w:rPr>
              <w:t xml:space="preserve"> in respect of which, at the relevant time, the </w:t>
            </w:r>
            <w:r w:rsidRPr="00BA5C7B">
              <w:rPr>
                <w:rFonts w:ascii="Arial" w:hAnsi="Arial" w:cs="Arial"/>
                <w:b/>
                <w:szCs w:val="22"/>
              </w:rPr>
              <w:t>Authority</w:t>
            </w:r>
            <w:r w:rsidRPr="00BA5C7B">
              <w:rPr>
                <w:rFonts w:ascii="Arial" w:hAnsi="Arial" w:cs="Arial"/>
                <w:szCs w:val="22"/>
              </w:rPr>
              <w:t xml:space="preserve"> has not yet made a decision as to whether to direct such </w:t>
            </w:r>
            <w:r w:rsidRPr="00BA5C7B">
              <w:rPr>
                <w:rFonts w:ascii="Arial" w:hAnsi="Arial" w:cs="Arial"/>
                <w:b/>
                <w:szCs w:val="22"/>
              </w:rPr>
              <w:t>Proposed CUSC Modification</w:t>
            </w:r>
            <w:r w:rsidRPr="00BA5C7B">
              <w:rPr>
                <w:rFonts w:ascii="Arial" w:hAnsi="Arial" w:cs="Arial"/>
                <w:szCs w:val="22"/>
              </w:rPr>
              <w:t xml:space="preserve"> to be made pursuant to the </w:t>
            </w:r>
            <w:r w:rsidRPr="00BA5C7B">
              <w:rPr>
                <w:rFonts w:ascii="Arial" w:hAnsi="Arial" w:cs="Arial"/>
                <w:b/>
                <w:szCs w:val="22"/>
              </w:rPr>
              <w:t>Transmission Licence</w:t>
            </w:r>
            <w:r w:rsidRPr="00BA5C7B">
              <w:rPr>
                <w:rFonts w:ascii="Arial" w:hAnsi="Arial" w:cs="Arial"/>
                <w:szCs w:val="22"/>
              </w:rPr>
              <w:t xml:space="preserve"> (whether or not a </w:t>
            </w:r>
            <w:r w:rsidRPr="00BA5C7B">
              <w:rPr>
                <w:rFonts w:ascii="Arial" w:hAnsi="Arial" w:cs="Arial"/>
                <w:b/>
                <w:szCs w:val="22"/>
              </w:rPr>
              <w:t>CUSC Modification</w:t>
            </w:r>
            <w:r w:rsidRPr="00BA5C7B">
              <w:rPr>
                <w:rFonts w:ascii="Arial" w:hAnsi="Arial" w:cs="Arial"/>
                <w:szCs w:val="22"/>
              </w:rPr>
              <w:t xml:space="preserve"> </w:t>
            </w:r>
            <w:r w:rsidRPr="00BA5C7B">
              <w:rPr>
                <w:rFonts w:ascii="Arial" w:hAnsi="Arial" w:cs="Arial"/>
                <w:b/>
                <w:szCs w:val="22"/>
              </w:rPr>
              <w:t>Report</w:t>
            </w:r>
            <w:r w:rsidRPr="00BA5C7B">
              <w:rPr>
                <w:rFonts w:ascii="Arial" w:hAnsi="Arial" w:cs="Arial"/>
                <w:szCs w:val="22"/>
              </w:rPr>
              <w:t xml:space="preserve"> has been submitted in respect of such </w:t>
            </w:r>
            <w:r w:rsidRPr="00BA5C7B">
              <w:rPr>
                <w:rFonts w:ascii="Arial" w:hAnsi="Arial" w:cs="Arial"/>
                <w:b/>
                <w:szCs w:val="22"/>
              </w:rPr>
              <w:t>CUSC Modification Proposal</w:t>
            </w:r>
            <w:r w:rsidRPr="00BA5C7B">
              <w:rPr>
                <w:rFonts w:ascii="Arial" w:hAnsi="Arial" w:cs="Arial"/>
                <w:szCs w:val="22"/>
              </w:rPr>
              <w:t xml:space="preserve">); </w:t>
            </w:r>
          </w:p>
        </w:tc>
      </w:tr>
      <w:tr w:rsidR="006E7788" w14:paraId="0A79DF8D" w14:textId="77777777" w:rsidTr="00C61D2E">
        <w:trPr>
          <w:gridAfter w:val="1"/>
          <w:wAfter w:w="29" w:type="dxa"/>
        </w:trPr>
        <w:tc>
          <w:tcPr>
            <w:tcW w:w="3545" w:type="dxa"/>
          </w:tcPr>
          <w:p w14:paraId="307BFC5D" w14:textId="77777777" w:rsidR="006E7788" w:rsidRDefault="006E7788" w:rsidP="006E7788">
            <w:pPr>
              <w:pStyle w:val="BodyText"/>
              <w:rPr>
                <w:rFonts w:ascii="Arial" w:hAnsi="Arial" w:cs="Arial"/>
                <w:b/>
                <w:bCs/>
              </w:rPr>
            </w:pPr>
            <w:r>
              <w:rPr>
                <w:rFonts w:ascii="Arial" w:hAnsi="Arial" w:cs="Arial"/>
                <w:b/>
                <w:bCs/>
              </w:rPr>
              <w:t>"Performance Bond"</w:t>
            </w:r>
          </w:p>
        </w:tc>
        <w:tc>
          <w:tcPr>
            <w:tcW w:w="6775" w:type="dxa"/>
          </w:tcPr>
          <w:p w14:paraId="1F8D4AC3" w14:textId="77777777" w:rsidR="006E7788" w:rsidRDefault="006E7788" w:rsidP="006E7788">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6E7788" w14:paraId="031099D3" w14:textId="77777777" w:rsidTr="00C61D2E">
        <w:trPr>
          <w:gridAfter w:val="1"/>
          <w:wAfter w:w="29" w:type="dxa"/>
        </w:trPr>
        <w:tc>
          <w:tcPr>
            <w:tcW w:w="3545" w:type="dxa"/>
          </w:tcPr>
          <w:p w14:paraId="0081ED5B" w14:textId="77777777" w:rsidR="006E7788" w:rsidRDefault="006E7788" w:rsidP="006E7788">
            <w:pPr>
              <w:pStyle w:val="BodyText"/>
              <w:rPr>
                <w:rFonts w:ascii="Arial" w:hAnsi="Arial" w:cs="Arial"/>
                <w:b/>
                <w:bCs/>
              </w:rPr>
            </w:pPr>
            <w:r>
              <w:rPr>
                <w:rFonts w:ascii="Arial" w:hAnsi="Arial" w:cs="Arial"/>
                <w:b/>
                <w:bCs/>
              </w:rPr>
              <w:t>"Permitted Activities"</w:t>
            </w:r>
          </w:p>
        </w:tc>
        <w:tc>
          <w:tcPr>
            <w:tcW w:w="6775" w:type="dxa"/>
          </w:tcPr>
          <w:p w14:paraId="137B7A54" w14:textId="77777777" w:rsidR="006E7788" w:rsidRDefault="006E7788" w:rsidP="006E7788">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6E7788" w14:paraId="194C36E7" w14:textId="77777777" w:rsidTr="00C61D2E">
        <w:trPr>
          <w:gridAfter w:val="1"/>
          <w:wAfter w:w="29" w:type="dxa"/>
        </w:trPr>
        <w:tc>
          <w:tcPr>
            <w:tcW w:w="3545" w:type="dxa"/>
          </w:tcPr>
          <w:p w14:paraId="2EE9E033" w14:textId="77777777" w:rsidR="006E7788" w:rsidRDefault="006E7788" w:rsidP="006E7788">
            <w:pPr>
              <w:pStyle w:val="BodyText"/>
              <w:rPr>
                <w:rFonts w:ascii="Arial" w:hAnsi="Arial" w:cs="Arial"/>
                <w:b/>
                <w:bCs/>
              </w:rPr>
            </w:pPr>
            <w:r>
              <w:rPr>
                <w:rFonts w:ascii="Arial" w:hAnsi="Arial" w:cs="Arial"/>
                <w:b/>
                <w:bCs/>
              </w:rPr>
              <w:t>"Physical Notification"</w:t>
            </w:r>
          </w:p>
        </w:tc>
        <w:tc>
          <w:tcPr>
            <w:tcW w:w="6775" w:type="dxa"/>
          </w:tcPr>
          <w:p w14:paraId="5D4ACAA0"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1F7EF704" w14:textId="77777777" w:rsidTr="00C61D2E">
        <w:trPr>
          <w:gridAfter w:val="1"/>
          <w:wAfter w:w="29" w:type="dxa"/>
        </w:trPr>
        <w:tc>
          <w:tcPr>
            <w:tcW w:w="3545" w:type="dxa"/>
          </w:tcPr>
          <w:p w14:paraId="1BE304C0" w14:textId="77777777" w:rsidR="006E7788" w:rsidRDefault="006E7788" w:rsidP="006E7788">
            <w:pPr>
              <w:pStyle w:val="BodyText"/>
              <w:rPr>
                <w:rFonts w:ascii="Arial" w:hAnsi="Arial" w:cs="Arial"/>
                <w:b/>
                <w:bCs/>
              </w:rPr>
            </w:pPr>
            <w:r>
              <w:rPr>
                <w:rFonts w:ascii="Arial" w:hAnsi="Arial" w:cs="Arial"/>
                <w:b/>
                <w:bCs/>
              </w:rPr>
              <w:t xml:space="preserve">"Planned Outage" </w:t>
            </w:r>
          </w:p>
        </w:tc>
        <w:tc>
          <w:tcPr>
            <w:tcW w:w="6775" w:type="dxa"/>
          </w:tcPr>
          <w:p w14:paraId="6F3A028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84D11A1" w14:textId="77777777" w:rsidTr="00C61D2E">
        <w:trPr>
          <w:gridAfter w:val="1"/>
          <w:wAfter w:w="29" w:type="dxa"/>
        </w:trPr>
        <w:tc>
          <w:tcPr>
            <w:tcW w:w="3545" w:type="dxa"/>
          </w:tcPr>
          <w:p w14:paraId="64D71A82" w14:textId="77777777" w:rsidR="006E7788" w:rsidRDefault="006E7788" w:rsidP="006E7788">
            <w:pPr>
              <w:pStyle w:val="BodyText"/>
              <w:rPr>
                <w:rFonts w:ascii="Arial" w:hAnsi="Arial" w:cs="Arial"/>
                <w:b/>
                <w:bCs/>
              </w:rPr>
            </w:pPr>
            <w:r>
              <w:rPr>
                <w:rFonts w:ascii="Arial" w:hAnsi="Arial" w:cs="Arial"/>
                <w:b/>
                <w:bCs/>
              </w:rPr>
              <w:t>"Planning Code" or PC</w:t>
            </w:r>
          </w:p>
        </w:tc>
        <w:tc>
          <w:tcPr>
            <w:tcW w:w="6775" w:type="dxa"/>
          </w:tcPr>
          <w:p w14:paraId="2B20E710" w14:textId="77777777" w:rsidR="006E7788" w:rsidRDefault="006E7788" w:rsidP="006E7788">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6E7788" w14:paraId="1715E524" w14:textId="77777777" w:rsidTr="00C61D2E">
        <w:trPr>
          <w:gridAfter w:val="1"/>
          <w:wAfter w:w="29" w:type="dxa"/>
        </w:trPr>
        <w:tc>
          <w:tcPr>
            <w:tcW w:w="3545" w:type="dxa"/>
          </w:tcPr>
          <w:p w14:paraId="2FAA0589" w14:textId="77777777" w:rsidR="006E7788" w:rsidRDefault="006E7788" w:rsidP="006E7788">
            <w:pPr>
              <w:pStyle w:val="BodyText"/>
              <w:rPr>
                <w:rFonts w:ascii="Arial" w:hAnsi="Arial" w:cs="Arial"/>
                <w:b/>
                <w:bCs/>
              </w:rPr>
            </w:pPr>
            <w:r>
              <w:rPr>
                <w:rFonts w:ascii="Arial" w:hAnsi="Arial" w:cs="Arial"/>
                <w:b/>
                <w:bCs/>
              </w:rPr>
              <w:lastRenderedPageBreak/>
              <w:t>"Plant"</w:t>
            </w:r>
          </w:p>
        </w:tc>
        <w:tc>
          <w:tcPr>
            <w:tcW w:w="6775" w:type="dxa"/>
          </w:tcPr>
          <w:p w14:paraId="28A32D84" w14:textId="77777777" w:rsidR="006E7788" w:rsidRPr="00736B31" w:rsidRDefault="006E7788" w:rsidP="006E7788">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6E7788" w14:paraId="75B42EF6" w14:textId="77777777" w:rsidTr="00C61D2E">
        <w:trPr>
          <w:gridAfter w:val="1"/>
          <w:wAfter w:w="29" w:type="dxa"/>
        </w:trPr>
        <w:tc>
          <w:tcPr>
            <w:tcW w:w="3545" w:type="dxa"/>
          </w:tcPr>
          <w:p w14:paraId="3E0454CB" w14:textId="77777777" w:rsidR="006E7788" w:rsidRDefault="006E7788" w:rsidP="006E7788">
            <w:pPr>
              <w:pStyle w:val="BodyText"/>
              <w:rPr>
                <w:rFonts w:ascii="Arial" w:hAnsi="Arial" w:cs="Arial"/>
                <w:b/>
                <w:bCs/>
              </w:rPr>
            </w:pPr>
            <w:r>
              <w:rPr>
                <w:rFonts w:ascii="Arial" w:hAnsi="Arial" w:cs="Arial"/>
                <w:b/>
                <w:bCs/>
              </w:rPr>
              <w:t>"Pool Member"</w:t>
            </w:r>
          </w:p>
        </w:tc>
        <w:tc>
          <w:tcPr>
            <w:tcW w:w="6775" w:type="dxa"/>
          </w:tcPr>
          <w:p w14:paraId="4735CADC"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6E7788" w14:paraId="65CD492C" w14:textId="77777777" w:rsidTr="00C61D2E">
        <w:trPr>
          <w:gridAfter w:val="1"/>
          <w:wAfter w:w="29" w:type="dxa"/>
        </w:trPr>
        <w:tc>
          <w:tcPr>
            <w:tcW w:w="3545" w:type="dxa"/>
          </w:tcPr>
          <w:p w14:paraId="1C7A99CB" w14:textId="77777777" w:rsidR="006E7788" w:rsidRDefault="006E7788" w:rsidP="006E7788">
            <w:pPr>
              <w:pStyle w:val="BodyText"/>
              <w:rPr>
                <w:rFonts w:ascii="Arial" w:hAnsi="Arial" w:cs="Arial"/>
                <w:b/>
                <w:bCs/>
              </w:rPr>
            </w:pPr>
            <w:r>
              <w:rPr>
                <w:rFonts w:ascii="Arial" w:hAnsi="Arial" w:cs="Arial"/>
                <w:b/>
                <w:bCs/>
              </w:rPr>
              <w:t>"Pooling and Settlement Agreement"</w:t>
            </w:r>
          </w:p>
        </w:tc>
        <w:tc>
          <w:tcPr>
            <w:tcW w:w="6775" w:type="dxa"/>
          </w:tcPr>
          <w:p w14:paraId="266AAF21"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4DB2B25" w14:textId="77777777" w:rsidTr="00C61D2E">
        <w:trPr>
          <w:gridAfter w:val="1"/>
          <w:wAfter w:w="29" w:type="dxa"/>
        </w:trPr>
        <w:tc>
          <w:tcPr>
            <w:tcW w:w="3545" w:type="dxa"/>
          </w:tcPr>
          <w:p w14:paraId="0F7D0211" w14:textId="77777777" w:rsidR="006E7788" w:rsidRDefault="006E7788" w:rsidP="006E7788">
            <w:pPr>
              <w:pStyle w:val="BodyText"/>
              <w:rPr>
                <w:rFonts w:ascii="Arial" w:hAnsi="Arial" w:cs="Arial"/>
                <w:b/>
                <w:bCs/>
              </w:rPr>
            </w:pPr>
            <w:r>
              <w:rPr>
                <w:rFonts w:ascii="Arial" w:hAnsi="Arial" w:cs="Arial"/>
                <w:b/>
                <w:bCs/>
              </w:rPr>
              <w:t>"Power Park Module"</w:t>
            </w:r>
          </w:p>
        </w:tc>
        <w:tc>
          <w:tcPr>
            <w:tcW w:w="6775" w:type="dxa"/>
          </w:tcPr>
          <w:p w14:paraId="49C4FAED" w14:textId="77777777" w:rsidR="006E7788" w:rsidRPr="00736B31"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BA49E50" w14:textId="77777777" w:rsidTr="00C61D2E">
        <w:trPr>
          <w:gridAfter w:val="1"/>
          <w:wAfter w:w="29" w:type="dxa"/>
        </w:trPr>
        <w:tc>
          <w:tcPr>
            <w:tcW w:w="3545" w:type="dxa"/>
          </w:tcPr>
          <w:p w14:paraId="0712E424" w14:textId="77777777" w:rsidR="006E7788" w:rsidRDefault="006E7788" w:rsidP="006E7788">
            <w:pPr>
              <w:pStyle w:val="BodyText"/>
              <w:rPr>
                <w:rFonts w:ascii="Arial" w:hAnsi="Arial" w:cs="Arial"/>
                <w:b/>
                <w:bCs/>
              </w:rPr>
            </w:pPr>
            <w:r>
              <w:rPr>
                <w:rFonts w:ascii="Arial" w:hAnsi="Arial" w:cs="Arial"/>
                <w:b/>
                <w:bCs/>
              </w:rPr>
              <w:t>“Power Park Unit”</w:t>
            </w:r>
          </w:p>
        </w:tc>
        <w:tc>
          <w:tcPr>
            <w:tcW w:w="6775" w:type="dxa"/>
          </w:tcPr>
          <w:p w14:paraId="7AC6E7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EADACCC" w14:textId="77777777" w:rsidTr="00C61D2E">
        <w:trPr>
          <w:gridAfter w:val="1"/>
          <w:wAfter w:w="29" w:type="dxa"/>
        </w:trPr>
        <w:tc>
          <w:tcPr>
            <w:tcW w:w="3545" w:type="dxa"/>
          </w:tcPr>
          <w:p w14:paraId="355A2A05" w14:textId="77777777" w:rsidR="006E7788" w:rsidRDefault="006E7788" w:rsidP="006E7788">
            <w:pPr>
              <w:pStyle w:val="BodyText"/>
              <w:rPr>
                <w:rFonts w:ascii="Arial" w:hAnsi="Arial" w:cs="Arial"/>
                <w:b/>
                <w:bCs/>
              </w:rPr>
            </w:pPr>
            <w:r>
              <w:rPr>
                <w:rFonts w:ascii="Arial" w:hAnsi="Arial" w:cs="Arial"/>
                <w:b/>
                <w:bCs/>
              </w:rPr>
              <w:t>"Power Station"</w:t>
            </w:r>
          </w:p>
        </w:tc>
        <w:tc>
          <w:tcPr>
            <w:tcW w:w="6775" w:type="dxa"/>
          </w:tcPr>
          <w:p w14:paraId="5F0ADC2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DF81E70" w14:textId="77777777" w:rsidTr="00C61D2E">
        <w:trPr>
          <w:gridAfter w:val="1"/>
          <w:wAfter w:w="29" w:type="dxa"/>
        </w:trPr>
        <w:tc>
          <w:tcPr>
            <w:tcW w:w="3545" w:type="dxa"/>
          </w:tcPr>
          <w:p w14:paraId="27CAF104" w14:textId="77777777" w:rsidR="006E7788" w:rsidRDefault="006E7788" w:rsidP="006E7788">
            <w:pPr>
              <w:pStyle w:val="BodyText"/>
              <w:rPr>
                <w:rFonts w:ascii="Arial" w:hAnsi="Arial" w:cs="Arial"/>
                <w:b/>
                <w:bCs/>
              </w:rPr>
            </w:pPr>
            <w:r>
              <w:rPr>
                <w:rFonts w:ascii="Arial" w:hAnsi="Arial" w:cs="Arial"/>
                <w:b/>
                <w:bCs/>
              </w:rPr>
              <w:t>"Practical Completion Date"</w:t>
            </w:r>
          </w:p>
        </w:tc>
        <w:tc>
          <w:tcPr>
            <w:tcW w:w="6775" w:type="dxa"/>
          </w:tcPr>
          <w:p w14:paraId="2F8CF74D" w14:textId="77777777" w:rsidR="006E7788" w:rsidRDefault="006E7788" w:rsidP="006E7788">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129" w:name="_BPDCD_131"/>
            <w:r w:rsidRPr="0019675B">
              <w:rPr>
                <w:rFonts w:ascii="Arial" w:hAnsi="Arial" w:cs="Arial"/>
              </w:rPr>
              <w:t>;</w:t>
            </w:r>
            <w:bookmarkEnd w:id="129"/>
          </w:p>
        </w:tc>
      </w:tr>
      <w:tr w:rsidR="006E7788" w14:paraId="490AC4A6" w14:textId="77777777" w:rsidTr="00C61D2E">
        <w:trPr>
          <w:gridAfter w:val="1"/>
          <w:wAfter w:w="29" w:type="dxa"/>
        </w:trPr>
        <w:tc>
          <w:tcPr>
            <w:tcW w:w="3545" w:type="dxa"/>
          </w:tcPr>
          <w:p w14:paraId="42B483E2" w14:textId="77777777" w:rsidR="006E7788" w:rsidRDefault="006E7788" w:rsidP="006E7788">
            <w:pPr>
              <w:pStyle w:val="BodyText"/>
              <w:rPr>
                <w:rFonts w:ascii="Arial" w:hAnsi="Arial" w:cs="Arial"/>
                <w:b/>
                <w:bCs/>
              </w:rPr>
            </w:pPr>
            <w:r>
              <w:rPr>
                <w:rFonts w:ascii="Arial" w:hAnsi="Arial" w:cs="Arial"/>
                <w:b/>
                <w:bCs/>
              </w:rPr>
              <w:t>"Preference Votes"</w:t>
            </w:r>
          </w:p>
        </w:tc>
        <w:tc>
          <w:tcPr>
            <w:tcW w:w="6775" w:type="dxa"/>
          </w:tcPr>
          <w:p w14:paraId="22343CBC" w14:textId="77777777" w:rsidR="006E7788" w:rsidRDefault="006E7788" w:rsidP="006E7788">
            <w:pPr>
              <w:pStyle w:val="BodyText"/>
              <w:jc w:val="both"/>
              <w:rPr>
                <w:rFonts w:ascii="Arial" w:hAnsi="Arial" w:cs="Arial"/>
                <w:i/>
              </w:rPr>
            </w:pPr>
            <w:r>
              <w:rPr>
                <w:rFonts w:ascii="Arial" w:hAnsi="Arial" w:cs="Arial"/>
              </w:rPr>
              <w:t>as defined in Paragraph 8A.3.2.1;</w:t>
            </w:r>
          </w:p>
        </w:tc>
      </w:tr>
      <w:tr w:rsidR="006E7788" w14:paraId="3CBF49C9" w14:textId="77777777" w:rsidTr="00C61D2E">
        <w:trPr>
          <w:gridAfter w:val="1"/>
          <w:wAfter w:w="29" w:type="dxa"/>
        </w:trPr>
        <w:tc>
          <w:tcPr>
            <w:tcW w:w="3545" w:type="dxa"/>
          </w:tcPr>
          <w:p w14:paraId="3D26F1AA" w14:textId="77777777" w:rsidR="006E7788" w:rsidRDefault="006E7788" w:rsidP="006E7788">
            <w:pPr>
              <w:pStyle w:val="BodyText"/>
              <w:rPr>
                <w:rFonts w:ascii="Arial" w:hAnsi="Arial" w:cs="Arial"/>
                <w:b/>
                <w:bCs/>
              </w:rPr>
            </w:pPr>
            <w:r>
              <w:rPr>
                <w:rFonts w:ascii="Arial" w:hAnsi="Arial" w:cs="Arial"/>
                <w:b/>
                <w:bCs/>
              </w:rPr>
              <w:t>"Prescribed Rate"</w:t>
            </w:r>
          </w:p>
        </w:tc>
        <w:tc>
          <w:tcPr>
            <w:tcW w:w="6775" w:type="dxa"/>
          </w:tcPr>
          <w:p w14:paraId="1A11ED0A" w14:textId="77777777" w:rsidR="006E7788" w:rsidRDefault="006E7788" w:rsidP="006E7788">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6E7788" w14:paraId="1426A11F" w14:textId="77777777" w:rsidTr="00C61D2E">
        <w:trPr>
          <w:gridAfter w:val="1"/>
          <w:wAfter w:w="29" w:type="dxa"/>
        </w:trPr>
        <w:tc>
          <w:tcPr>
            <w:tcW w:w="3545" w:type="dxa"/>
          </w:tcPr>
          <w:p w14:paraId="117E83DB" w14:textId="77777777" w:rsidR="006E7788" w:rsidRDefault="006E7788" w:rsidP="006E7788">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6775" w:type="dxa"/>
          </w:tcPr>
          <w:p w14:paraId="3D952840" w14:textId="77777777" w:rsidR="006E7788" w:rsidRDefault="006E7788" w:rsidP="006E778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6E7788" w:rsidRDefault="006E7788" w:rsidP="006E7788">
            <w:pPr>
              <w:jc w:val="both"/>
              <w:rPr>
                <w:rFonts w:ascii="Arial" w:hAnsi="Arial" w:cs="Arial"/>
                <w:szCs w:val="22"/>
              </w:rPr>
            </w:pPr>
          </w:p>
        </w:tc>
      </w:tr>
      <w:tr w:rsidR="006E7788" w14:paraId="51381F16" w14:textId="77777777" w:rsidTr="00C61D2E">
        <w:trPr>
          <w:gridAfter w:val="1"/>
          <w:wAfter w:w="29" w:type="dxa"/>
        </w:trPr>
        <w:tc>
          <w:tcPr>
            <w:tcW w:w="3545" w:type="dxa"/>
            <w:shd w:val="clear" w:color="auto" w:fill="auto"/>
          </w:tcPr>
          <w:p w14:paraId="28FFE0D4" w14:textId="2E336CCD" w:rsidR="006E7788" w:rsidRPr="0019675B" w:rsidRDefault="006E7788" w:rsidP="006E7788">
            <w:pPr>
              <w:pStyle w:val="BodyText"/>
              <w:rPr>
                <w:rFonts w:ascii="Arial" w:hAnsi="Arial" w:cs="Arial"/>
                <w:b/>
                <w:bCs/>
              </w:rPr>
            </w:pPr>
            <w:bookmarkStart w:id="130" w:name="_BPDCI_132"/>
            <w:r w:rsidRPr="0019675B">
              <w:rPr>
                <w:rFonts w:ascii="Arial" w:hAnsi="Arial" w:cs="Arial"/>
                <w:b/>
                <w:bCs/>
              </w:rPr>
              <w:t>"Primary Response"</w:t>
            </w:r>
            <w:bookmarkEnd w:id="130"/>
          </w:p>
        </w:tc>
        <w:tc>
          <w:tcPr>
            <w:tcW w:w="6775" w:type="dxa"/>
            <w:shd w:val="clear" w:color="auto" w:fill="auto"/>
          </w:tcPr>
          <w:p w14:paraId="7B60F230" w14:textId="77777777" w:rsidR="006E7788" w:rsidRPr="0019675B" w:rsidRDefault="006E7788" w:rsidP="006E7788">
            <w:pPr>
              <w:pStyle w:val="BodyText"/>
              <w:jc w:val="both"/>
              <w:rPr>
                <w:rFonts w:ascii="Arial" w:hAnsi="Arial" w:cs="Arial"/>
              </w:rPr>
            </w:pPr>
            <w:bookmarkStart w:id="131"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131"/>
          </w:p>
        </w:tc>
      </w:tr>
      <w:tr w:rsidR="006E7788" w14:paraId="4006B906" w14:textId="77777777" w:rsidTr="00C61D2E">
        <w:trPr>
          <w:gridAfter w:val="1"/>
          <w:wAfter w:w="29" w:type="dxa"/>
        </w:trPr>
        <w:tc>
          <w:tcPr>
            <w:tcW w:w="3545" w:type="dxa"/>
          </w:tcPr>
          <w:p w14:paraId="710D6E60" w14:textId="77777777" w:rsidR="006E7788" w:rsidRDefault="006E7788" w:rsidP="006E7788">
            <w:pPr>
              <w:pStyle w:val="BodyText"/>
              <w:rPr>
                <w:rFonts w:ascii="Arial" w:hAnsi="Arial" w:cs="Arial"/>
                <w:b/>
                <w:bCs/>
              </w:rPr>
            </w:pPr>
            <w:r>
              <w:rPr>
                <w:rFonts w:ascii="Arial" w:hAnsi="Arial" w:cs="Arial"/>
                <w:b/>
                <w:bCs/>
              </w:rPr>
              <w:t>"Proceedings"</w:t>
            </w:r>
          </w:p>
        </w:tc>
        <w:tc>
          <w:tcPr>
            <w:tcW w:w="6775" w:type="dxa"/>
          </w:tcPr>
          <w:p w14:paraId="2B503B7B" w14:textId="77777777" w:rsidR="006E7788" w:rsidRDefault="006E7788" w:rsidP="006E7788">
            <w:pPr>
              <w:pStyle w:val="BodyText"/>
              <w:jc w:val="both"/>
              <w:rPr>
                <w:rFonts w:ascii="Arial" w:hAnsi="Arial" w:cs="Arial"/>
              </w:rPr>
            </w:pPr>
            <w:r>
              <w:rPr>
                <w:rFonts w:ascii="Arial" w:hAnsi="Arial" w:cs="Arial"/>
              </w:rPr>
              <w:t>as defined in Paragraph 6.23.1;</w:t>
            </w:r>
          </w:p>
        </w:tc>
      </w:tr>
      <w:tr w:rsidR="006E7788" w14:paraId="2317C546" w14:textId="77777777" w:rsidTr="00C61D2E">
        <w:trPr>
          <w:gridAfter w:val="1"/>
          <w:wAfter w:w="29" w:type="dxa"/>
        </w:trPr>
        <w:tc>
          <w:tcPr>
            <w:tcW w:w="3545" w:type="dxa"/>
          </w:tcPr>
          <w:p w14:paraId="14269825" w14:textId="77777777" w:rsidR="006E7788" w:rsidRDefault="006E7788" w:rsidP="002B1EE8">
            <w:pPr>
              <w:rPr>
                <w:rFonts w:ascii="Arial" w:hAnsi="Arial" w:cs="Arial"/>
                <w:b/>
                <w:bCs/>
              </w:rPr>
            </w:pPr>
            <w:r>
              <w:rPr>
                <w:rFonts w:ascii="Arial" w:hAnsi="Arial" w:cs="Arial"/>
                <w:b/>
                <w:bCs/>
              </w:rPr>
              <w:t>“Production”</w:t>
            </w:r>
          </w:p>
          <w:p w14:paraId="5CFD38E3" w14:textId="77777777" w:rsidR="001D72CA" w:rsidRDefault="001D72CA" w:rsidP="002B1EE8">
            <w:pPr>
              <w:rPr>
                <w:rFonts w:ascii="Arial" w:hAnsi="Arial" w:cs="Arial"/>
                <w:b/>
                <w:bCs/>
              </w:rPr>
            </w:pPr>
          </w:p>
          <w:p w14:paraId="5CF4DEC3" w14:textId="6A3C5717" w:rsidR="001D72CA" w:rsidRDefault="001D72CA" w:rsidP="002B1EE8">
            <w:pPr>
              <w:rPr>
                <w:rFonts w:ascii="Arial" w:hAnsi="Arial" w:cs="Arial"/>
                <w:b/>
                <w:bCs/>
              </w:rPr>
            </w:pPr>
          </w:p>
        </w:tc>
        <w:tc>
          <w:tcPr>
            <w:tcW w:w="6775" w:type="dxa"/>
          </w:tcPr>
          <w:p w14:paraId="30D02823" w14:textId="77777777" w:rsidR="006E7788" w:rsidRDefault="006E7788" w:rsidP="002B1EE8">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p w14:paraId="3912D8E6" w14:textId="2B17FFB8" w:rsidR="001D72CA" w:rsidRDefault="001D72CA" w:rsidP="002B1EE8">
            <w:pPr>
              <w:jc w:val="both"/>
              <w:rPr>
                <w:rFonts w:ascii="Arial" w:hAnsi="Arial" w:cs="Arial"/>
              </w:rPr>
            </w:pPr>
          </w:p>
        </w:tc>
      </w:tr>
      <w:tr w:rsidR="006772B6" w14:paraId="4905CC44" w14:textId="77777777" w:rsidTr="00C61D2E">
        <w:trPr>
          <w:gridAfter w:val="1"/>
          <w:wAfter w:w="29" w:type="dxa"/>
        </w:trPr>
        <w:tc>
          <w:tcPr>
            <w:tcW w:w="3545" w:type="dxa"/>
          </w:tcPr>
          <w:p w14:paraId="696C3CB2" w14:textId="23BEE125" w:rsidR="006772B6" w:rsidRDefault="006772B6" w:rsidP="006E7788">
            <w:pPr>
              <w:spacing w:after="240"/>
              <w:rPr>
                <w:rFonts w:ascii="Arial" w:hAnsi="Arial" w:cs="Arial"/>
                <w:b/>
                <w:bCs/>
              </w:rPr>
            </w:pPr>
            <w:r>
              <w:rPr>
                <w:rFonts w:ascii="Arial" w:hAnsi="Arial" w:cs="Arial"/>
                <w:b/>
                <w:bCs/>
              </w:rPr>
              <w:t>“Profiled Unmetered Supply”</w:t>
            </w:r>
          </w:p>
        </w:tc>
        <w:tc>
          <w:tcPr>
            <w:tcW w:w="6775" w:type="dxa"/>
          </w:tcPr>
          <w:p w14:paraId="786154F9" w14:textId="68570712" w:rsidR="006772B6" w:rsidRDefault="006772B6" w:rsidP="006E7788">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6E7788" w14:paraId="1FD4D76C" w14:textId="77777777" w:rsidTr="00C61D2E">
        <w:trPr>
          <w:gridAfter w:val="1"/>
          <w:wAfter w:w="29" w:type="dxa"/>
        </w:trPr>
        <w:tc>
          <w:tcPr>
            <w:tcW w:w="3545" w:type="dxa"/>
          </w:tcPr>
          <w:p w14:paraId="54453AFF" w14:textId="77777777" w:rsidR="006E7788" w:rsidRDefault="006E7788" w:rsidP="006E7788">
            <w:pPr>
              <w:spacing w:after="240"/>
              <w:rPr>
                <w:rFonts w:ascii="Arial" w:hAnsi="Arial" w:cs="Arial"/>
                <w:b/>
                <w:bCs/>
              </w:rPr>
            </w:pPr>
            <w:r>
              <w:rPr>
                <w:rFonts w:ascii="Arial" w:hAnsi="Arial" w:cs="Arial"/>
                <w:b/>
                <w:bCs/>
              </w:rPr>
              <w:t>"Progress Report"</w:t>
            </w:r>
          </w:p>
          <w:p w14:paraId="61F7E079" w14:textId="1341094E" w:rsidR="00B00411" w:rsidRPr="004C08E0" w:rsidRDefault="00EF502A" w:rsidP="006E7788">
            <w:pPr>
              <w:spacing w:after="240"/>
              <w:rPr>
                <w:rFonts w:ascii="Arial" w:hAnsi="Arial" w:cs="Arial"/>
                <w:b/>
                <w:bCs/>
                <w:szCs w:val="22"/>
              </w:rPr>
            </w:pPr>
            <w:r w:rsidRPr="004C08E0">
              <w:rPr>
                <w:rFonts w:ascii="Arial" w:hAnsi="Arial" w:cs="Arial"/>
                <w:b/>
                <w:bCs/>
                <w:szCs w:val="22"/>
              </w:rPr>
              <w:t>“Project Milestone Remedy Period”</w:t>
            </w:r>
          </w:p>
        </w:tc>
        <w:tc>
          <w:tcPr>
            <w:tcW w:w="6775" w:type="dxa"/>
          </w:tcPr>
          <w:p w14:paraId="09DE939B" w14:textId="77777777" w:rsidR="006E7788" w:rsidRDefault="006E7788" w:rsidP="006E7788">
            <w:pPr>
              <w:spacing w:after="240"/>
              <w:jc w:val="both"/>
              <w:rPr>
                <w:rFonts w:ascii="Arial" w:hAnsi="Arial" w:cs="Arial"/>
              </w:rPr>
            </w:pPr>
            <w:r>
              <w:rPr>
                <w:rFonts w:ascii="Arial" w:hAnsi="Arial" w:cs="Arial"/>
              </w:rPr>
              <w:t>as defined in Paragraph 8.14;</w:t>
            </w:r>
          </w:p>
          <w:p w14:paraId="2E3D7F48" w14:textId="77777777" w:rsidR="000567DD" w:rsidRDefault="000567DD" w:rsidP="004C08E0">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notice;</w:t>
            </w:r>
          </w:p>
          <w:p w14:paraId="7D6B7E2F" w14:textId="40483C48" w:rsidR="004C08E0" w:rsidRDefault="004C08E0" w:rsidP="004C08E0">
            <w:pPr>
              <w:jc w:val="both"/>
              <w:rPr>
                <w:rFonts w:ascii="Arial" w:hAnsi="Arial" w:cs="Arial"/>
              </w:rPr>
            </w:pPr>
          </w:p>
        </w:tc>
      </w:tr>
      <w:tr w:rsidR="006E7788" w14:paraId="0711E482" w14:textId="77777777" w:rsidTr="00C61D2E">
        <w:trPr>
          <w:gridAfter w:val="1"/>
          <w:wAfter w:w="29" w:type="dxa"/>
        </w:trPr>
        <w:tc>
          <w:tcPr>
            <w:tcW w:w="3545" w:type="dxa"/>
          </w:tcPr>
          <w:p w14:paraId="435917EF" w14:textId="77777777" w:rsidR="006E7788" w:rsidRDefault="006E7788" w:rsidP="006E7788">
            <w:pPr>
              <w:pStyle w:val="BodyText"/>
              <w:rPr>
                <w:rFonts w:ascii="Arial" w:hAnsi="Arial" w:cs="Arial"/>
                <w:b/>
                <w:bCs/>
              </w:rPr>
            </w:pPr>
            <w:r>
              <w:rPr>
                <w:rFonts w:ascii="Arial" w:hAnsi="Arial" w:cs="Arial"/>
                <w:b/>
                <w:bCs/>
              </w:rPr>
              <w:t>"Proposed Implementation Date"</w:t>
            </w:r>
          </w:p>
        </w:tc>
        <w:tc>
          <w:tcPr>
            <w:tcW w:w="6775" w:type="dxa"/>
          </w:tcPr>
          <w:p w14:paraId="4BF81386" w14:textId="77777777" w:rsidR="006E7788" w:rsidRDefault="006E7788" w:rsidP="006E7788">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6E7788" w14:paraId="3493F7C1" w14:textId="77777777" w:rsidTr="00C61D2E">
        <w:trPr>
          <w:gridAfter w:val="1"/>
          <w:wAfter w:w="29" w:type="dxa"/>
        </w:trPr>
        <w:tc>
          <w:tcPr>
            <w:tcW w:w="3545" w:type="dxa"/>
          </w:tcPr>
          <w:p w14:paraId="5478071F" w14:textId="77777777" w:rsidR="006E7788" w:rsidRDefault="006E7788" w:rsidP="006E7788">
            <w:pPr>
              <w:pStyle w:val="BodyText"/>
              <w:rPr>
                <w:rFonts w:ascii="Arial" w:hAnsi="Arial" w:cs="Arial"/>
                <w:b/>
                <w:bCs/>
              </w:rPr>
            </w:pPr>
            <w:r>
              <w:rPr>
                <w:rFonts w:ascii="Arial" w:hAnsi="Arial" w:cs="Arial"/>
                <w:b/>
                <w:bCs/>
              </w:rPr>
              <w:lastRenderedPageBreak/>
              <w:t>"Proposer"</w:t>
            </w:r>
          </w:p>
        </w:tc>
        <w:tc>
          <w:tcPr>
            <w:tcW w:w="6775" w:type="dxa"/>
          </w:tcPr>
          <w:p w14:paraId="1BB61D6F"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6E7788" w14:paraId="6C5C111F" w14:textId="77777777" w:rsidTr="00C61D2E">
        <w:trPr>
          <w:gridAfter w:val="1"/>
          <w:wAfter w:w="29" w:type="dxa"/>
        </w:trPr>
        <w:tc>
          <w:tcPr>
            <w:tcW w:w="3545" w:type="dxa"/>
          </w:tcPr>
          <w:p w14:paraId="2B946515" w14:textId="77777777" w:rsidR="006E7788" w:rsidRDefault="006E7788" w:rsidP="006E7788">
            <w:pPr>
              <w:pStyle w:val="BodyText"/>
              <w:rPr>
                <w:rFonts w:ascii="Arial" w:hAnsi="Arial" w:cs="Arial"/>
                <w:b/>
                <w:bCs/>
              </w:rPr>
            </w:pPr>
            <w:r>
              <w:rPr>
                <w:rFonts w:ascii="Arial" w:hAnsi="Arial" w:cs="Arial"/>
                <w:b/>
                <w:bCs/>
              </w:rPr>
              <w:t>"Protected Information"</w:t>
            </w:r>
          </w:p>
        </w:tc>
        <w:tc>
          <w:tcPr>
            <w:tcW w:w="6775" w:type="dxa"/>
          </w:tcPr>
          <w:p w14:paraId="76F6926B" w14:textId="77777777" w:rsidR="006E7788" w:rsidRDefault="006E7788" w:rsidP="006E7788">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6E7788" w14:paraId="18129777" w14:textId="77777777" w:rsidTr="00C61D2E">
        <w:trPr>
          <w:gridAfter w:val="1"/>
          <w:wAfter w:w="29" w:type="dxa"/>
        </w:trPr>
        <w:tc>
          <w:tcPr>
            <w:tcW w:w="3545" w:type="dxa"/>
          </w:tcPr>
          <w:p w14:paraId="2309D504" w14:textId="77777777" w:rsidR="006E7788" w:rsidRDefault="006E7788" w:rsidP="006E7788">
            <w:pPr>
              <w:pStyle w:val="BodyText"/>
              <w:rPr>
                <w:rFonts w:ascii="Arial" w:hAnsi="Arial" w:cs="Arial"/>
                <w:b/>
                <w:bCs/>
              </w:rPr>
            </w:pPr>
            <w:r>
              <w:rPr>
                <w:rFonts w:ascii="Arial" w:hAnsi="Arial" w:cs="Arial"/>
                <w:b/>
                <w:bCs/>
              </w:rPr>
              <w:t>"Provisional Statement"</w:t>
            </w:r>
          </w:p>
        </w:tc>
        <w:tc>
          <w:tcPr>
            <w:tcW w:w="6775" w:type="dxa"/>
          </w:tcPr>
          <w:p w14:paraId="4B3DAC94" w14:textId="77777777" w:rsidR="006E7788" w:rsidRDefault="006E7788" w:rsidP="006E7788">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6E7788" w14:paraId="6C1AEB5C" w14:textId="77777777" w:rsidTr="00C61D2E">
        <w:trPr>
          <w:gridAfter w:val="1"/>
          <w:wAfter w:w="29" w:type="dxa"/>
        </w:trPr>
        <w:tc>
          <w:tcPr>
            <w:tcW w:w="3545" w:type="dxa"/>
          </w:tcPr>
          <w:p w14:paraId="1C4960B6" w14:textId="77777777" w:rsidR="006E7788" w:rsidRDefault="006E7788" w:rsidP="006E7788">
            <w:pPr>
              <w:pStyle w:val="BodyText"/>
              <w:rPr>
                <w:rFonts w:ascii="Arial" w:hAnsi="Arial" w:cs="Arial"/>
                <w:b/>
                <w:bCs/>
              </w:rPr>
            </w:pPr>
            <w:r>
              <w:rPr>
                <w:rFonts w:ascii="Arial" w:hAnsi="Arial" w:cs="Arial"/>
                <w:b/>
                <w:bCs/>
              </w:rPr>
              <w:t>"Provisional Monthly Statement"</w:t>
            </w:r>
          </w:p>
        </w:tc>
        <w:tc>
          <w:tcPr>
            <w:tcW w:w="6775" w:type="dxa"/>
          </w:tcPr>
          <w:p w14:paraId="460FED99" w14:textId="77777777" w:rsidR="006E7788" w:rsidRDefault="006E7788" w:rsidP="006E7788">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6E7788" w14:paraId="5C91BB50" w14:textId="77777777" w:rsidTr="00C61D2E">
        <w:trPr>
          <w:gridAfter w:val="1"/>
          <w:wAfter w:w="29" w:type="dxa"/>
        </w:trPr>
        <w:tc>
          <w:tcPr>
            <w:tcW w:w="3545" w:type="dxa"/>
          </w:tcPr>
          <w:p w14:paraId="5FC40E06" w14:textId="77777777" w:rsidR="006E7788" w:rsidRDefault="006E7788" w:rsidP="006E7788">
            <w:pPr>
              <w:pStyle w:val="BodyText"/>
              <w:rPr>
                <w:rFonts w:ascii="Arial" w:hAnsi="Arial" w:cs="Arial"/>
                <w:b/>
                <w:bCs/>
              </w:rPr>
            </w:pPr>
            <w:r>
              <w:rPr>
                <w:rFonts w:ascii="Arial" w:hAnsi="Arial" w:cs="Arial"/>
                <w:b/>
                <w:bCs/>
              </w:rPr>
              <w:t>"Provisional Adjustments Statement"</w:t>
            </w:r>
          </w:p>
        </w:tc>
        <w:tc>
          <w:tcPr>
            <w:tcW w:w="6775" w:type="dxa"/>
          </w:tcPr>
          <w:p w14:paraId="7F5AE1B4" w14:textId="77777777" w:rsidR="006E7788" w:rsidRDefault="006E7788" w:rsidP="006E7788">
            <w:pPr>
              <w:pStyle w:val="BodyText"/>
              <w:jc w:val="both"/>
              <w:rPr>
                <w:rFonts w:ascii="Arial" w:hAnsi="Arial" w:cs="Arial"/>
              </w:rPr>
            </w:pPr>
            <w:r>
              <w:rPr>
                <w:rFonts w:ascii="Arial" w:hAnsi="Arial" w:cs="Arial"/>
              </w:rPr>
              <w:t>as defined in Paragraph 4.3.2.1(b);</w:t>
            </w:r>
          </w:p>
        </w:tc>
      </w:tr>
      <w:tr w:rsidR="006E7788" w14:paraId="47491D20" w14:textId="77777777" w:rsidTr="00C61D2E">
        <w:trPr>
          <w:gridAfter w:val="1"/>
          <w:wAfter w:w="29" w:type="dxa"/>
        </w:trPr>
        <w:tc>
          <w:tcPr>
            <w:tcW w:w="3545" w:type="dxa"/>
          </w:tcPr>
          <w:p w14:paraId="5DCBCEE4" w14:textId="77777777" w:rsidR="006E7788" w:rsidRDefault="006E7788" w:rsidP="006E7788">
            <w:pPr>
              <w:pStyle w:val="BodyText"/>
              <w:rPr>
                <w:rFonts w:ascii="Arial" w:hAnsi="Arial" w:cs="Arial"/>
                <w:b/>
                <w:bCs/>
              </w:rPr>
            </w:pPr>
            <w:r>
              <w:rPr>
                <w:rFonts w:ascii="Arial" w:hAnsi="Arial" w:cs="Arial"/>
                <w:b/>
                <w:bCs/>
              </w:rPr>
              <w:t>"Public Distribution System Operator"</w:t>
            </w:r>
          </w:p>
        </w:tc>
        <w:tc>
          <w:tcPr>
            <w:tcW w:w="6775" w:type="dxa"/>
          </w:tcPr>
          <w:p w14:paraId="6ECCF111" w14:textId="77777777" w:rsidR="006E7788" w:rsidRPr="006541C7" w:rsidRDefault="006E7788" w:rsidP="006E7788">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6E7788" w14:paraId="608F9686" w14:textId="77777777" w:rsidTr="00C61D2E">
        <w:trPr>
          <w:gridAfter w:val="1"/>
          <w:wAfter w:w="29" w:type="dxa"/>
        </w:trPr>
        <w:tc>
          <w:tcPr>
            <w:tcW w:w="3545" w:type="dxa"/>
          </w:tcPr>
          <w:p w14:paraId="5AEF2984" w14:textId="77777777" w:rsidR="006E7788" w:rsidRDefault="006E7788" w:rsidP="006E7788">
            <w:pPr>
              <w:pStyle w:val="BodyText"/>
              <w:rPr>
                <w:rFonts w:ascii="Arial" w:hAnsi="Arial" w:cs="Arial"/>
                <w:b/>
                <w:bCs/>
              </w:rPr>
            </w:pPr>
            <w:r>
              <w:rPr>
                <w:rFonts w:ascii="Arial" w:hAnsi="Arial" w:cs="Arial"/>
                <w:b/>
                <w:bCs/>
              </w:rPr>
              <w:t>"Public Electricity Supply Licence"</w:t>
            </w:r>
          </w:p>
        </w:tc>
        <w:tc>
          <w:tcPr>
            <w:tcW w:w="6775" w:type="dxa"/>
          </w:tcPr>
          <w:p w14:paraId="2418A571" w14:textId="77777777" w:rsidR="006E7788" w:rsidRDefault="006E7788" w:rsidP="006E7788">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6E7788" w14:paraId="396376D0" w14:textId="77777777" w:rsidTr="00C61D2E">
        <w:trPr>
          <w:gridAfter w:val="1"/>
          <w:wAfter w:w="29" w:type="dxa"/>
          <w:trHeight w:val="80"/>
        </w:trPr>
        <w:tc>
          <w:tcPr>
            <w:tcW w:w="3545" w:type="dxa"/>
          </w:tcPr>
          <w:p w14:paraId="7F8E6E8A" w14:textId="77777777" w:rsidR="006E7788" w:rsidRDefault="006E7788" w:rsidP="006E7788">
            <w:pPr>
              <w:pStyle w:val="BodyText"/>
              <w:rPr>
                <w:rFonts w:ascii="Arial" w:hAnsi="Arial" w:cs="Arial"/>
                <w:b/>
                <w:bCs/>
              </w:rPr>
            </w:pPr>
            <w:r>
              <w:rPr>
                <w:rFonts w:ascii="Arial" w:hAnsi="Arial" w:cs="Arial"/>
                <w:b/>
                <w:bCs/>
              </w:rPr>
              <w:t>"Qualified Bank" or "Qualifying Bank"</w:t>
            </w:r>
          </w:p>
        </w:tc>
        <w:tc>
          <w:tcPr>
            <w:tcW w:w="6775" w:type="dxa"/>
          </w:tcPr>
          <w:p w14:paraId="16339880" w14:textId="77777777" w:rsidR="006E7788" w:rsidRPr="006F5133" w:rsidRDefault="006E7788" w:rsidP="006E7788">
            <w:pPr>
              <w:pStyle w:val="BodyText"/>
              <w:jc w:val="both"/>
              <w:rPr>
                <w:rFonts w:ascii="Arial" w:hAnsi="Arial" w:cs="Arial"/>
              </w:rPr>
            </w:pPr>
            <w:r w:rsidRPr="006F5133">
              <w:rPr>
                <w:rFonts w:ascii="Arial" w:hAnsi="Arial" w:cs="Arial"/>
              </w:rPr>
              <w:t>means either:</w:t>
            </w:r>
          </w:p>
          <w:p w14:paraId="546E1D6C" w14:textId="77777777" w:rsidR="006E7788" w:rsidRPr="006F5133" w:rsidRDefault="006E7788" w:rsidP="006772B6">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6E7788" w:rsidRPr="006F5133" w:rsidRDefault="006E7788" w:rsidP="006772B6">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w:t>
            </w:r>
            <w:r w:rsidRPr="006F5133">
              <w:rPr>
                <w:rFonts w:ascii="Arial" w:hAnsi="Arial" w:cs="Arial"/>
              </w:rPr>
              <w:lastRenderedPageBreak/>
              <w:t xml:space="preserve">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6E7788" w:rsidRDefault="006E7788" w:rsidP="006E7788">
            <w:pPr>
              <w:pStyle w:val="BodyText"/>
              <w:jc w:val="both"/>
              <w:rPr>
                <w:rFonts w:ascii="Arial" w:hAnsi="Arial" w:cs="Arial"/>
              </w:rPr>
            </w:pPr>
          </w:p>
        </w:tc>
      </w:tr>
      <w:tr w:rsidR="006E7788" w14:paraId="4AB8E76C" w14:textId="77777777" w:rsidTr="00C61D2E">
        <w:trPr>
          <w:gridAfter w:val="1"/>
          <w:wAfter w:w="29" w:type="dxa"/>
        </w:trPr>
        <w:tc>
          <w:tcPr>
            <w:tcW w:w="3545" w:type="dxa"/>
          </w:tcPr>
          <w:p w14:paraId="37D1CCED" w14:textId="77777777" w:rsidR="006E7788" w:rsidRDefault="006E7788" w:rsidP="006E7788">
            <w:pPr>
              <w:pStyle w:val="BodyText"/>
              <w:rPr>
                <w:rFonts w:ascii="Arial" w:hAnsi="Arial" w:cs="Arial"/>
                <w:b/>
                <w:bCs/>
              </w:rPr>
            </w:pPr>
            <w:r>
              <w:rPr>
                <w:rFonts w:ascii="Arial" w:hAnsi="Arial" w:cs="Arial"/>
                <w:b/>
                <w:bCs/>
              </w:rPr>
              <w:lastRenderedPageBreak/>
              <w:t>"Qualified Company" or</w:t>
            </w:r>
          </w:p>
          <w:p w14:paraId="06AF5EE4" w14:textId="77777777" w:rsidR="006E7788" w:rsidRDefault="006E7788" w:rsidP="006E7788">
            <w:pPr>
              <w:pStyle w:val="BodyText"/>
              <w:rPr>
                <w:rFonts w:ascii="Arial" w:hAnsi="Arial" w:cs="Arial"/>
                <w:b/>
                <w:bCs/>
              </w:rPr>
            </w:pPr>
            <w:r>
              <w:rPr>
                <w:rFonts w:ascii="Arial" w:hAnsi="Arial" w:cs="Arial"/>
                <w:b/>
                <w:bCs/>
              </w:rPr>
              <w:t>"Qualifying Company"</w:t>
            </w:r>
          </w:p>
        </w:tc>
        <w:tc>
          <w:tcPr>
            <w:tcW w:w="6775" w:type="dxa"/>
          </w:tcPr>
          <w:p w14:paraId="10D80C8D" w14:textId="77777777" w:rsidR="006E7788" w:rsidRDefault="006E7788" w:rsidP="006E7788">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132" w:name="_DV_C3"/>
            <w:r>
              <w:rPr>
                <w:rFonts w:ascii="Arial" w:hAnsi="Arial" w:cs="Arial"/>
              </w:rPr>
              <w:t>:</w:t>
            </w:r>
            <w:bookmarkEnd w:id="132"/>
          </w:p>
          <w:p w14:paraId="4B6627C8" w14:textId="77777777" w:rsidR="006E7788" w:rsidRDefault="006E7788" w:rsidP="006772B6">
            <w:pPr>
              <w:pStyle w:val="BodyText"/>
              <w:ind w:left="741" w:hanging="709"/>
              <w:jc w:val="both"/>
              <w:rPr>
                <w:rFonts w:ascii="Arial" w:hAnsi="Arial" w:cs="Arial"/>
              </w:rPr>
            </w:pPr>
            <w:bookmarkStart w:id="133" w:name="_DV_C4"/>
            <w:r>
              <w:rPr>
                <w:rStyle w:val="DeltaViewInsertion"/>
                <w:rFonts w:ascii="Arial" w:hAnsi="Arial" w:cs="Arial"/>
                <w:color w:val="auto"/>
                <w:u w:val="none"/>
              </w:rPr>
              <w:t>(a)</w:t>
            </w:r>
            <w:r>
              <w:rPr>
                <w:rFonts w:ascii="Arial" w:hAnsi="Arial" w:cs="Arial"/>
              </w:rPr>
              <w:tab/>
            </w:r>
            <w:bookmarkStart w:id="134" w:name="_DV_M3"/>
            <w:bookmarkEnd w:id="133"/>
            <w:bookmarkEnd w:id="134"/>
            <w:r>
              <w:rPr>
                <w:rFonts w:ascii="Arial" w:hAnsi="Arial" w:cs="Arial"/>
              </w:rPr>
              <w:t>a shareholder of the User or any holding company of such shareholder</w:t>
            </w:r>
            <w:bookmarkStart w:id="135" w:name="_DV_C6"/>
            <w:r>
              <w:rPr>
                <w:rFonts w:ascii="Arial" w:hAnsi="Arial" w:cs="Arial"/>
                <w:strike/>
              </w:rPr>
              <w:t xml:space="preserve"> </w:t>
            </w:r>
            <w:r>
              <w:rPr>
                <w:rFonts w:ascii="Arial" w:hAnsi="Arial" w:cs="Arial"/>
              </w:rPr>
              <w:t>or</w:t>
            </w:r>
            <w:bookmarkEnd w:id="135"/>
          </w:p>
          <w:p w14:paraId="29110417" w14:textId="77777777" w:rsidR="006E7788" w:rsidRDefault="006E7788" w:rsidP="006772B6">
            <w:pPr>
              <w:pStyle w:val="BodyText"/>
              <w:ind w:left="741" w:hanging="709"/>
              <w:jc w:val="both"/>
              <w:rPr>
                <w:rFonts w:ascii="Arial" w:hAnsi="Arial" w:cs="Arial"/>
              </w:rPr>
            </w:pPr>
            <w:bookmarkStart w:id="136" w:name="_DV_C7"/>
            <w:r>
              <w:rPr>
                <w:rFonts w:ascii="Arial" w:hAnsi="Arial" w:cs="Arial"/>
              </w:rPr>
              <w:t>(b)</w:t>
            </w:r>
            <w:r>
              <w:rPr>
                <w:rFonts w:ascii="Arial" w:hAnsi="Arial" w:cs="Arial"/>
              </w:rPr>
              <w:tab/>
              <w:t xml:space="preserve">any subsidiary of any such </w:t>
            </w:r>
            <w:bookmarkEnd w:id="136"/>
            <w:r>
              <w:rPr>
                <w:rFonts w:ascii="Arial" w:hAnsi="Arial" w:cs="Arial"/>
              </w:rPr>
              <w:t>holding company</w:t>
            </w:r>
            <w:bookmarkStart w:id="137" w:name="_DV_C8"/>
            <w:r>
              <w:rPr>
                <w:rFonts w:ascii="Arial" w:hAnsi="Arial" w:cs="Arial"/>
              </w:rPr>
              <w:t>, but only where the subsidiary</w:t>
            </w:r>
            <w:bookmarkEnd w:id="137"/>
          </w:p>
          <w:p w14:paraId="0CD6B76E" w14:textId="77777777" w:rsidR="006E7788" w:rsidRDefault="006E7788" w:rsidP="006772B6">
            <w:pPr>
              <w:pStyle w:val="BodyText"/>
              <w:ind w:left="741" w:hanging="709"/>
              <w:jc w:val="both"/>
              <w:rPr>
                <w:rFonts w:ascii="Arial" w:hAnsi="Arial" w:cs="Arial"/>
              </w:rPr>
            </w:pPr>
            <w:bookmarkStart w:id="138" w:name="_DV_C9"/>
            <w:r>
              <w:rPr>
                <w:rFonts w:ascii="Arial" w:hAnsi="Arial" w:cs="Arial"/>
              </w:rPr>
              <w:t>(i)</w:t>
            </w:r>
            <w:r>
              <w:rPr>
                <w:rFonts w:ascii="Arial" w:hAnsi="Arial" w:cs="Arial"/>
              </w:rPr>
              <w:tab/>
              <w:t>demonstrates to The Company’s satisfaction that it has power under its constitution to give a Performance Bond other than in respect of its subsidiary;</w:t>
            </w:r>
            <w:bookmarkEnd w:id="138"/>
          </w:p>
          <w:p w14:paraId="2447BEF8" w14:textId="77777777" w:rsidR="006E7788" w:rsidRDefault="006E7788" w:rsidP="006772B6">
            <w:pPr>
              <w:pStyle w:val="BodyText"/>
              <w:ind w:left="741" w:hanging="709"/>
              <w:jc w:val="both"/>
              <w:rPr>
                <w:rFonts w:ascii="Arial" w:hAnsi="Arial" w:cs="Arial"/>
              </w:rPr>
            </w:pPr>
            <w:bookmarkStart w:id="139"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139"/>
          </w:p>
          <w:p w14:paraId="6F75F8EC" w14:textId="77777777" w:rsidR="006E7788" w:rsidRDefault="006E7788" w:rsidP="006772B6">
            <w:pPr>
              <w:pStyle w:val="BodyText"/>
              <w:ind w:left="741" w:hanging="709"/>
              <w:jc w:val="both"/>
              <w:rPr>
                <w:rFonts w:ascii="Arial" w:hAnsi="Arial" w:cs="Arial"/>
              </w:rPr>
            </w:pPr>
            <w:bookmarkStart w:id="140"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140"/>
          </w:p>
          <w:p w14:paraId="1BDB64DB" w14:textId="77777777" w:rsidR="006E7788" w:rsidRDefault="006E7788" w:rsidP="006E7788">
            <w:pPr>
              <w:pStyle w:val="BodyText"/>
              <w:jc w:val="both"/>
              <w:rPr>
                <w:rFonts w:ascii="Arial" w:hAnsi="Arial" w:cs="Arial"/>
              </w:rPr>
            </w:pPr>
            <w:bookmarkStart w:id="141" w:name="_DV_C13"/>
            <w:r>
              <w:rPr>
                <w:rFonts w:ascii="Arial" w:hAnsi="Arial" w:cs="Arial"/>
              </w:rPr>
              <w:t>(the expressions "holding company" and "subsidiary</w:t>
            </w:r>
            <w:bookmarkStart w:id="142" w:name="_DV_M5"/>
            <w:bookmarkEnd w:id="141"/>
            <w:bookmarkEnd w:id="142"/>
            <w:r>
              <w:rPr>
                <w:rFonts w:ascii="Arial" w:hAnsi="Arial" w:cs="Arial"/>
              </w:rPr>
              <w:t xml:space="preserve">" having the </w:t>
            </w:r>
            <w:bookmarkStart w:id="143" w:name="_DV_C15"/>
            <w:r>
              <w:rPr>
                <w:rFonts w:ascii="Arial" w:hAnsi="Arial" w:cs="Arial"/>
              </w:rPr>
              <w:t>respective meanings</w:t>
            </w:r>
            <w:bookmarkStart w:id="144" w:name="_DV_M6"/>
            <w:bookmarkEnd w:id="143"/>
            <w:bookmarkEnd w:id="144"/>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w:t>
            </w:r>
            <w:r>
              <w:rPr>
                <w:rFonts w:ascii="Arial" w:hAnsi="Arial" w:cs="Arial"/>
              </w:rPr>
              <w:lastRenderedPageBreak/>
              <w:t>Bond and no other event has occurred which gives The Company reasonable cause to have such doubt;</w:t>
            </w:r>
          </w:p>
        </w:tc>
      </w:tr>
      <w:tr w:rsidR="006E7788" w14:paraId="657787B9" w14:textId="77777777" w:rsidTr="00C61D2E">
        <w:trPr>
          <w:gridAfter w:val="1"/>
          <w:wAfter w:w="29" w:type="dxa"/>
        </w:trPr>
        <w:tc>
          <w:tcPr>
            <w:tcW w:w="3545" w:type="dxa"/>
          </w:tcPr>
          <w:p w14:paraId="3292E71D" w14:textId="77777777" w:rsidR="006E7788" w:rsidRDefault="006E7788" w:rsidP="006E7788">
            <w:pPr>
              <w:pStyle w:val="BodyText"/>
              <w:rPr>
                <w:rFonts w:ascii="Arial" w:hAnsi="Arial" w:cs="Arial"/>
                <w:b/>
                <w:bCs/>
              </w:rPr>
            </w:pPr>
            <w:r>
              <w:rPr>
                <w:rFonts w:ascii="Arial" w:hAnsi="Arial" w:cs="Arial"/>
                <w:b/>
                <w:bCs/>
              </w:rPr>
              <w:lastRenderedPageBreak/>
              <w:t xml:space="preserve"> "Qualifying Guarantee"</w:t>
            </w:r>
          </w:p>
        </w:tc>
        <w:tc>
          <w:tcPr>
            <w:tcW w:w="6775" w:type="dxa"/>
          </w:tcPr>
          <w:p w14:paraId="48B904F3" w14:textId="77777777" w:rsidR="006E7788" w:rsidRDefault="006E7788" w:rsidP="006E7788">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6772B6" w:rsidRDefault="006E7788" w:rsidP="006772B6">
            <w:pPr>
              <w:pStyle w:val="BodyText"/>
              <w:tabs>
                <w:tab w:val="left" w:pos="308"/>
              </w:tabs>
              <w:ind w:left="599" w:hanging="567"/>
              <w:jc w:val="both"/>
              <w:rPr>
                <w:rFonts w:ascii="Arial" w:hAnsi="Arial" w:cs="Arial"/>
                <w:bCs/>
              </w:rPr>
            </w:pPr>
            <w:r>
              <w:rPr>
                <w:rFonts w:ascii="Arial" w:hAnsi="Arial" w:cs="Arial"/>
              </w:rPr>
              <w:t xml:space="preserve">(i) </w:t>
            </w:r>
            <w:r w:rsidR="006772B6">
              <w:rPr>
                <w:rFonts w:ascii="Arial" w:hAnsi="Arial" w:cs="Arial"/>
              </w:rPr>
              <w:tab/>
            </w:r>
            <w:r w:rsidR="006772B6">
              <w:rPr>
                <w:rFonts w:ascii="Arial" w:hAnsi="Arial" w:cs="Arial"/>
              </w:rPr>
              <w:tab/>
            </w:r>
            <w:r>
              <w:rPr>
                <w:rFonts w:ascii="Arial" w:hAnsi="Arial" w:cs="Arial"/>
              </w:rPr>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145" w:name="_DV_M4"/>
            <w:bookmarkEnd w:id="145"/>
            <w:r>
              <w:rPr>
                <w:rFonts w:ascii="Arial" w:hAnsi="Arial" w:cs="Arial"/>
                <w:bCs/>
              </w:rPr>
              <w:t xml:space="preserve"> or</w:t>
            </w:r>
            <w:r w:rsidR="006772B6">
              <w:rPr>
                <w:rFonts w:ascii="Arial" w:hAnsi="Arial" w:cs="Arial"/>
                <w:bCs/>
              </w:rPr>
              <w:t xml:space="preserve"> </w:t>
            </w:r>
          </w:p>
          <w:p w14:paraId="43AD1359" w14:textId="77777777" w:rsidR="006772B6" w:rsidRDefault="006E7788" w:rsidP="006772B6">
            <w:pPr>
              <w:pStyle w:val="BodyText"/>
              <w:tabs>
                <w:tab w:val="left" w:pos="308"/>
              </w:tabs>
              <w:ind w:left="599" w:hanging="567"/>
              <w:jc w:val="both"/>
              <w:rPr>
                <w:rFonts w:ascii="Arial" w:hAnsi="Arial" w:cs="Arial"/>
                <w:bCs/>
              </w:rPr>
            </w:pPr>
            <w:r>
              <w:rPr>
                <w:rFonts w:ascii="Arial" w:hAnsi="Arial" w:cs="Arial"/>
                <w:bCs/>
              </w:rPr>
              <w:t>(ii)</w:t>
            </w:r>
            <w:r w:rsidR="006772B6">
              <w:rPr>
                <w:rFonts w:ascii="Arial" w:hAnsi="Arial" w:cs="Arial"/>
                <w:bCs/>
              </w:rPr>
              <w:tab/>
            </w:r>
            <w:r w:rsidR="006772B6">
              <w:rPr>
                <w:rFonts w:ascii="Arial" w:hAnsi="Arial" w:cs="Arial"/>
                <w:bCs/>
              </w:rPr>
              <w:tab/>
            </w:r>
            <w:r>
              <w:rPr>
                <w:rFonts w:ascii="Arial" w:hAnsi="Arial" w:cs="Arial"/>
                <w:bCs/>
              </w:rPr>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r w:rsidR="006772B6">
              <w:rPr>
                <w:rFonts w:ascii="Arial" w:hAnsi="Arial" w:cs="Arial"/>
                <w:bCs/>
              </w:rPr>
              <w:t xml:space="preserve"> </w:t>
            </w:r>
          </w:p>
          <w:p w14:paraId="63AFAC72" w14:textId="49951C3C" w:rsidR="006E7788" w:rsidRDefault="006E7788" w:rsidP="006772B6">
            <w:pPr>
              <w:pStyle w:val="BodyText"/>
              <w:tabs>
                <w:tab w:val="left" w:pos="308"/>
              </w:tabs>
              <w:ind w:left="599" w:hanging="567"/>
              <w:jc w:val="both"/>
              <w:rPr>
                <w:rFonts w:ascii="Arial" w:hAnsi="Arial" w:cs="Arial"/>
              </w:rPr>
            </w:pPr>
            <w:r>
              <w:rPr>
                <w:rFonts w:ascii="Arial" w:hAnsi="Arial" w:cs="Arial"/>
                <w:bCs/>
              </w:rPr>
              <w:t>(iii)</w:t>
            </w:r>
            <w:r w:rsidR="006772B6">
              <w:rPr>
                <w:rFonts w:ascii="Arial" w:hAnsi="Arial" w:cs="Arial"/>
                <w:bCs/>
              </w:rPr>
              <w:tab/>
            </w:r>
            <w:r>
              <w:rPr>
                <w:rFonts w:ascii="Arial" w:hAnsi="Arial" w:cs="Arial"/>
                <w:bCs/>
              </w:rPr>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6E7788" w14:paraId="7A59B5FB" w14:textId="77777777" w:rsidTr="00C61D2E">
        <w:trPr>
          <w:gridAfter w:val="1"/>
          <w:wAfter w:w="29" w:type="dxa"/>
        </w:trPr>
        <w:tc>
          <w:tcPr>
            <w:tcW w:w="3545" w:type="dxa"/>
          </w:tcPr>
          <w:p w14:paraId="2A1CD97C" w14:textId="77777777" w:rsidR="006E7788" w:rsidRDefault="006E7788" w:rsidP="006E7788">
            <w:pPr>
              <w:rPr>
                <w:rFonts w:ascii="Arial" w:hAnsi="Arial" w:cs="Arial"/>
                <w:b/>
                <w:szCs w:val="22"/>
              </w:rPr>
            </w:pPr>
            <w:r w:rsidRPr="0024267F">
              <w:rPr>
                <w:rFonts w:ascii="Arial" w:hAnsi="Arial" w:cs="Arial"/>
                <w:b/>
                <w:szCs w:val="22"/>
              </w:rPr>
              <w:t>“Qualifying Project”</w:t>
            </w:r>
          </w:p>
          <w:p w14:paraId="359EBD24" w14:textId="7ED64CB8" w:rsidR="000567DD" w:rsidRPr="0024267F" w:rsidRDefault="000567DD" w:rsidP="006E7788">
            <w:pPr>
              <w:rPr>
                <w:rFonts w:ascii="Arial" w:hAnsi="Arial" w:cs="Arial"/>
                <w:b/>
                <w:szCs w:val="22"/>
              </w:rPr>
            </w:pPr>
          </w:p>
        </w:tc>
        <w:tc>
          <w:tcPr>
            <w:tcW w:w="6775" w:type="dxa"/>
          </w:tcPr>
          <w:p w14:paraId="3AE845F9" w14:textId="11AAC36B" w:rsidR="0043119C" w:rsidRPr="0024267F" w:rsidRDefault="006E7788" w:rsidP="006E7788">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6E7788" w:rsidRPr="0024267F" w:rsidRDefault="006E7788" w:rsidP="006E7788">
            <w:pPr>
              <w:jc w:val="both"/>
              <w:rPr>
                <w:rFonts w:ascii="Arial" w:hAnsi="Arial" w:cs="Arial"/>
                <w:szCs w:val="22"/>
              </w:rPr>
            </w:pPr>
          </w:p>
        </w:tc>
      </w:tr>
      <w:tr w:rsidR="006772B6" w14:paraId="674F9262" w14:textId="77777777" w:rsidTr="00C61D2E">
        <w:trPr>
          <w:gridAfter w:val="1"/>
          <w:wAfter w:w="29" w:type="dxa"/>
        </w:trPr>
        <w:tc>
          <w:tcPr>
            <w:tcW w:w="3545" w:type="dxa"/>
          </w:tcPr>
          <w:p w14:paraId="42F12ECF" w14:textId="77777777" w:rsidR="006772B6" w:rsidRPr="004C08E0" w:rsidRDefault="006772B6" w:rsidP="006772B6">
            <w:pPr>
              <w:rPr>
                <w:rFonts w:ascii="Arial" w:hAnsi="Arial" w:cs="Arial"/>
                <w:b/>
                <w:bCs/>
                <w:szCs w:val="22"/>
              </w:rPr>
            </w:pPr>
            <w:r w:rsidRPr="004C08E0">
              <w:rPr>
                <w:rFonts w:ascii="Arial" w:hAnsi="Arial" w:cs="Arial"/>
                <w:b/>
                <w:bCs/>
                <w:szCs w:val="22"/>
              </w:rPr>
              <w:t>“Queue Management Process”</w:t>
            </w:r>
          </w:p>
          <w:p w14:paraId="3B6BD7DA" w14:textId="77777777" w:rsidR="006772B6" w:rsidRDefault="006772B6" w:rsidP="006E7788">
            <w:pPr>
              <w:pStyle w:val="BodyText"/>
              <w:rPr>
                <w:rFonts w:ascii="Arial" w:hAnsi="Arial" w:cs="Arial"/>
                <w:b/>
                <w:bCs/>
              </w:rPr>
            </w:pPr>
          </w:p>
        </w:tc>
        <w:tc>
          <w:tcPr>
            <w:tcW w:w="6775" w:type="dxa"/>
          </w:tcPr>
          <w:p w14:paraId="0D7C1EF4" w14:textId="77777777" w:rsidR="006772B6" w:rsidRDefault="006772B6" w:rsidP="006772B6">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User Progression Milestones</w:t>
            </w:r>
            <w:r w:rsidRPr="004C08E0">
              <w:rPr>
                <w:rFonts w:ascii="Arial" w:hAnsi="Arial" w:cs="Arial"/>
                <w:szCs w:val="22"/>
              </w:rPr>
              <w:t>;</w:t>
            </w:r>
          </w:p>
          <w:p w14:paraId="3344892F" w14:textId="4B2CB72D" w:rsidR="00A604BC" w:rsidRDefault="00A604BC" w:rsidP="006772B6">
            <w:pPr>
              <w:jc w:val="both"/>
              <w:rPr>
                <w:rFonts w:ascii="Arial" w:hAnsi="Arial" w:cs="Arial"/>
              </w:rPr>
            </w:pPr>
          </w:p>
        </w:tc>
      </w:tr>
      <w:tr w:rsidR="006E7788" w14:paraId="69E30147" w14:textId="77777777" w:rsidTr="00C61D2E">
        <w:trPr>
          <w:gridAfter w:val="1"/>
          <w:wAfter w:w="29" w:type="dxa"/>
        </w:trPr>
        <w:tc>
          <w:tcPr>
            <w:tcW w:w="3545" w:type="dxa"/>
          </w:tcPr>
          <w:p w14:paraId="5EA74CB4" w14:textId="77777777" w:rsidR="006E7788" w:rsidRDefault="006E7788" w:rsidP="006E7788">
            <w:pPr>
              <w:pStyle w:val="BodyText"/>
              <w:rPr>
                <w:rFonts w:ascii="Arial" w:hAnsi="Arial" w:cs="Arial"/>
                <w:b/>
                <w:bCs/>
              </w:rPr>
            </w:pPr>
            <w:r>
              <w:rPr>
                <w:rFonts w:ascii="Arial" w:hAnsi="Arial" w:cs="Arial"/>
                <w:b/>
                <w:bCs/>
              </w:rPr>
              <w:t xml:space="preserve"> "Rated MW"</w:t>
            </w:r>
          </w:p>
        </w:tc>
        <w:tc>
          <w:tcPr>
            <w:tcW w:w="6775" w:type="dxa"/>
          </w:tcPr>
          <w:p w14:paraId="53366C3B"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A44341A" w14:textId="77777777" w:rsidTr="00C61D2E">
        <w:trPr>
          <w:gridAfter w:val="1"/>
          <w:wAfter w:w="29" w:type="dxa"/>
        </w:trPr>
        <w:tc>
          <w:tcPr>
            <w:tcW w:w="3545" w:type="dxa"/>
          </w:tcPr>
          <w:p w14:paraId="44B4E592" w14:textId="77777777" w:rsidR="006E7788" w:rsidRDefault="006E7788" w:rsidP="006E7788">
            <w:pPr>
              <w:pStyle w:val="BodyText"/>
              <w:rPr>
                <w:rFonts w:ascii="Arial" w:hAnsi="Arial" w:cs="Arial"/>
                <w:b/>
                <w:bCs/>
              </w:rPr>
            </w:pPr>
            <w:r>
              <w:rPr>
                <w:rFonts w:ascii="Arial" w:hAnsi="Arial" w:cs="Arial"/>
                <w:b/>
                <w:bCs/>
              </w:rPr>
              <w:t>"Reactive Despatch Instruction"</w:t>
            </w:r>
          </w:p>
        </w:tc>
        <w:tc>
          <w:tcPr>
            <w:tcW w:w="6775" w:type="dxa"/>
          </w:tcPr>
          <w:p w14:paraId="6AD7F7A4" w14:textId="77777777" w:rsidR="006E7788" w:rsidRDefault="006E7788" w:rsidP="006E7788">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6E7788" w14:paraId="3E10C715" w14:textId="77777777" w:rsidTr="00C61D2E">
        <w:trPr>
          <w:gridAfter w:val="1"/>
          <w:wAfter w:w="29" w:type="dxa"/>
        </w:trPr>
        <w:tc>
          <w:tcPr>
            <w:tcW w:w="3545" w:type="dxa"/>
          </w:tcPr>
          <w:p w14:paraId="258FCE72" w14:textId="77777777" w:rsidR="006E7788" w:rsidRDefault="006E7788" w:rsidP="006E7788">
            <w:pPr>
              <w:pStyle w:val="BodyText"/>
              <w:rPr>
                <w:rFonts w:ascii="Arial" w:hAnsi="Arial" w:cs="Arial"/>
                <w:b/>
                <w:bCs/>
              </w:rPr>
            </w:pPr>
            <w:r>
              <w:rPr>
                <w:rFonts w:ascii="Arial" w:hAnsi="Arial" w:cs="Arial"/>
                <w:b/>
                <w:bCs/>
              </w:rPr>
              <w:t>“Reactive Despatch to Zero Mvar Network Restriction”</w:t>
            </w:r>
          </w:p>
        </w:tc>
        <w:tc>
          <w:tcPr>
            <w:tcW w:w="6775" w:type="dxa"/>
          </w:tcPr>
          <w:p w14:paraId="18EFAEC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10951D12" w14:textId="77777777" w:rsidTr="00C61D2E">
        <w:trPr>
          <w:gridAfter w:val="1"/>
          <w:wAfter w:w="29" w:type="dxa"/>
        </w:trPr>
        <w:tc>
          <w:tcPr>
            <w:tcW w:w="3545" w:type="dxa"/>
          </w:tcPr>
          <w:p w14:paraId="24B252B6" w14:textId="77777777" w:rsidR="006E7788" w:rsidRDefault="006E7788" w:rsidP="006E7788">
            <w:pPr>
              <w:pStyle w:val="BodyText"/>
              <w:rPr>
                <w:rFonts w:ascii="Arial" w:hAnsi="Arial" w:cs="Arial"/>
                <w:b/>
                <w:bCs/>
              </w:rPr>
            </w:pPr>
            <w:r>
              <w:rPr>
                <w:rFonts w:ascii="Arial" w:hAnsi="Arial" w:cs="Arial"/>
                <w:b/>
                <w:bCs/>
              </w:rPr>
              <w:t>"Reactive Energy"</w:t>
            </w:r>
          </w:p>
        </w:tc>
        <w:tc>
          <w:tcPr>
            <w:tcW w:w="6775" w:type="dxa"/>
          </w:tcPr>
          <w:p w14:paraId="681BE10A"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1005EF4" w14:textId="77777777" w:rsidTr="00C61D2E">
        <w:trPr>
          <w:gridAfter w:val="1"/>
          <w:wAfter w:w="29" w:type="dxa"/>
        </w:trPr>
        <w:tc>
          <w:tcPr>
            <w:tcW w:w="3545" w:type="dxa"/>
          </w:tcPr>
          <w:p w14:paraId="4388E640" w14:textId="77777777" w:rsidR="006E7788" w:rsidRDefault="006E7788" w:rsidP="006E7788">
            <w:pPr>
              <w:pStyle w:val="BodyText"/>
              <w:rPr>
                <w:rFonts w:ascii="Arial" w:hAnsi="Arial" w:cs="Arial"/>
                <w:b/>
                <w:bCs/>
              </w:rPr>
            </w:pPr>
            <w:r>
              <w:rPr>
                <w:rFonts w:ascii="Arial" w:hAnsi="Arial" w:cs="Arial"/>
                <w:b/>
                <w:bCs/>
              </w:rPr>
              <w:t>"Reactive Power"</w:t>
            </w:r>
          </w:p>
        </w:tc>
        <w:tc>
          <w:tcPr>
            <w:tcW w:w="6775" w:type="dxa"/>
          </w:tcPr>
          <w:p w14:paraId="75F5ED41" w14:textId="77777777" w:rsidR="006E7788" w:rsidRDefault="006E7788" w:rsidP="006E7788">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6E7788" w:rsidRDefault="006E7788" w:rsidP="006E7788">
            <w:pPr>
              <w:pStyle w:val="BodyText"/>
              <w:jc w:val="both"/>
              <w:rPr>
                <w:rFonts w:ascii="Arial" w:hAnsi="Arial" w:cs="Arial"/>
              </w:rPr>
            </w:pPr>
            <w:r>
              <w:rPr>
                <w:rFonts w:ascii="Arial" w:hAnsi="Arial" w:cs="Arial"/>
              </w:rPr>
              <w:t xml:space="preserve">        1000 Kvar = 1Mvar;</w:t>
            </w:r>
          </w:p>
        </w:tc>
      </w:tr>
      <w:tr w:rsidR="006E7788" w14:paraId="11443775" w14:textId="77777777" w:rsidTr="00C61D2E">
        <w:trPr>
          <w:gridAfter w:val="1"/>
          <w:wAfter w:w="29" w:type="dxa"/>
        </w:trPr>
        <w:tc>
          <w:tcPr>
            <w:tcW w:w="3545" w:type="dxa"/>
          </w:tcPr>
          <w:p w14:paraId="16479EDE" w14:textId="77777777" w:rsidR="006E7788" w:rsidRDefault="006E7788" w:rsidP="006E7788">
            <w:pPr>
              <w:pStyle w:val="BodyText"/>
              <w:rPr>
                <w:rFonts w:ascii="Arial" w:hAnsi="Arial" w:cs="Arial"/>
                <w:b/>
                <w:bCs/>
              </w:rPr>
            </w:pPr>
            <w:r>
              <w:rPr>
                <w:rFonts w:ascii="Arial" w:hAnsi="Arial" w:cs="Arial"/>
                <w:b/>
                <w:bCs/>
              </w:rPr>
              <w:lastRenderedPageBreak/>
              <w:t xml:space="preserve"> "Reactive Test"</w:t>
            </w:r>
          </w:p>
        </w:tc>
        <w:tc>
          <w:tcPr>
            <w:tcW w:w="6775" w:type="dxa"/>
          </w:tcPr>
          <w:p w14:paraId="54A67786" w14:textId="77777777" w:rsidR="006E7788" w:rsidRDefault="006E7788" w:rsidP="006E7788">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6E7788" w14:paraId="470338EA" w14:textId="77777777" w:rsidTr="00C61D2E">
        <w:trPr>
          <w:gridAfter w:val="1"/>
          <w:wAfter w:w="29" w:type="dxa"/>
        </w:trPr>
        <w:tc>
          <w:tcPr>
            <w:tcW w:w="3545" w:type="dxa"/>
          </w:tcPr>
          <w:p w14:paraId="01104CF0" w14:textId="77777777" w:rsidR="006E7788" w:rsidRDefault="006E7788" w:rsidP="006E7788">
            <w:pPr>
              <w:pStyle w:val="BodyText"/>
              <w:rPr>
                <w:rFonts w:ascii="Arial" w:hAnsi="Arial" w:cs="Arial"/>
                <w:b/>
                <w:bCs/>
              </w:rPr>
            </w:pPr>
            <w:r>
              <w:rPr>
                <w:rFonts w:ascii="Arial" w:hAnsi="Arial" w:cs="Arial"/>
                <w:b/>
                <w:bCs/>
              </w:rPr>
              <w:t>"Reasonable Charges"</w:t>
            </w:r>
          </w:p>
        </w:tc>
        <w:tc>
          <w:tcPr>
            <w:tcW w:w="6775" w:type="dxa"/>
          </w:tcPr>
          <w:p w14:paraId="696446F6" w14:textId="77777777" w:rsidR="006E7788" w:rsidRDefault="006E7788" w:rsidP="006E7788">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6E7788" w14:paraId="20790C3D" w14:textId="77777777" w:rsidTr="00C61D2E">
        <w:trPr>
          <w:gridAfter w:val="1"/>
          <w:wAfter w:w="29" w:type="dxa"/>
        </w:trPr>
        <w:tc>
          <w:tcPr>
            <w:tcW w:w="3545" w:type="dxa"/>
          </w:tcPr>
          <w:p w14:paraId="61AB3D60" w14:textId="77777777" w:rsidR="006E7788" w:rsidRDefault="006E7788" w:rsidP="006E7788">
            <w:pPr>
              <w:pStyle w:val="BodyText"/>
              <w:rPr>
                <w:rFonts w:ascii="Arial" w:hAnsi="Arial" w:cs="Arial"/>
                <w:b/>
                <w:bCs/>
              </w:rPr>
            </w:pPr>
            <w:r>
              <w:rPr>
                <w:rFonts w:ascii="Arial" w:hAnsi="Arial" w:cs="Arial"/>
                <w:b/>
                <w:bCs/>
              </w:rPr>
              <w:t xml:space="preserve"> "Reconciled Charge"</w:t>
            </w:r>
          </w:p>
        </w:tc>
        <w:tc>
          <w:tcPr>
            <w:tcW w:w="6775" w:type="dxa"/>
          </w:tcPr>
          <w:p w14:paraId="015E79F3" w14:textId="77777777" w:rsidR="006E7788" w:rsidRDefault="006E7788" w:rsidP="006E7788">
            <w:pPr>
              <w:pStyle w:val="BodyText"/>
              <w:jc w:val="both"/>
              <w:rPr>
                <w:rFonts w:ascii="Arial" w:hAnsi="Arial" w:cs="Arial"/>
                <w:b/>
              </w:rPr>
            </w:pPr>
            <w:r>
              <w:rPr>
                <w:rFonts w:ascii="Arial" w:hAnsi="Arial" w:cs="Arial"/>
              </w:rPr>
              <w:t>as defined in Paragraph 3.15.1 and like terms shall be construed accordingly;</w:t>
            </w:r>
          </w:p>
        </w:tc>
      </w:tr>
      <w:tr w:rsidR="006E7788" w14:paraId="730E5BD6" w14:textId="77777777" w:rsidTr="00C61D2E">
        <w:trPr>
          <w:gridAfter w:val="1"/>
          <w:wAfter w:w="29" w:type="dxa"/>
        </w:trPr>
        <w:tc>
          <w:tcPr>
            <w:tcW w:w="3545" w:type="dxa"/>
          </w:tcPr>
          <w:p w14:paraId="5ED73309" w14:textId="77777777" w:rsidR="006E7788" w:rsidRDefault="006E7788" w:rsidP="006E7788">
            <w:pPr>
              <w:pStyle w:val="BodyText"/>
              <w:rPr>
                <w:rFonts w:ascii="Arial" w:hAnsi="Arial" w:cs="Arial"/>
                <w:b/>
                <w:bCs/>
              </w:rPr>
            </w:pPr>
            <w:r>
              <w:rPr>
                <w:rFonts w:ascii="Arial" w:hAnsi="Arial" w:cs="Arial"/>
                <w:b/>
                <w:bCs/>
              </w:rPr>
              <w:t>“Reconciliation Settlement Run”</w:t>
            </w:r>
          </w:p>
        </w:tc>
        <w:tc>
          <w:tcPr>
            <w:tcW w:w="6775" w:type="dxa"/>
          </w:tcPr>
          <w:p w14:paraId="00CDD26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6A2E6A7" w14:textId="77777777" w:rsidTr="00C61D2E">
        <w:trPr>
          <w:gridAfter w:val="1"/>
          <w:wAfter w:w="29" w:type="dxa"/>
        </w:trPr>
        <w:tc>
          <w:tcPr>
            <w:tcW w:w="3545" w:type="dxa"/>
          </w:tcPr>
          <w:p w14:paraId="08E62273" w14:textId="77777777" w:rsidR="006E7788" w:rsidRDefault="006E7788" w:rsidP="006E7788">
            <w:pPr>
              <w:pStyle w:val="BodyText"/>
              <w:rPr>
                <w:rFonts w:ascii="Arial" w:hAnsi="Arial" w:cs="Arial"/>
                <w:b/>
                <w:bCs/>
              </w:rPr>
            </w:pPr>
            <w:r>
              <w:rPr>
                <w:rFonts w:ascii="Arial" w:hAnsi="Arial" w:cs="Arial"/>
                <w:b/>
                <w:bCs/>
              </w:rPr>
              <w:t>"Reenergisation" or "Reenergised"</w:t>
            </w:r>
          </w:p>
        </w:tc>
        <w:tc>
          <w:tcPr>
            <w:tcW w:w="6775" w:type="dxa"/>
          </w:tcPr>
          <w:p w14:paraId="7FC43E9C"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r>
              <w:rPr>
                <w:rFonts w:ascii="Arial" w:hAnsi="Arial" w:cs="Arial"/>
                <w:b/>
              </w:rPr>
              <w:t>Deenergisation</w:t>
            </w:r>
            <w:r>
              <w:rPr>
                <w:rFonts w:ascii="Arial" w:hAnsi="Arial" w:cs="Arial"/>
              </w:rPr>
              <w:t>;</w:t>
            </w:r>
          </w:p>
        </w:tc>
      </w:tr>
      <w:tr w:rsidR="006E7788" w14:paraId="1C75CD5F" w14:textId="77777777" w:rsidTr="00C61D2E">
        <w:trPr>
          <w:gridAfter w:val="1"/>
          <w:wAfter w:w="29" w:type="dxa"/>
          <w:trHeight w:val="808"/>
        </w:trPr>
        <w:tc>
          <w:tcPr>
            <w:tcW w:w="3545" w:type="dxa"/>
          </w:tcPr>
          <w:p w14:paraId="5277516F" w14:textId="77777777" w:rsidR="006E7788" w:rsidRDefault="006E7788" w:rsidP="006E7788">
            <w:pPr>
              <w:pStyle w:val="BodyText"/>
              <w:rPr>
                <w:rFonts w:ascii="Arial" w:hAnsi="Arial" w:cs="Arial"/>
                <w:b/>
                <w:bCs/>
              </w:rPr>
            </w:pPr>
            <w:r>
              <w:rPr>
                <w:rFonts w:ascii="Arial" w:hAnsi="Arial" w:cs="Arial"/>
                <w:b/>
                <w:bCs/>
              </w:rPr>
              <w:t>"Registered Capacity"</w:t>
            </w:r>
          </w:p>
        </w:tc>
        <w:tc>
          <w:tcPr>
            <w:tcW w:w="6775" w:type="dxa"/>
          </w:tcPr>
          <w:p w14:paraId="467BF514" w14:textId="77777777" w:rsidR="006E7788" w:rsidRDefault="006E7788" w:rsidP="006E7788">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4E7353BB" w14:textId="77777777" w:rsidTr="00C61D2E">
        <w:trPr>
          <w:gridAfter w:val="1"/>
          <w:wAfter w:w="29" w:type="dxa"/>
          <w:trHeight w:val="817"/>
        </w:trPr>
        <w:tc>
          <w:tcPr>
            <w:tcW w:w="3545" w:type="dxa"/>
          </w:tcPr>
          <w:p w14:paraId="6E546577" w14:textId="77777777" w:rsidR="006E7788" w:rsidRDefault="006E7788" w:rsidP="006E7788">
            <w:pPr>
              <w:pStyle w:val="BodyText"/>
              <w:rPr>
                <w:rFonts w:ascii="Arial" w:hAnsi="Arial" w:cs="Arial"/>
                <w:b/>
                <w:bCs/>
              </w:rPr>
            </w:pPr>
            <w:r>
              <w:rPr>
                <w:rFonts w:ascii="Arial" w:hAnsi="Arial" w:cs="Arial"/>
                <w:b/>
                <w:bCs/>
              </w:rPr>
              <w:t>"Registered Data"</w:t>
            </w:r>
          </w:p>
        </w:tc>
        <w:tc>
          <w:tcPr>
            <w:tcW w:w="6775" w:type="dxa"/>
          </w:tcPr>
          <w:p w14:paraId="36C569A9" w14:textId="77777777" w:rsidR="006E7788" w:rsidRDefault="006E7788" w:rsidP="006E7788">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6E7788" w14:paraId="5016FAD4" w14:textId="77777777" w:rsidTr="00C61D2E">
        <w:trPr>
          <w:gridAfter w:val="1"/>
          <w:wAfter w:w="29" w:type="dxa"/>
        </w:trPr>
        <w:tc>
          <w:tcPr>
            <w:tcW w:w="3545" w:type="dxa"/>
          </w:tcPr>
          <w:p w14:paraId="396016E2" w14:textId="77777777" w:rsidR="006E7788" w:rsidRDefault="006E7788" w:rsidP="006E7788">
            <w:pPr>
              <w:pStyle w:val="BodyText"/>
              <w:rPr>
                <w:rFonts w:ascii="Arial" w:hAnsi="Arial" w:cs="Arial"/>
                <w:b/>
                <w:bCs/>
              </w:rPr>
            </w:pPr>
            <w:r>
              <w:rPr>
                <w:rFonts w:ascii="Arial" w:hAnsi="Arial" w:cs="Arial"/>
                <w:b/>
                <w:bCs/>
              </w:rPr>
              <w:t>"Registrant"</w:t>
            </w:r>
          </w:p>
        </w:tc>
        <w:tc>
          <w:tcPr>
            <w:tcW w:w="6775" w:type="dxa"/>
          </w:tcPr>
          <w:p w14:paraId="365AAFCC"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B1D332" w14:textId="77777777" w:rsidTr="00C61D2E">
        <w:trPr>
          <w:gridAfter w:val="1"/>
          <w:wAfter w:w="29" w:type="dxa"/>
        </w:trPr>
        <w:tc>
          <w:tcPr>
            <w:tcW w:w="3545" w:type="dxa"/>
          </w:tcPr>
          <w:p w14:paraId="1CA16911" w14:textId="77777777" w:rsidR="006E7788" w:rsidRDefault="006E7788" w:rsidP="006E7788">
            <w:pPr>
              <w:pStyle w:val="BodyText"/>
              <w:rPr>
                <w:rFonts w:ascii="Arial" w:hAnsi="Arial" w:cs="Arial"/>
                <w:b/>
                <w:bCs/>
              </w:rPr>
            </w:pPr>
            <w:r>
              <w:rPr>
                <w:rFonts w:ascii="Arial" w:hAnsi="Arial" w:cs="Arial"/>
                <w:b/>
                <w:bCs/>
              </w:rPr>
              <w:t>"Regulations"</w:t>
            </w:r>
          </w:p>
        </w:tc>
        <w:tc>
          <w:tcPr>
            <w:tcW w:w="6775" w:type="dxa"/>
          </w:tcPr>
          <w:p w14:paraId="774860AD" w14:textId="77777777" w:rsidR="006E7788" w:rsidRDefault="006E7788" w:rsidP="006E7788">
            <w:pPr>
              <w:pStyle w:val="BodyText"/>
              <w:jc w:val="both"/>
              <w:rPr>
                <w:rFonts w:ascii="Arial" w:hAnsi="Arial" w:cs="Arial"/>
              </w:rPr>
            </w:pPr>
            <w:r>
              <w:rPr>
                <w:rFonts w:ascii="Arial" w:hAnsi="Arial" w:cs="Arial"/>
              </w:rPr>
              <w:t xml:space="preserve">the Electricity Supply Regulations 1988 or any amendment or re-enactment thereof; </w:t>
            </w:r>
          </w:p>
        </w:tc>
      </w:tr>
      <w:tr w:rsidR="006E7788" w14:paraId="42477F5F" w14:textId="77777777" w:rsidTr="00C61D2E">
        <w:trPr>
          <w:gridAfter w:val="1"/>
          <w:wAfter w:w="29" w:type="dxa"/>
        </w:trPr>
        <w:tc>
          <w:tcPr>
            <w:tcW w:w="3545" w:type="dxa"/>
          </w:tcPr>
          <w:p w14:paraId="76FFF2DD" w14:textId="77777777" w:rsidR="006E7788" w:rsidRDefault="006E7788" w:rsidP="006E7788">
            <w:pPr>
              <w:pStyle w:val="BodyText"/>
              <w:rPr>
                <w:rFonts w:ascii="Arial" w:hAnsi="Arial" w:cs="Arial"/>
                <w:b/>
                <w:bCs/>
              </w:rPr>
            </w:pPr>
            <w:r>
              <w:rPr>
                <w:rFonts w:ascii="Arial" w:hAnsi="Arial" w:cs="Arial"/>
                <w:b/>
                <w:bCs/>
              </w:rPr>
              <w:t>"Rejected CUSC Modification Proposal"</w:t>
            </w:r>
          </w:p>
        </w:tc>
        <w:tc>
          <w:tcPr>
            <w:tcW w:w="6775" w:type="dxa"/>
          </w:tcPr>
          <w:p w14:paraId="5414EFFC"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CUSC Modification Proposal</w:t>
            </w:r>
            <w:r>
              <w:rPr>
                <w:rFonts w:ascii="Arial" w:hAnsi="Arial" w:cs="Arial"/>
              </w:rPr>
              <w:t xml:space="preserve"> in respect of which the </w:t>
            </w:r>
            <w:r>
              <w:rPr>
                <w:rFonts w:ascii="Arial" w:hAnsi="Arial" w:cs="Arial"/>
                <w:b/>
              </w:rPr>
              <w:t>Authority</w:t>
            </w:r>
            <w:r>
              <w:rPr>
                <w:rFonts w:ascii="Arial" w:hAnsi="Arial" w:cs="Arial"/>
              </w:rPr>
              <w:t xml:space="preserve"> has decided not to direct </w:t>
            </w:r>
            <w:r>
              <w:rPr>
                <w:rFonts w:ascii="Arial" w:hAnsi="Arial" w:cs="Arial"/>
                <w:b/>
                <w:bCs/>
              </w:rPr>
              <w:t>The Company</w:t>
            </w:r>
            <w:r>
              <w:rPr>
                <w:rFonts w:ascii="Arial" w:hAnsi="Arial" w:cs="Arial"/>
              </w:rPr>
              <w:t xml:space="preserve"> to modify the </w:t>
            </w:r>
            <w:r>
              <w:rPr>
                <w:rFonts w:ascii="Arial" w:hAnsi="Arial" w:cs="Arial"/>
                <w:b/>
              </w:rPr>
              <w:t>Code</w:t>
            </w:r>
            <w:r>
              <w:rPr>
                <w:rFonts w:ascii="Arial" w:hAnsi="Arial" w:cs="Arial"/>
              </w:rPr>
              <w:t xml:space="preserve"> pursuant to the </w:t>
            </w:r>
            <w:r>
              <w:rPr>
                <w:rFonts w:ascii="Arial" w:hAnsi="Arial" w:cs="Arial"/>
                <w:b/>
              </w:rPr>
              <w:t>Transmission Licence</w:t>
            </w:r>
            <w:r>
              <w:rPr>
                <w:rFonts w:ascii="Arial" w:hAnsi="Arial" w:cs="Arial"/>
              </w:rPr>
              <w:t xml:space="preserve"> in the manner set out herein;</w:t>
            </w:r>
          </w:p>
        </w:tc>
      </w:tr>
      <w:tr w:rsidR="006E7788" w14:paraId="4A976E16" w14:textId="77777777" w:rsidTr="00C61D2E">
        <w:trPr>
          <w:gridAfter w:val="1"/>
          <w:wAfter w:w="29" w:type="dxa"/>
        </w:trPr>
        <w:tc>
          <w:tcPr>
            <w:tcW w:w="3545" w:type="dxa"/>
            <w:shd w:val="clear" w:color="auto" w:fill="auto"/>
          </w:tcPr>
          <w:p w14:paraId="4BEE3DC5" w14:textId="24DEB858" w:rsidR="006E7788" w:rsidRPr="0019675B" w:rsidRDefault="006E7788" w:rsidP="006E7788">
            <w:pPr>
              <w:pStyle w:val="BodyText"/>
              <w:rPr>
                <w:rFonts w:ascii="Arial" w:hAnsi="Arial" w:cs="Arial"/>
                <w:b/>
                <w:bCs/>
              </w:rPr>
            </w:pPr>
            <w:bookmarkStart w:id="146" w:name="_BPDCI_136"/>
            <w:r w:rsidRPr="0019675B">
              <w:rPr>
                <w:rFonts w:ascii="Arial" w:hAnsi="Arial" w:cs="Arial"/>
                <w:b/>
                <w:bCs/>
              </w:rPr>
              <w:t>“Related Person”</w:t>
            </w:r>
            <w:bookmarkEnd w:id="146"/>
          </w:p>
        </w:tc>
        <w:tc>
          <w:tcPr>
            <w:tcW w:w="6775" w:type="dxa"/>
            <w:shd w:val="clear" w:color="auto" w:fill="auto"/>
          </w:tcPr>
          <w:p w14:paraId="0DC49BBE" w14:textId="0A6DECB9" w:rsidR="006E7788" w:rsidRPr="0019675B" w:rsidRDefault="006E7788" w:rsidP="006E7788">
            <w:pPr>
              <w:pStyle w:val="BodyText"/>
              <w:jc w:val="both"/>
              <w:rPr>
                <w:rFonts w:ascii="Arial" w:hAnsi="Arial" w:cs="Arial"/>
              </w:rPr>
            </w:pPr>
            <w:bookmarkStart w:id="147" w:name="_BPDCI_137"/>
            <w:r w:rsidRPr="0019675B">
              <w:rPr>
                <w:rFonts w:ascii="Arial" w:hAnsi="Arial" w:cs="Arial"/>
              </w:rPr>
              <w:t xml:space="preserve">means, in relation to an individual, any member of </w:t>
            </w:r>
            <w:r w:rsidR="00E42EB2">
              <w:rPr>
                <w:rFonts w:ascii="Arial" w:hAnsi="Arial" w:cs="Arial"/>
              </w:rPr>
              <w:t xml:space="preserve">their </w:t>
            </w:r>
            <w:r w:rsidRPr="0019675B">
              <w:rPr>
                <w:rFonts w:ascii="Arial" w:hAnsi="Arial" w:cs="Arial"/>
              </w:rPr>
              <w:t xml:space="preserve">immediate family, </w:t>
            </w:r>
            <w:r w:rsidR="00E42EB2">
              <w:rPr>
                <w:rFonts w:ascii="Arial" w:hAnsi="Arial" w:cs="Arial"/>
              </w:rPr>
              <w:t xml:space="preserve">their </w:t>
            </w:r>
            <w:r w:rsidRPr="0019675B">
              <w:rPr>
                <w:rFonts w:ascii="Arial" w:hAnsi="Arial" w:cs="Arial"/>
              </w:rPr>
              <w:t xml:space="preserve">employer (and any former employer of </w:t>
            </w:r>
            <w:r w:rsidR="00E42EB2">
              <w:rPr>
                <w:rFonts w:ascii="Arial" w:hAnsi="Arial" w:cs="Arial"/>
              </w:rPr>
              <w:t xml:space="preserve">theirs </w:t>
            </w:r>
            <w:r w:rsidRPr="0019675B">
              <w:rPr>
                <w:rFonts w:ascii="Arial" w:hAnsi="Arial" w:cs="Arial"/>
              </w:rPr>
              <w:t xml:space="preserve">within the previous 12 months), any partner with whom </w:t>
            </w:r>
            <w:r w:rsidR="00E42EB2">
              <w:rPr>
                <w:rFonts w:ascii="Arial" w:hAnsi="Arial" w:cs="Arial"/>
              </w:rPr>
              <w:t xml:space="preserve">they are </w:t>
            </w:r>
            <w:r w:rsidRPr="0019675B">
              <w:rPr>
                <w:rFonts w:ascii="Arial" w:hAnsi="Arial" w:cs="Arial"/>
              </w:rPr>
              <w:t xml:space="preserve">in partnership, and any company or Affiliate of a company in which </w:t>
            </w:r>
            <w:r w:rsidR="00E42EB2">
              <w:rPr>
                <w:rFonts w:ascii="Arial" w:hAnsi="Arial" w:cs="Arial"/>
              </w:rPr>
              <w:t xml:space="preserve">they </w:t>
            </w:r>
            <w:r w:rsidRPr="0019675B">
              <w:rPr>
                <w:rFonts w:ascii="Arial" w:hAnsi="Arial" w:cs="Arial"/>
              </w:rPr>
              <w:t xml:space="preserve">or any member of </w:t>
            </w:r>
            <w:r w:rsidR="00E42EB2">
              <w:rPr>
                <w:rFonts w:ascii="Arial" w:hAnsi="Arial" w:cs="Arial"/>
              </w:rPr>
              <w:t xml:space="preserve">their </w:t>
            </w:r>
            <w:r w:rsidRPr="0019675B">
              <w:rPr>
                <w:rFonts w:ascii="Arial" w:hAnsi="Arial" w:cs="Arial"/>
              </w:rPr>
              <w:t>immediate family controls more than 20% of the voting rights in respect of the shares of the company;</w:t>
            </w:r>
            <w:bookmarkEnd w:id="147"/>
          </w:p>
        </w:tc>
      </w:tr>
      <w:tr w:rsidR="006E7788" w14:paraId="1FC290CF" w14:textId="77777777" w:rsidTr="00C61D2E">
        <w:trPr>
          <w:gridAfter w:val="1"/>
          <w:wAfter w:w="29" w:type="dxa"/>
        </w:trPr>
        <w:tc>
          <w:tcPr>
            <w:tcW w:w="3545" w:type="dxa"/>
            <w:shd w:val="clear" w:color="auto" w:fill="auto"/>
          </w:tcPr>
          <w:p w14:paraId="2E672653" w14:textId="77777777" w:rsidR="006E7788" w:rsidRDefault="006E7788" w:rsidP="006E7788">
            <w:pPr>
              <w:pStyle w:val="BodyText"/>
              <w:rPr>
                <w:rFonts w:ascii="Arial" w:hAnsi="Arial" w:cs="Arial"/>
                <w:b/>
                <w:bCs/>
              </w:rPr>
            </w:pPr>
            <w:r>
              <w:rPr>
                <w:rFonts w:ascii="Arial" w:hAnsi="Arial" w:cs="Arial"/>
                <w:b/>
                <w:bCs/>
              </w:rPr>
              <w:t>"Related Undertaking"</w:t>
            </w:r>
          </w:p>
        </w:tc>
        <w:tc>
          <w:tcPr>
            <w:tcW w:w="6775" w:type="dxa"/>
          </w:tcPr>
          <w:p w14:paraId="4635F9F2" w14:textId="77777777" w:rsidR="006E7788" w:rsidRDefault="006E7788" w:rsidP="006E7788">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6E7788" w14:paraId="22F3BC1A" w14:textId="77777777" w:rsidTr="00C61D2E">
        <w:trPr>
          <w:gridAfter w:val="1"/>
          <w:wAfter w:w="29" w:type="dxa"/>
        </w:trPr>
        <w:tc>
          <w:tcPr>
            <w:tcW w:w="3545" w:type="dxa"/>
            <w:shd w:val="clear" w:color="auto" w:fill="auto"/>
          </w:tcPr>
          <w:p w14:paraId="063A0B27" w14:textId="77777777" w:rsidR="006E7788" w:rsidRDefault="006E7788" w:rsidP="006E7788">
            <w:pPr>
              <w:pStyle w:val="BodyText"/>
              <w:rPr>
                <w:rFonts w:ascii="Arial" w:hAnsi="Arial" w:cs="Arial"/>
                <w:b/>
                <w:bCs/>
              </w:rPr>
            </w:pPr>
            <w:r>
              <w:rPr>
                <w:rFonts w:ascii="Arial" w:hAnsi="Arial" w:cs="Arial"/>
                <w:b/>
                <w:bCs/>
              </w:rPr>
              <w:t>"Release Date"</w:t>
            </w:r>
          </w:p>
        </w:tc>
        <w:tc>
          <w:tcPr>
            <w:tcW w:w="6775" w:type="dxa"/>
          </w:tcPr>
          <w:p w14:paraId="7BCA8240" w14:textId="77777777" w:rsidR="006E7788" w:rsidRDefault="006E7788" w:rsidP="006E7788">
            <w:pPr>
              <w:pStyle w:val="BodyText"/>
              <w:jc w:val="both"/>
              <w:rPr>
                <w:rFonts w:ascii="Arial" w:hAnsi="Arial" w:cs="Arial"/>
              </w:rPr>
            </w:pPr>
            <w:r>
              <w:rPr>
                <w:rFonts w:ascii="Arial" w:hAnsi="Arial" w:cs="Arial"/>
              </w:rPr>
              <w:t>as defined in Paragraph 2.22.2;</w:t>
            </w:r>
            <w:r>
              <w:rPr>
                <w:rFonts w:ascii="Arial" w:hAnsi="Arial" w:cs="Arial"/>
                <w:b/>
                <w:i/>
              </w:rPr>
              <w:t xml:space="preserve"> </w:t>
            </w:r>
          </w:p>
        </w:tc>
      </w:tr>
      <w:tr w:rsidR="006E7788" w14:paraId="43C67D02" w14:textId="77777777" w:rsidTr="00C61D2E">
        <w:trPr>
          <w:gridAfter w:val="1"/>
          <w:wAfter w:w="29" w:type="dxa"/>
          <w:trHeight w:val="336"/>
        </w:trPr>
        <w:tc>
          <w:tcPr>
            <w:tcW w:w="3545" w:type="dxa"/>
            <w:shd w:val="clear" w:color="auto" w:fill="auto"/>
          </w:tcPr>
          <w:p w14:paraId="18210BBB" w14:textId="77777777" w:rsidR="006E7788" w:rsidRDefault="006E7788" w:rsidP="006E7788">
            <w:pPr>
              <w:spacing w:after="240"/>
              <w:rPr>
                <w:rFonts w:ascii="Arial" w:hAnsi="Arial" w:cs="Arial"/>
                <w:b/>
                <w:bCs/>
              </w:rPr>
            </w:pPr>
            <w:r>
              <w:rPr>
                <w:rFonts w:ascii="Arial" w:hAnsi="Arial" w:cs="Arial"/>
                <w:b/>
                <w:bCs/>
              </w:rPr>
              <w:t>"Relevant Embedded Medium Power Station"</w:t>
            </w:r>
          </w:p>
          <w:p w14:paraId="10B082D8" w14:textId="77777777" w:rsidR="00FB2874" w:rsidRDefault="00FB2874" w:rsidP="006E7788">
            <w:pPr>
              <w:spacing w:after="240"/>
              <w:rPr>
                <w:rFonts w:ascii="Arial" w:hAnsi="Arial" w:cs="Arial"/>
                <w:b/>
                <w:bCs/>
              </w:rPr>
            </w:pPr>
          </w:p>
          <w:p w14:paraId="4A773E40" w14:textId="77777777" w:rsidR="00FB2874" w:rsidRPr="00FB2874" w:rsidRDefault="00FB2874" w:rsidP="00FB2874">
            <w:pPr>
              <w:autoSpaceDE w:val="0"/>
              <w:autoSpaceDN w:val="0"/>
              <w:adjustRightInd w:val="0"/>
              <w:rPr>
                <w:rFonts w:ascii="Arial" w:hAnsi="Arial" w:cs="Arial"/>
                <w:b/>
                <w:bCs/>
                <w:szCs w:val="22"/>
                <w:lang w:eastAsia="ja-JP"/>
              </w:rPr>
            </w:pPr>
            <w:r>
              <w:rPr>
                <w:rFonts w:ascii="Arial" w:hAnsi="Arial" w:cs="Arial"/>
                <w:b/>
                <w:bCs/>
              </w:rPr>
              <w:t>“</w:t>
            </w:r>
            <w:r w:rsidRPr="00FB2874">
              <w:rPr>
                <w:rFonts w:ascii="Arial" w:hAnsi="Arial" w:cs="Arial"/>
                <w:b/>
                <w:bCs/>
                <w:szCs w:val="22"/>
                <w:lang w:eastAsia="ja-JP"/>
              </w:rPr>
              <w:t>Relevant Embedded Power</w:t>
            </w:r>
          </w:p>
          <w:p w14:paraId="7B83E5D1" w14:textId="764A2E85" w:rsidR="00FB2874" w:rsidRDefault="00FB2874" w:rsidP="00FB2874">
            <w:pPr>
              <w:spacing w:after="240"/>
              <w:rPr>
                <w:rFonts w:ascii="Arial" w:hAnsi="Arial" w:cs="Arial"/>
                <w:b/>
                <w:bCs/>
              </w:rPr>
            </w:pPr>
            <w:r w:rsidRPr="00FB2874">
              <w:rPr>
                <w:rFonts w:ascii="Arial" w:hAnsi="Arial" w:cs="Arial"/>
                <w:b/>
                <w:bCs/>
                <w:szCs w:val="22"/>
                <w:lang w:eastAsia="ja-JP"/>
              </w:rPr>
              <w:lastRenderedPageBreak/>
              <w:t>Station”</w:t>
            </w:r>
          </w:p>
        </w:tc>
        <w:tc>
          <w:tcPr>
            <w:tcW w:w="6775" w:type="dxa"/>
          </w:tcPr>
          <w:p w14:paraId="0E1481DC" w14:textId="1F384D01" w:rsidR="00FB2874" w:rsidRDefault="006E7788" w:rsidP="00C024CD">
            <w:pPr>
              <w:spacing w:after="240" w:line="276" w:lineRule="auto"/>
              <w:jc w:val="both"/>
              <w:rPr>
                <w:rFonts w:ascii="Arial" w:hAnsi="Arial" w:cs="Arial"/>
              </w:rPr>
            </w:pPr>
            <w:r>
              <w:rPr>
                <w:rFonts w:ascii="Arial" w:hAnsi="Arial" w:cs="Arial"/>
                <w:snapToGrid w:val="0"/>
              </w:rPr>
              <w:lastRenderedPageBreak/>
              <w:t xml:space="preserve">an </w:t>
            </w:r>
            <w:r>
              <w:rPr>
                <w:rFonts w:ascii="Arial" w:hAnsi="Arial" w:cs="Arial"/>
                <w:b/>
                <w:snapToGrid w:val="0"/>
              </w:rPr>
              <w:t>Embedded</w:t>
            </w:r>
            <w:r>
              <w:rPr>
                <w:rFonts w:ascii="Arial" w:hAnsi="Arial" w:cs="Arial"/>
                <w:snapToGrid w:val="0"/>
              </w:rPr>
              <w:t xml:space="preserve"> </w:t>
            </w:r>
            <w:r>
              <w:rPr>
                <w:rFonts w:ascii="Arial" w:hAnsi="Arial" w:cs="Arial"/>
                <w:b/>
                <w:snapToGrid w:val="0"/>
              </w:rPr>
              <w:t xml:space="preserve">Medium Power </w:t>
            </w:r>
            <w:proofErr w:type="gramStart"/>
            <w:r>
              <w:rPr>
                <w:rFonts w:ascii="Arial" w:hAnsi="Arial" w:cs="Arial"/>
                <w:b/>
                <w:snapToGrid w:val="0"/>
              </w:rPr>
              <w:t>Station</w:t>
            </w:r>
            <w:r>
              <w:rPr>
                <w:rFonts w:ascii="Arial" w:hAnsi="Arial" w:cs="Arial"/>
                <w:snapToGrid w:val="0"/>
              </w:rPr>
              <w:t xml:space="preserve">  which</w:t>
            </w:r>
            <w:proofErr w:type="gramEnd"/>
            <w:r>
              <w:rPr>
                <w:rFonts w:ascii="Arial" w:hAnsi="Arial" w:cs="Arial"/>
                <w:snapToGrid w:val="0"/>
              </w:rPr>
              <w:t xml:space="preserve"> is an </w:t>
            </w:r>
            <w:r>
              <w:rPr>
                <w:rFonts w:ascii="Arial" w:hAnsi="Arial" w:cs="Arial"/>
                <w:b/>
                <w:snapToGrid w:val="0"/>
              </w:rPr>
              <w:t>Exempt Power Station</w:t>
            </w:r>
            <w:r>
              <w:rPr>
                <w:rFonts w:ascii="Arial" w:hAnsi="Arial" w:cs="Arial"/>
                <w:snapToGrid w:val="0"/>
              </w:rPr>
              <w:t xml:space="preserve">, and does not intend to be the subject of a </w:t>
            </w:r>
            <w:r>
              <w:rPr>
                <w:rFonts w:ascii="Arial" w:hAnsi="Arial" w:cs="Arial"/>
                <w:b/>
                <w:snapToGrid w:val="0"/>
              </w:rPr>
              <w:t>Bilateral Agreement;</w:t>
            </w:r>
            <w:r w:rsidR="005C6D34">
              <w:rPr>
                <w:rFonts w:ascii="Arial" w:hAnsi="Arial" w:cs="Arial"/>
                <w:b/>
                <w:snapToGrid w:val="0"/>
              </w:rPr>
              <w:br/>
            </w:r>
            <w:r w:rsidR="005C6D34">
              <w:rPr>
                <w:rFonts w:ascii="Arial" w:hAnsi="Arial" w:cs="Arial"/>
                <w:b/>
                <w:snapToGrid w:val="0"/>
              </w:rPr>
              <w:br/>
            </w:r>
            <w:r w:rsidR="00210E71" w:rsidRPr="00210E71">
              <w:rPr>
                <w:rFonts w:ascii="Arial" w:hAnsi="Arial" w:cs="Arial"/>
                <w:szCs w:val="22"/>
                <w:lang w:eastAsia="ja-JP"/>
              </w:rPr>
              <w:t xml:space="preserve">Shall mean a </w:t>
            </w:r>
            <w:r w:rsidR="00210E71" w:rsidRPr="00210E71">
              <w:rPr>
                <w:rFonts w:ascii="Arial" w:hAnsi="Arial" w:cs="Arial"/>
                <w:b/>
                <w:bCs/>
                <w:szCs w:val="22"/>
                <w:lang w:eastAsia="ja-JP"/>
              </w:rPr>
              <w:t>Relevant Embedded Small</w:t>
            </w:r>
            <w:r w:rsidR="00C024CD">
              <w:rPr>
                <w:rFonts w:ascii="Arial" w:hAnsi="Arial" w:cs="Arial"/>
                <w:b/>
                <w:bCs/>
                <w:szCs w:val="22"/>
                <w:lang w:eastAsia="ja-JP"/>
              </w:rPr>
              <w:t xml:space="preserve"> </w:t>
            </w:r>
            <w:r w:rsidR="00210E71" w:rsidRPr="00210E71">
              <w:rPr>
                <w:rFonts w:ascii="Arial" w:hAnsi="Arial" w:cs="Arial"/>
                <w:b/>
                <w:bCs/>
                <w:szCs w:val="22"/>
                <w:lang w:eastAsia="ja-JP"/>
              </w:rPr>
              <w:t xml:space="preserve">Power Station </w:t>
            </w:r>
            <w:r w:rsidR="00210E71" w:rsidRPr="00210E71">
              <w:rPr>
                <w:rFonts w:ascii="Arial" w:hAnsi="Arial" w:cs="Arial"/>
                <w:szCs w:val="22"/>
                <w:lang w:eastAsia="ja-JP"/>
              </w:rPr>
              <w:t xml:space="preserve">or a </w:t>
            </w:r>
            <w:r w:rsidR="00210E71" w:rsidRPr="00210E71">
              <w:rPr>
                <w:rFonts w:ascii="Arial" w:hAnsi="Arial" w:cs="Arial"/>
                <w:b/>
                <w:bCs/>
                <w:szCs w:val="22"/>
                <w:lang w:eastAsia="ja-JP"/>
              </w:rPr>
              <w:lastRenderedPageBreak/>
              <w:t>Relevant Embedded Medium</w:t>
            </w:r>
            <w:r w:rsidR="00C024CD">
              <w:rPr>
                <w:rFonts w:ascii="Arial" w:hAnsi="Arial" w:cs="Arial"/>
                <w:b/>
                <w:bCs/>
                <w:szCs w:val="22"/>
                <w:lang w:eastAsia="ja-JP"/>
              </w:rPr>
              <w:t xml:space="preserve"> </w:t>
            </w:r>
            <w:r w:rsidR="00210E71" w:rsidRPr="00210E71">
              <w:rPr>
                <w:rFonts w:ascii="Arial" w:hAnsi="Arial" w:cs="Arial"/>
                <w:b/>
                <w:bCs/>
                <w:szCs w:val="22"/>
                <w:lang w:eastAsia="ja-JP"/>
              </w:rPr>
              <w:t xml:space="preserve">Power Station </w:t>
            </w:r>
            <w:r w:rsidR="00210E71" w:rsidRPr="00210E71">
              <w:rPr>
                <w:rFonts w:ascii="Arial" w:hAnsi="Arial" w:cs="Arial"/>
                <w:szCs w:val="22"/>
                <w:lang w:eastAsia="ja-JP"/>
              </w:rPr>
              <w:t xml:space="preserve">or an </w:t>
            </w:r>
            <w:r w:rsidR="00210E71" w:rsidRPr="00210E71">
              <w:rPr>
                <w:rFonts w:ascii="Arial" w:hAnsi="Arial" w:cs="Arial"/>
                <w:b/>
                <w:bCs/>
                <w:szCs w:val="22"/>
                <w:lang w:eastAsia="ja-JP"/>
              </w:rPr>
              <w:t>Embedded Large Power Station</w:t>
            </w:r>
          </w:p>
        </w:tc>
      </w:tr>
      <w:tr w:rsidR="006E7788" w14:paraId="025FF6C7" w14:textId="77777777" w:rsidTr="00C61D2E">
        <w:trPr>
          <w:gridAfter w:val="1"/>
          <w:wAfter w:w="29" w:type="dxa"/>
        </w:trPr>
        <w:tc>
          <w:tcPr>
            <w:tcW w:w="3545" w:type="dxa"/>
            <w:shd w:val="clear" w:color="auto" w:fill="auto"/>
          </w:tcPr>
          <w:p w14:paraId="30B69663" w14:textId="77777777" w:rsidR="006E7788" w:rsidRDefault="006E7788" w:rsidP="006E7788">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lastRenderedPageBreak/>
              <w:t>"Relevant Embedded Small Power Station"</w:t>
            </w:r>
          </w:p>
        </w:tc>
        <w:tc>
          <w:tcPr>
            <w:tcW w:w="6775" w:type="dxa"/>
          </w:tcPr>
          <w:p w14:paraId="67B41394" w14:textId="77777777" w:rsidR="006E7788" w:rsidRDefault="006E7788" w:rsidP="006E7788">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148" w:name="_BPDCD_138"/>
            <w:r>
              <w:rPr>
                <w:rFonts w:ascii="Arial" w:hAnsi="Arial" w:cs="Arial"/>
                <w:strike/>
                <w:snapToGrid w:val="0"/>
                <w:color w:val="FF0000"/>
              </w:rPr>
              <w:t>.</w:t>
            </w:r>
            <w:r>
              <w:rPr>
                <w:rFonts w:ascii="Arial" w:hAnsi="Arial" w:cs="Arial"/>
                <w:snapToGrid w:val="0"/>
                <w:color w:val="0000FF"/>
                <w:u w:val="double"/>
              </w:rPr>
              <w:t>;</w:t>
            </w:r>
            <w:bookmarkEnd w:id="148"/>
          </w:p>
        </w:tc>
      </w:tr>
      <w:tr w:rsidR="006E7788" w14:paraId="29B539BC" w14:textId="77777777" w:rsidTr="00C61D2E">
        <w:trPr>
          <w:gridAfter w:val="1"/>
          <w:wAfter w:w="29" w:type="dxa"/>
        </w:trPr>
        <w:tc>
          <w:tcPr>
            <w:tcW w:w="3545" w:type="dxa"/>
            <w:shd w:val="clear" w:color="auto" w:fill="auto"/>
          </w:tcPr>
          <w:p w14:paraId="368AD3E3" w14:textId="77777777" w:rsidR="006E7788" w:rsidRDefault="006E7788" w:rsidP="006E7788">
            <w:pPr>
              <w:spacing w:after="240"/>
              <w:rPr>
                <w:rFonts w:ascii="Arial" w:hAnsi="Arial" w:cs="Arial"/>
                <w:b/>
                <w:bCs/>
                <w:i/>
              </w:rPr>
            </w:pPr>
            <w:r>
              <w:rPr>
                <w:rFonts w:ascii="Arial" w:hAnsi="Arial" w:cs="Arial"/>
                <w:b/>
                <w:bCs/>
              </w:rPr>
              <w:t>"Relevant Interruption"</w:t>
            </w:r>
          </w:p>
        </w:tc>
        <w:tc>
          <w:tcPr>
            <w:tcW w:w="6775" w:type="dxa"/>
          </w:tcPr>
          <w:p w14:paraId="06EF69A9" w14:textId="77777777" w:rsidR="006E7788" w:rsidRDefault="006E7788" w:rsidP="006E7788">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6E7788" w14:paraId="2FF04478" w14:textId="77777777" w:rsidTr="00C61D2E">
        <w:tblPrEx>
          <w:tblCellMar>
            <w:left w:w="108" w:type="dxa"/>
            <w:right w:w="108" w:type="dxa"/>
          </w:tblCellMar>
        </w:tblPrEx>
        <w:trPr>
          <w:gridAfter w:val="1"/>
          <w:wAfter w:w="29" w:type="dxa"/>
        </w:trPr>
        <w:tc>
          <w:tcPr>
            <w:tcW w:w="3545" w:type="dxa"/>
            <w:shd w:val="clear" w:color="auto" w:fill="auto"/>
          </w:tcPr>
          <w:p w14:paraId="2874A3C3"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6775" w:type="dxa"/>
            <w:shd w:val="clear" w:color="auto" w:fill="auto"/>
          </w:tcPr>
          <w:p w14:paraId="1DBB27BD" w14:textId="77777777" w:rsidR="006E7788" w:rsidRDefault="006E7788" w:rsidP="006E7788">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3035D98" w14:textId="77777777" w:rsidTr="00C61D2E">
        <w:tblPrEx>
          <w:tblCellMar>
            <w:left w:w="108" w:type="dxa"/>
            <w:right w:w="108" w:type="dxa"/>
          </w:tblCellMar>
        </w:tblPrEx>
        <w:trPr>
          <w:gridAfter w:val="1"/>
          <w:wAfter w:w="29" w:type="dxa"/>
        </w:trPr>
        <w:tc>
          <w:tcPr>
            <w:tcW w:w="3545" w:type="dxa"/>
            <w:shd w:val="clear" w:color="auto" w:fill="auto"/>
          </w:tcPr>
          <w:p w14:paraId="2F7F7C06"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6775" w:type="dxa"/>
            <w:shd w:val="clear" w:color="auto" w:fill="auto"/>
          </w:tcPr>
          <w:p w14:paraId="48C5B025" w14:textId="77777777" w:rsidR="006E7788" w:rsidRDefault="006E7788" w:rsidP="006E7788">
            <w:pPr>
              <w:pStyle w:val="BodyText"/>
              <w:tabs>
                <w:tab w:val="center" w:pos="4513"/>
              </w:tabs>
              <w:jc w:val="both"/>
              <w:rPr>
                <w:rFonts w:ascii="Arial" w:hAnsi="Arial" w:cs="Arial"/>
              </w:rPr>
            </w:pPr>
            <w:r>
              <w:rPr>
                <w:rFonts w:ascii="Arial" w:hAnsi="Arial" w:cs="Arial"/>
              </w:rPr>
              <w:t>as defined in Paragraph 8.16.10(a);</w:t>
            </w:r>
          </w:p>
        </w:tc>
      </w:tr>
      <w:tr w:rsidR="006E7788" w14:paraId="784CEC83" w14:textId="77777777" w:rsidTr="00C61D2E">
        <w:trPr>
          <w:gridAfter w:val="1"/>
          <w:wAfter w:w="29" w:type="dxa"/>
        </w:trPr>
        <w:tc>
          <w:tcPr>
            <w:tcW w:w="3545" w:type="dxa"/>
            <w:shd w:val="clear" w:color="auto" w:fill="auto"/>
          </w:tcPr>
          <w:p w14:paraId="132A8E7A" w14:textId="77777777" w:rsidR="006E7788" w:rsidRDefault="006E7788" w:rsidP="006E7788">
            <w:pPr>
              <w:pStyle w:val="BodyText"/>
              <w:rPr>
                <w:rFonts w:ascii="Arial" w:hAnsi="Arial" w:cs="Arial"/>
                <w:b/>
                <w:bCs/>
              </w:rPr>
            </w:pPr>
            <w:r>
              <w:rPr>
                <w:rFonts w:ascii="Arial" w:hAnsi="Arial" w:cs="Arial"/>
                <w:b/>
                <w:bCs/>
              </w:rPr>
              <w:t>"Relevant Transmission Licensee"</w:t>
            </w:r>
          </w:p>
        </w:tc>
        <w:tc>
          <w:tcPr>
            <w:tcW w:w="6775" w:type="dxa"/>
          </w:tcPr>
          <w:p w14:paraId="62A89444" w14:textId="77777777" w:rsidR="006E7788" w:rsidRDefault="006E7788" w:rsidP="006E7788">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6E7788" w14:paraId="18DDED2A" w14:textId="77777777" w:rsidTr="00C61D2E">
        <w:trPr>
          <w:gridAfter w:val="1"/>
          <w:wAfter w:w="29" w:type="dxa"/>
        </w:trPr>
        <w:tc>
          <w:tcPr>
            <w:tcW w:w="3545" w:type="dxa"/>
            <w:shd w:val="clear" w:color="auto" w:fill="auto"/>
          </w:tcPr>
          <w:p w14:paraId="3A1A4870" w14:textId="77777777" w:rsidR="006E7788" w:rsidRDefault="006E7788" w:rsidP="006E7788">
            <w:pPr>
              <w:pStyle w:val="BodyText"/>
              <w:rPr>
                <w:rFonts w:ascii="Arial" w:hAnsi="Arial" w:cs="Arial"/>
                <w:b/>
                <w:bCs/>
              </w:rPr>
            </w:pPr>
            <w:r>
              <w:rPr>
                <w:rFonts w:ascii="Arial" w:hAnsi="Arial" w:cs="Arial"/>
                <w:b/>
                <w:bCs/>
              </w:rPr>
              <w:t>"Remote Transmission Assets"</w:t>
            </w:r>
          </w:p>
        </w:tc>
        <w:tc>
          <w:tcPr>
            <w:tcW w:w="6775" w:type="dxa"/>
          </w:tcPr>
          <w:p w14:paraId="1D59CB6E"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6E7788" w14:paraId="0F446128" w14:textId="77777777" w:rsidTr="00C61D2E">
        <w:trPr>
          <w:gridAfter w:val="1"/>
          <w:wAfter w:w="29" w:type="dxa"/>
        </w:trPr>
        <w:tc>
          <w:tcPr>
            <w:tcW w:w="3545" w:type="dxa"/>
            <w:shd w:val="clear" w:color="auto" w:fill="auto"/>
          </w:tcPr>
          <w:p w14:paraId="14E03290" w14:textId="77777777" w:rsidR="006E7788" w:rsidRDefault="006E7788" w:rsidP="006E7788">
            <w:pPr>
              <w:pStyle w:val="BodyText"/>
              <w:rPr>
                <w:rFonts w:ascii="Arial" w:hAnsi="Arial" w:cs="Arial"/>
                <w:b/>
                <w:bCs/>
              </w:rPr>
            </w:pPr>
            <w:r>
              <w:rPr>
                <w:rFonts w:ascii="Arial" w:hAnsi="Arial" w:cs="Arial"/>
                <w:b/>
                <w:bCs/>
              </w:rPr>
              <w:t>"Replacement Period"</w:t>
            </w:r>
          </w:p>
        </w:tc>
        <w:tc>
          <w:tcPr>
            <w:tcW w:w="6775" w:type="dxa"/>
          </w:tcPr>
          <w:p w14:paraId="78006AAB"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6E7788" w:rsidRDefault="006E7788" w:rsidP="006E7788">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6E7788" w:rsidRDefault="006E7788" w:rsidP="006E7788">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6E7788" w14:paraId="3031CDAB" w14:textId="77777777" w:rsidTr="00C61D2E">
        <w:trPr>
          <w:gridAfter w:val="1"/>
          <w:wAfter w:w="29" w:type="dxa"/>
        </w:trPr>
        <w:tc>
          <w:tcPr>
            <w:tcW w:w="3545" w:type="dxa"/>
            <w:shd w:val="clear" w:color="auto" w:fill="auto"/>
          </w:tcPr>
          <w:p w14:paraId="4D4FF873" w14:textId="77777777" w:rsidR="006E7788" w:rsidRDefault="006E7788" w:rsidP="006E7788">
            <w:pPr>
              <w:pStyle w:val="BodyText"/>
              <w:rPr>
                <w:rFonts w:ascii="Arial" w:hAnsi="Arial" w:cs="Arial"/>
                <w:b/>
                <w:bCs/>
              </w:rPr>
            </w:pPr>
            <w:r>
              <w:rPr>
                <w:rFonts w:ascii="Arial" w:hAnsi="Arial" w:cs="Arial"/>
                <w:b/>
                <w:bCs/>
              </w:rPr>
              <w:t>"Reported Period(s) of Increase"</w:t>
            </w:r>
          </w:p>
        </w:tc>
        <w:tc>
          <w:tcPr>
            <w:tcW w:w="6775" w:type="dxa"/>
          </w:tcPr>
          <w:p w14:paraId="0FFB211B" w14:textId="0B949D73" w:rsidR="006E7788" w:rsidRDefault="006E7788" w:rsidP="006E7788">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00A414FC" w:rsidRPr="008C19D0">
              <w:rPr>
                <w:rFonts w:ascii="Arial" w:hAnsi="Arial" w:cs="Arial"/>
                <w:bCs/>
              </w:rPr>
              <w:t>and/or</w:t>
            </w:r>
            <w:r w:rsidR="008C19D0">
              <w:rPr>
                <w:rFonts w:ascii="Arial" w:hAnsi="Arial" w:cs="Arial"/>
                <w:b/>
              </w:rPr>
              <w:t xml:space="preserve"> </w:t>
            </w:r>
            <w:r w:rsidR="008C19D0">
              <w:rPr>
                <w:rFonts w:ascii="Arial" w:hAnsi="Arial" w:cs="Arial"/>
                <w:b/>
                <w:bCs/>
              </w:rPr>
              <w:t xml:space="preserve">FDSC </w:t>
            </w:r>
            <w:r w:rsidR="008C19D0">
              <w:rPr>
                <w:rFonts w:ascii="Arial" w:hAnsi="Arial" w:cs="Arial"/>
              </w:rPr>
              <w:t xml:space="preserve">and/or </w:t>
            </w:r>
            <w:r w:rsidR="008C19D0">
              <w:rPr>
                <w:rFonts w:ascii="Arial" w:hAnsi="Arial" w:cs="Arial"/>
                <w:b/>
                <w:bCs/>
              </w:rPr>
              <w:t xml:space="preserve">Unmetered Supply </w:t>
            </w:r>
            <w:r w:rsidR="00F15756">
              <w:rPr>
                <w:rFonts w:ascii="Arial" w:hAnsi="Arial" w:cs="Arial"/>
                <w:b/>
                <w:bCs/>
              </w:rPr>
              <w:t xml:space="preserve">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w:t>
            </w:r>
            <w:r w:rsidR="001C2C3A">
              <w:rPr>
                <w:rFonts w:ascii="Arial" w:hAnsi="Arial" w:cs="Arial"/>
              </w:rPr>
              <w:t>3</w:t>
            </w:r>
            <w:r>
              <w:rPr>
                <w:rFonts w:ascii="Arial" w:hAnsi="Arial" w:cs="Arial"/>
              </w:rPr>
              <w:t>.7</w:t>
            </w:r>
            <w:r w:rsidR="001C2C3A">
              <w:rPr>
                <w:rFonts w:ascii="Arial" w:hAnsi="Arial" w:cs="Arial"/>
              </w:rPr>
              <w:t>,</w:t>
            </w:r>
            <w:r>
              <w:rPr>
                <w:rFonts w:ascii="Arial" w:hAnsi="Arial" w:cs="Arial"/>
              </w:rPr>
              <w:t xml:space="preserve"> </w:t>
            </w:r>
            <w:r w:rsidR="001C2C3A">
              <w:rPr>
                <w:rFonts w:ascii="Arial" w:hAnsi="Arial" w:cs="Arial"/>
              </w:rPr>
              <w:t>pa</w:t>
            </w:r>
            <w:r>
              <w:rPr>
                <w:rFonts w:ascii="Arial" w:hAnsi="Arial" w:cs="Arial"/>
              </w:rPr>
              <w:t>ragraph 3.2</w:t>
            </w:r>
            <w:r w:rsidR="00332DB7">
              <w:rPr>
                <w:rFonts w:ascii="Arial" w:hAnsi="Arial" w:cs="Arial"/>
              </w:rPr>
              <w:t>3</w:t>
            </w:r>
            <w:r>
              <w:rPr>
                <w:rFonts w:ascii="Arial" w:hAnsi="Arial" w:cs="Arial"/>
              </w:rPr>
              <w:t>.8</w:t>
            </w:r>
            <w:r w:rsidR="00332DB7">
              <w:rPr>
                <w:rFonts w:ascii="Arial" w:hAnsi="Arial" w:cs="Arial"/>
                <w:color w:val="0000FF"/>
              </w:rPr>
              <w:t xml:space="preserve"> </w:t>
            </w:r>
            <w:r w:rsidR="00332DB7" w:rsidRPr="00332DB7">
              <w:rPr>
                <w:rFonts w:ascii="Arial" w:hAnsi="Arial" w:cs="Arial"/>
              </w:rPr>
              <w:t>or paragraph 3.23.8A</w:t>
            </w:r>
          </w:p>
        </w:tc>
      </w:tr>
      <w:tr w:rsidR="006E7788" w14:paraId="3B92A012" w14:textId="77777777" w:rsidTr="00C61D2E">
        <w:trPr>
          <w:gridAfter w:val="1"/>
          <w:wAfter w:w="29" w:type="dxa"/>
        </w:trPr>
        <w:tc>
          <w:tcPr>
            <w:tcW w:w="3545" w:type="dxa"/>
            <w:shd w:val="clear" w:color="auto" w:fill="auto"/>
          </w:tcPr>
          <w:p w14:paraId="01ABF031" w14:textId="77777777" w:rsidR="006E7788" w:rsidRDefault="006E7788" w:rsidP="006E7788">
            <w:pPr>
              <w:pStyle w:val="BodyText"/>
              <w:rPr>
                <w:rFonts w:ascii="Arial" w:hAnsi="Arial" w:cs="Arial"/>
                <w:b/>
                <w:bCs/>
              </w:rPr>
            </w:pPr>
            <w:r>
              <w:rPr>
                <w:rFonts w:ascii="Arial" w:hAnsi="Arial" w:cs="Arial"/>
                <w:b/>
                <w:bCs/>
                <w:snapToGrid w:val="0"/>
              </w:rPr>
              <w:t>"Request for a Statement of Works"</w:t>
            </w:r>
          </w:p>
        </w:tc>
        <w:tc>
          <w:tcPr>
            <w:tcW w:w="6775" w:type="dxa"/>
          </w:tcPr>
          <w:p w14:paraId="3C2A3DD3" w14:textId="77777777" w:rsidR="006E7788" w:rsidRDefault="006E7788" w:rsidP="006E7788">
            <w:pPr>
              <w:pStyle w:val="BodyText"/>
              <w:jc w:val="both"/>
              <w:rPr>
                <w:rFonts w:ascii="Arial" w:hAnsi="Arial" w:cs="Arial"/>
              </w:rPr>
            </w:pPr>
            <w:r>
              <w:rPr>
                <w:rFonts w:ascii="Arial" w:hAnsi="Arial" w:cs="Arial"/>
                <w:snapToGrid w:val="0"/>
              </w:rPr>
              <w:t xml:space="preserve">a request in the form or substantially in the form set out in Exhibit S to the </w:t>
            </w:r>
            <w:r>
              <w:rPr>
                <w:rFonts w:ascii="Arial" w:hAnsi="Arial" w:cs="Arial"/>
                <w:b/>
                <w:snapToGrid w:val="0"/>
              </w:rPr>
              <w:t>CUSC</w:t>
            </w:r>
            <w:bookmarkStart w:id="149" w:name="_BPDCD_140"/>
            <w:r w:rsidRPr="0019675B">
              <w:rPr>
                <w:rFonts w:ascii="Arial" w:hAnsi="Arial" w:cs="Arial"/>
                <w:snapToGrid w:val="0"/>
                <w:color w:val="0000FF"/>
              </w:rPr>
              <w:t>;</w:t>
            </w:r>
            <w:bookmarkEnd w:id="149"/>
          </w:p>
        </w:tc>
      </w:tr>
      <w:tr w:rsidR="006E7788" w14:paraId="10D5DBA6" w14:textId="77777777" w:rsidTr="00C61D2E">
        <w:trPr>
          <w:gridAfter w:val="1"/>
          <w:wAfter w:w="29" w:type="dxa"/>
        </w:trPr>
        <w:tc>
          <w:tcPr>
            <w:tcW w:w="3545" w:type="dxa"/>
            <w:shd w:val="clear" w:color="auto" w:fill="auto"/>
          </w:tcPr>
          <w:p w14:paraId="0313A9E9" w14:textId="77777777" w:rsidR="006E7788" w:rsidRDefault="006E7788" w:rsidP="006E7788">
            <w:pPr>
              <w:spacing w:after="240"/>
              <w:rPr>
                <w:rFonts w:ascii="Arial" w:hAnsi="Arial" w:cs="Arial"/>
                <w:b/>
                <w:bCs/>
                <w:i/>
                <w:snapToGrid w:val="0"/>
              </w:rPr>
            </w:pPr>
            <w:r>
              <w:rPr>
                <w:rFonts w:ascii="Arial" w:hAnsi="Arial" w:cs="Arial"/>
                <w:b/>
                <w:bCs/>
              </w:rPr>
              <w:lastRenderedPageBreak/>
              <w:t>"Request for a STTEC Authorisation"</w:t>
            </w:r>
          </w:p>
        </w:tc>
        <w:tc>
          <w:tcPr>
            <w:tcW w:w="6775" w:type="dxa"/>
          </w:tcPr>
          <w:p w14:paraId="2469FB2E" w14:textId="77777777" w:rsidR="006E7788" w:rsidRPr="0019675B" w:rsidRDefault="006E7788" w:rsidP="006E7788">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150" w:name="_BPDCD_141"/>
            <w:r w:rsidRPr="0019675B">
              <w:rPr>
                <w:rFonts w:ascii="Arial" w:hAnsi="Arial" w:cs="Arial"/>
              </w:rPr>
              <w:t>;</w:t>
            </w:r>
            <w:bookmarkEnd w:id="150"/>
          </w:p>
        </w:tc>
      </w:tr>
      <w:tr w:rsidR="006E7788" w14:paraId="5D5A2366" w14:textId="77777777" w:rsidTr="00C61D2E">
        <w:trPr>
          <w:gridAfter w:val="1"/>
          <w:wAfter w:w="29" w:type="dxa"/>
        </w:trPr>
        <w:tc>
          <w:tcPr>
            <w:tcW w:w="3545" w:type="dxa"/>
            <w:shd w:val="clear" w:color="auto" w:fill="auto"/>
          </w:tcPr>
          <w:p w14:paraId="775821CE" w14:textId="77777777" w:rsidR="006E7788" w:rsidRDefault="006E7788" w:rsidP="006E7788">
            <w:pPr>
              <w:pStyle w:val="BodyText"/>
              <w:rPr>
                <w:rFonts w:ascii="Arial" w:hAnsi="Arial" w:cs="Arial"/>
                <w:b/>
                <w:bCs/>
              </w:rPr>
            </w:pPr>
            <w:r>
              <w:rPr>
                <w:rFonts w:ascii="Arial" w:hAnsi="Arial" w:cs="Arial"/>
                <w:b/>
                <w:bCs/>
              </w:rPr>
              <w:t>"Requested LDTEC"</w:t>
            </w:r>
          </w:p>
        </w:tc>
        <w:tc>
          <w:tcPr>
            <w:tcW w:w="6775" w:type="dxa"/>
          </w:tcPr>
          <w:p w14:paraId="0B15C603" w14:textId="77777777" w:rsidR="006E7788" w:rsidRPr="0019675B" w:rsidRDefault="006E7788" w:rsidP="006E7788">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151" w:name="_BPDCD_142"/>
            <w:r w:rsidRPr="0019675B">
              <w:rPr>
                <w:rFonts w:ascii="Arial" w:hAnsi="Arial" w:cs="Arial"/>
                <w:lang w:val="en-US"/>
              </w:rPr>
              <w:t>;</w:t>
            </w:r>
            <w:bookmarkEnd w:id="151"/>
          </w:p>
        </w:tc>
      </w:tr>
      <w:tr w:rsidR="006E7788" w14:paraId="5589F294" w14:textId="77777777" w:rsidTr="00C61D2E">
        <w:trPr>
          <w:gridAfter w:val="1"/>
          <w:wAfter w:w="29" w:type="dxa"/>
        </w:trPr>
        <w:tc>
          <w:tcPr>
            <w:tcW w:w="3545" w:type="dxa"/>
            <w:shd w:val="clear" w:color="auto" w:fill="auto"/>
          </w:tcPr>
          <w:p w14:paraId="660CF6B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"Required Amount"</w:t>
            </w:r>
          </w:p>
        </w:tc>
        <w:tc>
          <w:tcPr>
            <w:tcW w:w="6775" w:type="dxa"/>
          </w:tcPr>
          <w:p w14:paraId="1A62A61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rPr>
              <w:t>as defined in Paragraph 2.21.2(c);</w:t>
            </w:r>
          </w:p>
        </w:tc>
      </w:tr>
      <w:tr w:rsidR="006E7788" w14:paraId="67B678FC" w14:textId="77777777" w:rsidTr="00C61D2E">
        <w:trPr>
          <w:gridAfter w:val="1"/>
          <w:wAfter w:w="29" w:type="dxa"/>
        </w:trPr>
        <w:tc>
          <w:tcPr>
            <w:tcW w:w="3545" w:type="dxa"/>
            <w:shd w:val="clear" w:color="auto" w:fill="auto"/>
          </w:tcPr>
          <w:p w14:paraId="282C0324" w14:textId="77777777" w:rsidR="006E7788" w:rsidRDefault="006E7788" w:rsidP="006E7788">
            <w:pPr>
              <w:pStyle w:val="BodyText"/>
              <w:rPr>
                <w:rFonts w:ascii="Arial" w:hAnsi="Arial" w:cs="Arial"/>
                <w:b/>
                <w:bCs/>
              </w:rPr>
            </w:pPr>
            <w:r>
              <w:rPr>
                <w:rFonts w:ascii="Arial" w:hAnsi="Arial" w:cs="Arial"/>
                <w:b/>
                <w:bCs/>
              </w:rPr>
              <w:t>"Required Sovereign Credit Rating"</w:t>
            </w:r>
          </w:p>
        </w:tc>
        <w:tc>
          <w:tcPr>
            <w:tcW w:w="6775" w:type="dxa"/>
          </w:tcPr>
          <w:p w14:paraId="3B813AB8" w14:textId="77777777" w:rsidR="006E7788" w:rsidRDefault="006E7788" w:rsidP="006E7788">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non local currency obligations;</w:t>
            </w:r>
          </w:p>
        </w:tc>
      </w:tr>
      <w:tr w:rsidR="006E7788" w14:paraId="134B9D9C" w14:textId="77777777" w:rsidTr="00C61D2E">
        <w:trPr>
          <w:gridAfter w:val="1"/>
          <w:wAfter w:w="29" w:type="dxa"/>
        </w:trPr>
        <w:tc>
          <w:tcPr>
            <w:tcW w:w="3545" w:type="dxa"/>
            <w:shd w:val="clear" w:color="auto" w:fill="auto"/>
          </w:tcPr>
          <w:p w14:paraId="5E4C5B13" w14:textId="77777777" w:rsidR="006E7788" w:rsidRDefault="006E7788" w:rsidP="006E7788">
            <w:pPr>
              <w:pStyle w:val="BodyText"/>
              <w:rPr>
                <w:rFonts w:ascii="Arial" w:hAnsi="Arial" w:cs="Arial"/>
                <w:b/>
                <w:bCs/>
              </w:rPr>
            </w:pPr>
            <w:r>
              <w:rPr>
                <w:rFonts w:ascii="Arial" w:hAnsi="Arial" w:cs="Arial"/>
                <w:b/>
                <w:bCs/>
              </w:rPr>
              <w:t>"Required Standard"</w:t>
            </w:r>
          </w:p>
        </w:tc>
        <w:tc>
          <w:tcPr>
            <w:tcW w:w="6775" w:type="dxa"/>
          </w:tcPr>
          <w:p w14:paraId="324EC796" w14:textId="77777777" w:rsidR="006E7788" w:rsidRDefault="006E7788" w:rsidP="006E7788">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6E7788" w14:paraId="51B34159" w14:textId="77777777" w:rsidTr="00C61D2E">
        <w:trPr>
          <w:gridAfter w:val="1"/>
          <w:wAfter w:w="29" w:type="dxa"/>
        </w:trPr>
        <w:tc>
          <w:tcPr>
            <w:tcW w:w="3545" w:type="dxa"/>
            <w:shd w:val="clear" w:color="auto" w:fill="auto"/>
          </w:tcPr>
          <w:p w14:paraId="5B4667FD" w14:textId="77777777" w:rsidR="006E7788" w:rsidRDefault="006E7788" w:rsidP="006E7788">
            <w:pPr>
              <w:pStyle w:val="BodyText"/>
              <w:rPr>
                <w:rFonts w:ascii="Arial" w:hAnsi="Arial" w:cs="Arial"/>
                <w:b/>
                <w:bCs/>
              </w:rPr>
            </w:pPr>
            <w:r>
              <w:rPr>
                <w:rFonts w:ascii="Arial" w:hAnsi="Arial" w:cs="Arial"/>
                <w:b/>
                <w:bCs/>
              </w:rPr>
              <w:t>"Requirements"</w:t>
            </w:r>
          </w:p>
          <w:p w14:paraId="02F54C64" w14:textId="77777777" w:rsidR="00985C23" w:rsidRDefault="00985C23" w:rsidP="006E7788">
            <w:pPr>
              <w:pStyle w:val="BodyText"/>
              <w:rPr>
                <w:rFonts w:ascii="Arial" w:hAnsi="Arial" w:cs="Arial"/>
                <w:b/>
                <w:bCs/>
              </w:rPr>
            </w:pPr>
          </w:p>
          <w:p w14:paraId="30A6A6FA" w14:textId="77777777" w:rsidR="00985C23" w:rsidRDefault="00985C23" w:rsidP="006E7788">
            <w:pPr>
              <w:pStyle w:val="BodyText"/>
              <w:rPr>
                <w:rFonts w:ascii="Arial" w:hAnsi="Arial" w:cs="Arial"/>
                <w:b/>
                <w:bCs/>
              </w:rPr>
            </w:pPr>
          </w:p>
          <w:p w14:paraId="06D0CC4F" w14:textId="77777777" w:rsidR="00985C23" w:rsidRDefault="00985C23" w:rsidP="006E7788">
            <w:pPr>
              <w:pStyle w:val="BodyText"/>
              <w:rPr>
                <w:rFonts w:ascii="Arial" w:hAnsi="Arial" w:cs="Arial"/>
                <w:b/>
                <w:bCs/>
              </w:rPr>
            </w:pPr>
          </w:p>
          <w:p w14:paraId="49B2D8CA" w14:textId="77777777" w:rsidR="00985C23" w:rsidRDefault="00985C23" w:rsidP="006E7788">
            <w:pPr>
              <w:pStyle w:val="BodyText"/>
              <w:rPr>
                <w:rFonts w:ascii="Arial" w:hAnsi="Arial" w:cs="Arial"/>
                <w:b/>
                <w:bCs/>
              </w:rPr>
            </w:pPr>
          </w:p>
          <w:p w14:paraId="7087C881" w14:textId="77777777" w:rsidR="00985C23" w:rsidRDefault="00985C23" w:rsidP="006E7788">
            <w:pPr>
              <w:pStyle w:val="BodyText"/>
              <w:rPr>
                <w:rFonts w:ascii="Arial" w:hAnsi="Arial" w:cs="Arial"/>
                <w:b/>
                <w:bCs/>
              </w:rPr>
            </w:pPr>
          </w:p>
          <w:p w14:paraId="11999EFB" w14:textId="77777777" w:rsidR="00985C23" w:rsidRDefault="00985C23" w:rsidP="006E7788">
            <w:pPr>
              <w:pStyle w:val="BodyText"/>
              <w:rPr>
                <w:rFonts w:ascii="Arial" w:hAnsi="Arial" w:cs="Arial"/>
                <w:b/>
                <w:bCs/>
              </w:rPr>
            </w:pPr>
          </w:p>
          <w:p w14:paraId="126D991D" w14:textId="77777777" w:rsidR="00985C23" w:rsidRDefault="00985C23" w:rsidP="006E7788">
            <w:pPr>
              <w:pStyle w:val="BodyText"/>
              <w:rPr>
                <w:rFonts w:ascii="Arial" w:hAnsi="Arial" w:cs="Arial"/>
                <w:b/>
                <w:bCs/>
              </w:rPr>
            </w:pPr>
          </w:p>
          <w:p w14:paraId="7F67F483" w14:textId="77777777" w:rsidR="00985C23" w:rsidRDefault="00985C23" w:rsidP="006E7788">
            <w:pPr>
              <w:pStyle w:val="BodyText"/>
              <w:rPr>
                <w:rFonts w:ascii="Arial" w:hAnsi="Arial" w:cs="Arial"/>
                <w:b/>
                <w:bCs/>
              </w:rPr>
            </w:pPr>
          </w:p>
          <w:p w14:paraId="1F2D4B43" w14:textId="77777777" w:rsidR="00985C23" w:rsidRDefault="00985C23" w:rsidP="006E7788">
            <w:pPr>
              <w:pStyle w:val="BodyText"/>
              <w:rPr>
                <w:rFonts w:ascii="Arial" w:hAnsi="Arial" w:cs="Arial"/>
                <w:b/>
                <w:bCs/>
              </w:rPr>
            </w:pPr>
          </w:p>
          <w:p w14:paraId="32185359" w14:textId="77777777" w:rsidR="00985C23" w:rsidRDefault="00985C23" w:rsidP="006E7788">
            <w:pPr>
              <w:pStyle w:val="BodyText"/>
              <w:rPr>
                <w:rFonts w:ascii="Arial" w:hAnsi="Arial" w:cs="Arial"/>
                <w:b/>
                <w:bCs/>
              </w:rPr>
            </w:pPr>
          </w:p>
          <w:p w14:paraId="350DA922" w14:textId="77777777" w:rsidR="009D15BA" w:rsidRDefault="009D15BA" w:rsidP="009D15BA">
            <w:pPr>
              <w:pStyle w:val="BodyText"/>
              <w:rPr>
                <w:rFonts w:ascii="Arial" w:hAnsi="Arial" w:cs="Arial"/>
                <w:b/>
                <w:bCs/>
              </w:rPr>
            </w:pPr>
          </w:p>
          <w:p w14:paraId="56EA3486" w14:textId="6A425B24" w:rsidR="00985C23" w:rsidRDefault="00985C23" w:rsidP="00A604BC">
            <w:pPr>
              <w:pStyle w:val="BodyText"/>
              <w:rPr>
                <w:rFonts w:ascii="Arial" w:hAnsi="Arial" w:cs="Arial"/>
                <w:b/>
                <w:bCs/>
              </w:rPr>
            </w:pPr>
          </w:p>
        </w:tc>
        <w:tc>
          <w:tcPr>
            <w:tcW w:w="6775" w:type="dxa"/>
          </w:tcPr>
          <w:p w14:paraId="71EDE420" w14:textId="77777777" w:rsidR="006E7788" w:rsidRDefault="006E7788" w:rsidP="006E7788">
            <w:pPr>
              <w:spacing w:after="240"/>
              <w:jc w:val="both"/>
              <w:rPr>
                <w:rFonts w:ascii="Arial" w:hAnsi="Arial" w:cs="Arial"/>
              </w:rPr>
            </w:pPr>
            <w:r>
              <w:rPr>
                <w:rFonts w:ascii="Arial" w:hAnsi="Arial" w:cs="Arial"/>
              </w:rPr>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6E7788" w:rsidRPr="009D15BA" w:rsidRDefault="006E7788" w:rsidP="006E7788">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C2C8531" w14:textId="6B9B0492" w:rsidR="009D15BA" w:rsidRPr="009D15BA" w:rsidRDefault="006E7788" w:rsidP="009D15BA">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preventing  the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152" w:name="_BPDCD_143"/>
            <w:r w:rsidRPr="009D15BA">
              <w:rPr>
                <w:rFonts w:ascii="Arial" w:hAnsi="Arial" w:cs="Arial"/>
              </w:rPr>
              <w:t>;</w:t>
            </w:r>
            <w:bookmarkEnd w:id="152"/>
          </w:p>
          <w:p w14:paraId="623CCDE2" w14:textId="484D15AD" w:rsidR="00541A2E" w:rsidRDefault="00541A2E" w:rsidP="00BA71A6">
            <w:pPr>
              <w:pStyle w:val="BodyText"/>
              <w:tabs>
                <w:tab w:val="left" w:pos="2"/>
              </w:tabs>
              <w:ind w:left="720"/>
              <w:jc w:val="both"/>
              <w:rPr>
                <w:rFonts w:ascii="Arial" w:hAnsi="Arial" w:cs="Arial"/>
                <w:b/>
                <w:i/>
              </w:rPr>
            </w:pPr>
          </w:p>
        </w:tc>
      </w:tr>
      <w:tr w:rsidR="009E5B36" w14:paraId="21DDAED4" w14:textId="77777777" w:rsidTr="00C61D2E">
        <w:trPr>
          <w:gridAfter w:val="1"/>
          <w:wAfter w:w="29" w:type="dxa"/>
        </w:trPr>
        <w:tc>
          <w:tcPr>
            <w:tcW w:w="3545" w:type="dxa"/>
            <w:shd w:val="clear" w:color="auto" w:fill="auto"/>
          </w:tcPr>
          <w:p w14:paraId="7D58329B" w14:textId="77777777" w:rsidR="00A604BC" w:rsidRPr="006D3E84" w:rsidRDefault="00A604BC" w:rsidP="00A604BC">
            <w:pPr>
              <w:pStyle w:val="BodyText"/>
              <w:rPr>
                <w:rFonts w:ascii="Arial" w:hAnsi="Arial" w:cs="Arial"/>
                <w:b/>
                <w:bCs/>
              </w:rPr>
            </w:pPr>
            <w:r w:rsidRPr="006D3E84">
              <w:rPr>
                <w:rFonts w:ascii="Arial" w:hAnsi="Arial" w:cs="Arial"/>
                <w:b/>
                <w:bCs/>
              </w:rPr>
              <w:t>"</w:t>
            </w:r>
            <w:r w:rsidRPr="006D3E84">
              <w:rPr>
                <w:rFonts w:ascii="Arial" w:hAnsi="Arial" w:cs="Arial"/>
                <w:b/>
                <w:sz w:val="24"/>
              </w:rPr>
              <w:t xml:space="preserve"> Residual </w:t>
            </w:r>
            <w:r w:rsidRPr="001C24DF">
              <w:rPr>
                <w:rFonts w:ascii="Arial" w:hAnsi="Arial" w:cs="Arial"/>
                <w:b/>
                <w:szCs w:val="22"/>
              </w:rPr>
              <w:t>Charging</w:t>
            </w:r>
            <w:r w:rsidRPr="006D3E84">
              <w:rPr>
                <w:rFonts w:ascii="Arial" w:hAnsi="Arial" w:cs="Arial"/>
                <w:b/>
                <w:sz w:val="24"/>
              </w:rPr>
              <w:t xml:space="preserve"> Group”</w:t>
            </w:r>
          </w:p>
          <w:p w14:paraId="59F4F1C9" w14:textId="5088B6A8" w:rsidR="009E5B36" w:rsidRDefault="009E5B36" w:rsidP="006E7788">
            <w:pPr>
              <w:pStyle w:val="BodyText"/>
              <w:rPr>
                <w:rFonts w:ascii="Arial" w:hAnsi="Arial" w:cs="Arial"/>
                <w:b/>
                <w:bCs/>
              </w:rPr>
            </w:pPr>
          </w:p>
        </w:tc>
        <w:tc>
          <w:tcPr>
            <w:tcW w:w="6775" w:type="dxa"/>
          </w:tcPr>
          <w:p w14:paraId="040D8333" w14:textId="77777777" w:rsidR="00A604BC" w:rsidRPr="006D3E84" w:rsidRDefault="00A604BC" w:rsidP="00A604BC">
            <w:pPr>
              <w:pStyle w:val="NoSpacing"/>
              <w:rPr>
                <w:rFonts w:ascii="Arial" w:hAnsi="Arial" w:cs="Arial"/>
                <w:sz w:val="24"/>
                <w:szCs w:val="24"/>
              </w:rPr>
            </w:pPr>
            <w:r w:rsidRPr="006D3E84">
              <w:rPr>
                <w:rFonts w:ascii="Arial" w:hAnsi="Arial" w:cs="Arial"/>
              </w:rPr>
              <w:t xml:space="preserve">a </w:t>
            </w:r>
            <w:r w:rsidRPr="006D3E84">
              <w:rPr>
                <w:rFonts w:ascii="Arial" w:hAnsi="Arial" w:cs="Arial"/>
                <w:sz w:val="24"/>
                <w:szCs w:val="24"/>
              </w:rPr>
              <w:t xml:space="preserve">group of </w:t>
            </w:r>
            <w:r w:rsidRPr="006D3E84">
              <w:rPr>
                <w:rFonts w:ascii="Arial" w:hAnsi="Arial" w:cs="Arial"/>
                <w:b/>
                <w:sz w:val="24"/>
                <w:szCs w:val="24"/>
              </w:rPr>
              <w:t xml:space="preserve">Final Demand Sites </w:t>
            </w:r>
            <w:r w:rsidRPr="006D3E84">
              <w:rPr>
                <w:rFonts w:ascii="Arial" w:hAnsi="Arial" w:cs="Arial"/>
                <w:sz w:val="24"/>
                <w:szCs w:val="24"/>
              </w:rPr>
              <w:t xml:space="preserve">or </w:t>
            </w:r>
            <w:r w:rsidRPr="006D3E84">
              <w:rPr>
                <w:rFonts w:ascii="Arial" w:hAnsi="Arial" w:cs="Arial"/>
                <w:b/>
                <w:sz w:val="24"/>
                <w:szCs w:val="24"/>
              </w:rPr>
              <w:t>Unmetered Supplies</w:t>
            </w:r>
            <w:r w:rsidRPr="006D3E84">
              <w:rPr>
                <w:rFonts w:ascii="Arial" w:hAnsi="Arial" w:cs="Arial"/>
                <w:sz w:val="24"/>
                <w:szCs w:val="24"/>
              </w:rPr>
              <w:t xml:space="preserve"> with similar connection characteristics for which </w:t>
            </w:r>
            <w:r w:rsidRPr="006D3E84">
              <w:rPr>
                <w:rFonts w:ascii="Arial" w:hAnsi="Arial" w:cs="Arial"/>
                <w:b/>
                <w:sz w:val="24"/>
                <w:szCs w:val="24"/>
              </w:rPr>
              <w:t>Charging Bands</w:t>
            </w:r>
            <w:r w:rsidRPr="006D3E84">
              <w:rPr>
                <w:rFonts w:ascii="Arial" w:hAnsi="Arial" w:cs="Arial"/>
                <w:sz w:val="24"/>
                <w:szCs w:val="24"/>
              </w:rPr>
              <w:t xml:space="preserve"> may or may not be set for the purposes of recovering the </w:t>
            </w:r>
            <w:r w:rsidRPr="006D3E84">
              <w:rPr>
                <w:rFonts w:ascii="Arial" w:hAnsi="Arial" w:cs="Arial"/>
                <w:sz w:val="24"/>
                <w:szCs w:val="24"/>
              </w:rPr>
              <w:lastRenderedPageBreak/>
              <w:t xml:space="preserve">revenue related to the </w:t>
            </w:r>
            <w:r w:rsidRPr="006D3E84">
              <w:rPr>
                <w:rFonts w:ascii="Arial" w:hAnsi="Arial" w:cs="Arial"/>
                <w:b/>
                <w:sz w:val="24"/>
                <w:szCs w:val="24"/>
              </w:rPr>
              <w:t>Transmission Demand Residual</w:t>
            </w:r>
            <w:r w:rsidRPr="006D3E84">
              <w:rPr>
                <w:rFonts w:ascii="Arial" w:hAnsi="Arial" w:cs="Arial"/>
                <w:sz w:val="24"/>
                <w:szCs w:val="24"/>
              </w:rPr>
              <w:t xml:space="preserve">. The list of </w:t>
            </w:r>
            <w:r w:rsidRPr="006D3E84">
              <w:rPr>
                <w:rFonts w:ascii="Arial" w:hAnsi="Arial" w:cs="Arial"/>
                <w:b/>
                <w:sz w:val="24"/>
                <w:szCs w:val="24"/>
              </w:rPr>
              <w:t>Residual Charging Groups</w:t>
            </w:r>
            <w:r w:rsidRPr="006D3E84">
              <w:rPr>
                <w:rFonts w:ascii="Arial" w:hAnsi="Arial" w:cs="Arial"/>
                <w:sz w:val="24"/>
                <w:szCs w:val="24"/>
              </w:rPr>
              <w:t xml:space="preserve"> are;</w:t>
            </w:r>
          </w:p>
          <w:p w14:paraId="156EEE8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Domestic, </w:t>
            </w:r>
          </w:p>
          <w:p w14:paraId="5BC28BCF"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Low Voltage No Maximum Import Capacity (LV No MIC), </w:t>
            </w:r>
          </w:p>
          <w:p w14:paraId="517A7650"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Low Voltage with Maximum Import Capacity (LV MIC), </w:t>
            </w:r>
          </w:p>
          <w:p w14:paraId="6219CD67"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High Voltage (HV), </w:t>
            </w:r>
          </w:p>
          <w:p w14:paraId="12E9C94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Extra High Voltage (EHV),</w:t>
            </w:r>
          </w:p>
          <w:p w14:paraId="2DDC637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Transmission</w:t>
            </w:r>
          </w:p>
          <w:p w14:paraId="24EC8CAE" w14:textId="7AE1AE6A" w:rsidR="009E5B36" w:rsidRDefault="00A604BC" w:rsidP="00A604BC">
            <w:pPr>
              <w:spacing w:after="240"/>
              <w:jc w:val="both"/>
              <w:rPr>
                <w:rFonts w:ascii="Arial" w:hAnsi="Arial" w:cs="Arial"/>
              </w:rPr>
            </w:pPr>
            <w:r w:rsidRPr="006D3E84">
              <w:rPr>
                <w:rFonts w:ascii="Arial" w:hAnsi="Arial" w:cs="Arial"/>
                <w:sz w:val="24"/>
              </w:rPr>
              <w:t>Unmetered Supplies (UMS</w:t>
            </w:r>
            <w:r>
              <w:rPr>
                <w:rFonts w:ascii="Arial" w:hAnsi="Arial" w:cs="Arial"/>
                <w:sz w:val="24"/>
              </w:rPr>
              <w:t>);</w:t>
            </w:r>
          </w:p>
        </w:tc>
      </w:tr>
      <w:tr w:rsidR="006E7788" w14:paraId="61D514B6" w14:textId="77777777" w:rsidTr="00C61D2E">
        <w:trPr>
          <w:gridAfter w:val="1"/>
          <w:wAfter w:w="29" w:type="dxa"/>
        </w:trPr>
        <w:tc>
          <w:tcPr>
            <w:tcW w:w="3545" w:type="dxa"/>
            <w:shd w:val="clear" w:color="auto" w:fill="auto"/>
          </w:tcPr>
          <w:p w14:paraId="64DEE2E6" w14:textId="77777777" w:rsidR="006E7788" w:rsidRDefault="006E7788" w:rsidP="006E7788">
            <w:pPr>
              <w:pStyle w:val="BodyText"/>
              <w:rPr>
                <w:rFonts w:ascii="Arial" w:hAnsi="Arial" w:cs="Arial"/>
                <w:b/>
                <w:bCs/>
              </w:rPr>
            </w:pPr>
            <w:r>
              <w:rPr>
                <w:rFonts w:ascii="Arial" w:hAnsi="Arial" w:cs="Arial"/>
                <w:b/>
                <w:bCs/>
              </w:rPr>
              <w:lastRenderedPageBreak/>
              <w:t>"Resigning Alternate Member"</w:t>
            </w:r>
          </w:p>
        </w:tc>
        <w:tc>
          <w:tcPr>
            <w:tcW w:w="6775" w:type="dxa"/>
          </w:tcPr>
          <w:p w14:paraId="55B37D27" w14:textId="77777777" w:rsidR="006E7788" w:rsidRPr="0019675B" w:rsidRDefault="006E7788" w:rsidP="006E7788">
            <w:pPr>
              <w:tabs>
                <w:tab w:val="left" w:pos="425"/>
              </w:tabs>
              <w:spacing w:after="240"/>
              <w:ind w:left="425" w:hanging="425"/>
              <w:jc w:val="both"/>
              <w:rPr>
                <w:rFonts w:ascii="Arial" w:hAnsi="Arial" w:cs="Arial"/>
              </w:rPr>
            </w:pPr>
            <w:bookmarkStart w:id="153" w:name="_BPDCD_144"/>
            <w:r w:rsidRPr="0019675B">
              <w:rPr>
                <w:rFonts w:ascii="Arial" w:hAnsi="Arial" w:cs="Arial"/>
              </w:rPr>
              <w:t>as</w:t>
            </w:r>
            <w:r w:rsidRPr="0019675B">
              <w:rPr>
                <w:rFonts w:ascii="Arial" w:hAnsi="Arial" w:cs="Arial"/>
                <w:color w:val="0000FF"/>
              </w:rPr>
              <w:t xml:space="preserve"> </w:t>
            </w:r>
            <w:bookmarkEnd w:id="153"/>
            <w:r w:rsidRPr="0019675B">
              <w:rPr>
                <w:rFonts w:ascii="Arial" w:hAnsi="Arial" w:cs="Arial"/>
              </w:rPr>
              <w:t>defined in Paragraph 8A.4.1.3</w:t>
            </w:r>
            <w:bookmarkStart w:id="154" w:name="_BPDCD_145"/>
            <w:r w:rsidRPr="0019675B">
              <w:rPr>
                <w:rFonts w:ascii="Arial" w:hAnsi="Arial" w:cs="Arial"/>
              </w:rPr>
              <w:t>;</w:t>
            </w:r>
            <w:bookmarkEnd w:id="154"/>
          </w:p>
        </w:tc>
      </w:tr>
      <w:tr w:rsidR="006E7788" w14:paraId="020C019C" w14:textId="77777777" w:rsidTr="00C61D2E">
        <w:trPr>
          <w:gridAfter w:val="1"/>
          <w:wAfter w:w="29" w:type="dxa"/>
        </w:trPr>
        <w:tc>
          <w:tcPr>
            <w:tcW w:w="3545" w:type="dxa"/>
            <w:shd w:val="clear" w:color="auto" w:fill="auto"/>
          </w:tcPr>
          <w:p w14:paraId="46887843" w14:textId="77777777" w:rsidR="006E7788" w:rsidRDefault="006E7788" w:rsidP="006E7788">
            <w:pPr>
              <w:pStyle w:val="BodyText"/>
              <w:rPr>
                <w:rFonts w:ascii="Arial" w:hAnsi="Arial" w:cs="Arial"/>
                <w:b/>
                <w:bCs/>
              </w:rPr>
            </w:pPr>
            <w:r>
              <w:rPr>
                <w:rFonts w:ascii="Arial" w:hAnsi="Arial" w:cs="Arial"/>
                <w:b/>
                <w:bCs/>
              </w:rPr>
              <w:t>"Resigning Panel Member"</w:t>
            </w:r>
          </w:p>
        </w:tc>
        <w:tc>
          <w:tcPr>
            <w:tcW w:w="6775" w:type="dxa"/>
          </w:tcPr>
          <w:p w14:paraId="7C7A7CA0" w14:textId="77777777" w:rsidR="006E7788" w:rsidRDefault="006E7788" w:rsidP="006E7788">
            <w:pPr>
              <w:pStyle w:val="BodyText"/>
              <w:jc w:val="both"/>
              <w:rPr>
                <w:rFonts w:ascii="Arial" w:hAnsi="Arial" w:cs="Arial"/>
              </w:rPr>
            </w:pPr>
            <w:r>
              <w:rPr>
                <w:rFonts w:ascii="Arial" w:hAnsi="Arial" w:cs="Arial"/>
              </w:rPr>
              <w:t>as defined in Paragraph 8A.4.1</w:t>
            </w:r>
            <w:bookmarkStart w:id="155" w:name="_BPDCD_146"/>
            <w:r w:rsidRPr="0019675B">
              <w:rPr>
                <w:rFonts w:ascii="Arial" w:hAnsi="Arial" w:cs="Arial"/>
              </w:rPr>
              <w:t>;</w:t>
            </w:r>
            <w:bookmarkEnd w:id="155"/>
          </w:p>
        </w:tc>
      </w:tr>
      <w:tr w:rsidR="006E7788" w14:paraId="1CCF5579" w14:textId="77777777" w:rsidTr="00C61D2E">
        <w:trPr>
          <w:gridAfter w:val="1"/>
          <w:wAfter w:w="29" w:type="dxa"/>
        </w:trPr>
        <w:tc>
          <w:tcPr>
            <w:tcW w:w="3545" w:type="dxa"/>
            <w:shd w:val="clear" w:color="auto" w:fill="auto"/>
          </w:tcPr>
          <w:p w14:paraId="21A67E56" w14:textId="77777777" w:rsidR="006E7788" w:rsidRDefault="006E7788" w:rsidP="006E7788">
            <w:pPr>
              <w:pStyle w:val="BodyText"/>
              <w:rPr>
                <w:rFonts w:ascii="Arial" w:hAnsi="Arial" w:cs="Arial"/>
                <w:b/>
                <w:bCs/>
              </w:rPr>
            </w:pPr>
            <w:r>
              <w:rPr>
                <w:rFonts w:ascii="Arial" w:hAnsi="Arial" w:cs="Arial"/>
                <w:b/>
                <w:bCs/>
              </w:rPr>
              <w:t>"Response"</w:t>
            </w:r>
          </w:p>
        </w:tc>
        <w:tc>
          <w:tcPr>
            <w:tcW w:w="6775" w:type="dxa"/>
          </w:tcPr>
          <w:p w14:paraId="0B4979B9" w14:textId="77777777" w:rsidR="006E7788" w:rsidRDefault="006E7788" w:rsidP="006E7788">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6E7788" w14:paraId="0830CAF9" w14:textId="77777777" w:rsidTr="00C61D2E">
        <w:trPr>
          <w:gridAfter w:val="1"/>
          <w:wAfter w:w="29" w:type="dxa"/>
        </w:trPr>
        <w:tc>
          <w:tcPr>
            <w:tcW w:w="3545" w:type="dxa"/>
            <w:shd w:val="clear" w:color="auto" w:fill="auto"/>
          </w:tcPr>
          <w:p w14:paraId="590EBD53" w14:textId="77777777" w:rsidR="006E7788" w:rsidRDefault="006E7788" w:rsidP="006E7788">
            <w:pPr>
              <w:pStyle w:val="BodyText"/>
              <w:rPr>
                <w:rFonts w:ascii="Arial" w:hAnsi="Arial" w:cs="Arial"/>
                <w:b/>
                <w:bCs/>
              </w:rPr>
            </w:pPr>
            <w:r>
              <w:rPr>
                <w:rFonts w:ascii="Arial" w:hAnsi="Arial" w:cs="Arial"/>
                <w:b/>
                <w:bCs/>
              </w:rPr>
              <w:t>"Response Energy Payment"</w:t>
            </w:r>
          </w:p>
        </w:tc>
        <w:tc>
          <w:tcPr>
            <w:tcW w:w="6775" w:type="dxa"/>
          </w:tcPr>
          <w:p w14:paraId="2582061A" w14:textId="77777777" w:rsidR="006E7788" w:rsidRDefault="006E7788" w:rsidP="006E7788">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6E7788" w14:paraId="1C337815" w14:textId="77777777" w:rsidTr="00C61D2E">
        <w:trPr>
          <w:gridAfter w:val="1"/>
          <w:wAfter w:w="29" w:type="dxa"/>
        </w:trPr>
        <w:tc>
          <w:tcPr>
            <w:tcW w:w="3545" w:type="dxa"/>
            <w:shd w:val="clear" w:color="auto" w:fill="auto"/>
          </w:tcPr>
          <w:p w14:paraId="52E7566C" w14:textId="77777777" w:rsidR="006E7788" w:rsidRDefault="006E7788" w:rsidP="006E7788">
            <w:pPr>
              <w:pStyle w:val="BodyText"/>
              <w:rPr>
                <w:rFonts w:ascii="Arial" w:hAnsi="Arial" w:cs="Arial"/>
                <w:b/>
                <w:bCs/>
              </w:rPr>
            </w:pPr>
            <w:r>
              <w:rPr>
                <w:rFonts w:ascii="Arial" w:hAnsi="Arial" w:cs="Arial"/>
                <w:b/>
                <w:bCs/>
              </w:rPr>
              <w:t>"Restricted Export Level Payment"</w:t>
            </w:r>
          </w:p>
        </w:tc>
        <w:tc>
          <w:tcPr>
            <w:tcW w:w="6775" w:type="dxa"/>
          </w:tcPr>
          <w:p w14:paraId="0FEB4E45" w14:textId="77777777" w:rsidR="006E7788" w:rsidRDefault="006E7788" w:rsidP="006E7788">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6E7788" w:rsidRDefault="006E7788" w:rsidP="006E7788">
            <w:pPr>
              <w:pStyle w:val="BodyText"/>
              <w:jc w:val="both"/>
              <w:rPr>
                <w:rFonts w:ascii="Arial" w:hAnsi="Arial" w:cs="Arial"/>
              </w:rPr>
            </w:pPr>
            <w:bookmarkStart w:id="156" w:name="_DV_C139"/>
            <w:r>
              <w:rPr>
                <w:rFonts w:ascii="Arial" w:hAnsi="Arial" w:cs="Arial"/>
              </w:rPr>
              <w:t>The higher of:</w:t>
            </w:r>
            <w:bookmarkEnd w:id="156"/>
          </w:p>
          <w:p w14:paraId="499D174C" w14:textId="77777777" w:rsidR="006E7788" w:rsidRDefault="006E7788" w:rsidP="006E7788">
            <w:pPr>
              <w:pStyle w:val="BodyText"/>
              <w:jc w:val="both"/>
              <w:rPr>
                <w:rFonts w:ascii="Arial" w:hAnsi="Arial" w:cs="Arial"/>
              </w:rPr>
            </w:pPr>
            <w:bookmarkStart w:id="157" w:name="_DV_C140"/>
            <w:r>
              <w:rPr>
                <w:rFonts w:ascii="Arial" w:hAnsi="Arial" w:cs="Arial"/>
              </w:rPr>
              <w:t>A.</w:t>
            </w:r>
            <w:r>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158" w:name="_DV_C141"/>
            <w:bookmarkEnd w:id="157"/>
          </w:p>
          <w:p w14:paraId="2A938A70" w14:textId="77777777" w:rsidR="006E7788" w:rsidRDefault="006E7788" w:rsidP="006E7788">
            <w:pPr>
              <w:pStyle w:val="BodyText"/>
              <w:jc w:val="both"/>
              <w:rPr>
                <w:rFonts w:ascii="Arial" w:hAnsi="Arial" w:cs="Arial"/>
              </w:rPr>
            </w:pPr>
            <w:r>
              <w:rPr>
                <w:rFonts w:ascii="Arial" w:hAnsi="Arial" w:cs="Arial"/>
              </w:rPr>
              <w:t>B.</w:t>
            </w:r>
            <w:r>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158"/>
          </w:p>
          <w:p w14:paraId="7932BDA1" w14:textId="77777777" w:rsidR="006E7788" w:rsidRDefault="006E7788" w:rsidP="006E7788">
            <w:pPr>
              <w:pStyle w:val="BodyText"/>
              <w:jc w:val="both"/>
              <w:rPr>
                <w:rFonts w:ascii="Arial" w:hAnsi="Arial" w:cs="Arial"/>
              </w:rPr>
            </w:pPr>
            <w:bookmarkStart w:id="159" w:name="_DV_C142"/>
            <w:r>
              <w:rPr>
                <w:rFonts w:ascii="Arial" w:hAnsi="Arial" w:cs="Arial"/>
              </w:rPr>
              <w:t>A or B are then multiplied by:</w:t>
            </w:r>
            <w:bookmarkEnd w:id="159"/>
          </w:p>
          <w:p w14:paraId="2AA1CC9D" w14:textId="77777777" w:rsidR="006E7788" w:rsidRDefault="006E7788" w:rsidP="006E7788">
            <w:pPr>
              <w:pStyle w:val="BodyText"/>
              <w:jc w:val="both"/>
              <w:rPr>
                <w:rFonts w:ascii="Arial" w:hAnsi="Arial" w:cs="Arial"/>
              </w:rPr>
            </w:pPr>
            <w:bookmarkStart w:id="160" w:name="_DV_C143"/>
            <w:r>
              <w:rPr>
                <w:rFonts w:ascii="Arial" w:hAnsi="Arial" w:cs="Arial"/>
              </w:rPr>
              <w:t>the MW arrived at after deducting from the Transmission Entry Capacity for the Connection Site the Restricted MW Export Level;</w:t>
            </w:r>
            <w:bookmarkEnd w:id="160"/>
          </w:p>
        </w:tc>
      </w:tr>
      <w:tr w:rsidR="006E7788" w14:paraId="36499F13" w14:textId="77777777" w:rsidTr="00C61D2E">
        <w:trPr>
          <w:gridAfter w:val="1"/>
          <w:wAfter w:w="29" w:type="dxa"/>
        </w:trPr>
        <w:tc>
          <w:tcPr>
            <w:tcW w:w="3545" w:type="dxa"/>
            <w:shd w:val="clear" w:color="auto" w:fill="auto"/>
          </w:tcPr>
          <w:p w14:paraId="7D927752" w14:textId="5217C87A" w:rsidR="006E7788" w:rsidRDefault="006E7788" w:rsidP="006E7788">
            <w:pPr>
              <w:spacing w:after="240"/>
              <w:rPr>
                <w:rFonts w:ascii="Arial" w:hAnsi="Arial" w:cs="Arial"/>
                <w:b/>
                <w:bCs/>
              </w:rPr>
            </w:pPr>
            <w:bookmarkStart w:id="161" w:name="_DV_C137"/>
            <w:r>
              <w:rPr>
                <w:rFonts w:ascii="Arial" w:hAnsi="Arial" w:cs="Arial"/>
                <w:b/>
                <w:bCs/>
              </w:rPr>
              <w:t>"Restricted Export Level Period"</w:t>
            </w:r>
            <w:bookmarkEnd w:id="161"/>
          </w:p>
        </w:tc>
        <w:tc>
          <w:tcPr>
            <w:tcW w:w="6775" w:type="dxa"/>
          </w:tcPr>
          <w:p w14:paraId="76F87FBE" w14:textId="77777777" w:rsidR="006E7788" w:rsidRDefault="006E7788" w:rsidP="006E7788">
            <w:pPr>
              <w:spacing w:after="240"/>
              <w:rPr>
                <w:rFonts w:ascii="Arial" w:hAnsi="Arial" w:cs="Arial"/>
              </w:rPr>
            </w:pPr>
            <w:bookmarkStart w:id="162" w:name="_DV_C138"/>
            <w:r>
              <w:rPr>
                <w:rFonts w:ascii="Arial" w:hAnsi="Arial" w:cs="Arial"/>
              </w:rPr>
              <w:t>as defined in Paragraph 4.2A.4(b)(ii);</w:t>
            </w:r>
            <w:bookmarkEnd w:id="162"/>
          </w:p>
        </w:tc>
      </w:tr>
      <w:tr w:rsidR="006E7788" w14:paraId="4F12EA54" w14:textId="77777777" w:rsidTr="00C61D2E">
        <w:trPr>
          <w:gridAfter w:val="1"/>
          <w:wAfter w:w="29" w:type="dxa"/>
        </w:trPr>
        <w:tc>
          <w:tcPr>
            <w:tcW w:w="3545" w:type="dxa"/>
            <w:shd w:val="clear" w:color="auto" w:fill="auto"/>
          </w:tcPr>
          <w:p w14:paraId="416869E7" w14:textId="32E5C31B" w:rsidR="006E7788" w:rsidRDefault="006E7788" w:rsidP="006E7788">
            <w:pPr>
              <w:spacing w:after="240"/>
              <w:rPr>
                <w:rFonts w:ascii="Arial" w:hAnsi="Arial" w:cs="Arial"/>
                <w:b/>
                <w:bCs/>
              </w:rPr>
            </w:pPr>
            <w:bookmarkStart w:id="163" w:name="_DV_C144"/>
            <w:r>
              <w:rPr>
                <w:rFonts w:ascii="Arial" w:hAnsi="Arial" w:cs="Arial"/>
                <w:b/>
                <w:bCs/>
              </w:rPr>
              <w:lastRenderedPageBreak/>
              <w:t>"Restricted MW Export Level"</w:t>
            </w:r>
            <w:bookmarkEnd w:id="163"/>
          </w:p>
        </w:tc>
        <w:tc>
          <w:tcPr>
            <w:tcW w:w="6775" w:type="dxa"/>
          </w:tcPr>
          <w:p w14:paraId="5DB3A021" w14:textId="77777777" w:rsidR="006E7788" w:rsidRDefault="006E7788" w:rsidP="006E7788">
            <w:pPr>
              <w:spacing w:after="240"/>
              <w:rPr>
                <w:rFonts w:ascii="Arial" w:hAnsi="Arial" w:cs="Arial"/>
              </w:rPr>
            </w:pPr>
            <w:bookmarkStart w:id="164" w:name="_DV_C145"/>
            <w:r>
              <w:rPr>
                <w:rFonts w:ascii="Arial" w:hAnsi="Arial" w:cs="Arial"/>
              </w:rPr>
              <w:t>as defined in Paragraph 4.2A.2.1(c)(i);</w:t>
            </w:r>
            <w:bookmarkEnd w:id="164"/>
          </w:p>
        </w:tc>
      </w:tr>
      <w:tr w:rsidR="006E7788" w14:paraId="0B984F66" w14:textId="77777777" w:rsidTr="00C61D2E">
        <w:trPr>
          <w:gridAfter w:val="1"/>
          <w:wAfter w:w="29" w:type="dxa"/>
        </w:trPr>
        <w:tc>
          <w:tcPr>
            <w:tcW w:w="3545" w:type="dxa"/>
            <w:shd w:val="clear" w:color="auto" w:fill="auto"/>
          </w:tcPr>
          <w:p w14:paraId="23B47847" w14:textId="77777777" w:rsidR="006E7788" w:rsidRDefault="006E7788" w:rsidP="006E7788">
            <w:pPr>
              <w:pStyle w:val="BodyText"/>
              <w:rPr>
                <w:rFonts w:ascii="Arial" w:hAnsi="Arial" w:cs="Arial"/>
                <w:b/>
                <w:bCs/>
                <w:color w:val="000000"/>
                <w:w w:val="0"/>
              </w:rPr>
            </w:pPr>
            <w:bookmarkStart w:id="165" w:name="_DV_C146"/>
            <w:r>
              <w:rPr>
                <w:rFonts w:ascii="Arial" w:hAnsi="Arial" w:cs="Arial"/>
                <w:b/>
                <w:bCs/>
                <w:color w:val="000000"/>
                <w:w w:val="0"/>
              </w:rPr>
              <w:t>"Restrictions on Availability"</w:t>
            </w:r>
          </w:p>
          <w:bookmarkEnd w:id="165"/>
          <w:p w14:paraId="5D76F483" w14:textId="77777777" w:rsidR="006E7788" w:rsidRDefault="006E7788" w:rsidP="006E7788">
            <w:pPr>
              <w:pStyle w:val="BodyText"/>
              <w:rPr>
                <w:rFonts w:ascii="Arial" w:hAnsi="Arial" w:cs="Arial"/>
                <w:b/>
                <w:bCs/>
                <w:color w:val="000000"/>
                <w:w w:val="0"/>
              </w:rPr>
            </w:pPr>
          </w:p>
        </w:tc>
        <w:tc>
          <w:tcPr>
            <w:tcW w:w="6775" w:type="dxa"/>
          </w:tcPr>
          <w:p w14:paraId="378F32B0" w14:textId="77777777" w:rsidR="006E7788" w:rsidRDefault="006E7788" w:rsidP="006E7788">
            <w:pPr>
              <w:pStyle w:val="BodyText"/>
              <w:spacing w:line="240" w:lineRule="atLeast"/>
              <w:rPr>
                <w:rFonts w:ascii="Arial" w:hAnsi="Arial" w:cs="Arial"/>
                <w:color w:val="000000"/>
                <w:w w:val="0"/>
              </w:rPr>
            </w:pPr>
            <w:bookmarkStart w:id="166"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166"/>
          </w:p>
        </w:tc>
      </w:tr>
      <w:tr w:rsidR="006E7788" w14:paraId="5C97CB93" w14:textId="77777777" w:rsidTr="00C61D2E">
        <w:trPr>
          <w:gridAfter w:val="1"/>
          <w:wAfter w:w="29" w:type="dxa"/>
        </w:trPr>
        <w:tc>
          <w:tcPr>
            <w:tcW w:w="3545" w:type="dxa"/>
            <w:shd w:val="clear" w:color="auto" w:fill="auto"/>
          </w:tcPr>
          <w:p w14:paraId="72A64F61" w14:textId="77777777" w:rsidR="006E7788" w:rsidRDefault="006E7788" w:rsidP="006E7788">
            <w:pPr>
              <w:pStyle w:val="BodyText"/>
              <w:rPr>
                <w:rFonts w:ascii="Arial" w:hAnsi="Arial" w:cs="Arial"/>
                <w:b/>
                <w:bCs/>
              </w:rPr>
            </w:pPr>
            <w:r>
              <w:rPr>
                <w:rFonts w:ascii="Arial" w:hAnsi="Arial" w:cs="Arial"/>
                <w:b/>
                <w:bCs/>
              </w:rPr>
              <w:t>"Retail Price Index"</w:t>
            </w:r>
          </w:p>
          <w:p w14:paraId="491F0F8B" w14:textId="77777777" w:rsidR="00650014" w:rsidRDefault="00650014" w:rsidP="006E7788">
            <w:pPr>
              <w:pStyle w:val="BodyText"/>
              <w:rPr>
                <w:rFonts w:ascii="Arial" w:hAnsi="Arial" w:cs="Arial"/>
                <w:b/>
                <w:bCs/>
              </w:rPr>
            </w:pPr>
          </w:p>
          <w:p w14:paraId="7DB3FC84" w14:textId="77777777" w:rsidR="00650014" w:rsidRDefault="00650014" w:rsidP="006E7788">
            <w:pPr>
              <w:pStyle w:val="BodyText"/>
              <w:rPr>
                <w:rFonts w:ascii="Arial" w:hAnsi="Arial" w:cs="Arial"/>
                <w:b/>
                <w:bCs/>
              </w:rPr>
            </w:pPr>
          </w:p>
          <w:p w14:paraId="69DD61BA" w14:textId="77777777" w:rsidR="00650014" w:rsidRDefault="00650014" w:rsidP="006E7788">
            <w:pPr>
              <w:pStyle w:val="BodyText"/>
              <w:rPr>
                <w:rFonts w:ascii="Arial" w:hAnsi="Arial" w:cs="Arial"/>
                <w:b/>
                <w:bCs/>
              </w:rPr>
            </w:pPr>
          </w:p>
          <w:p w14:paraId="74C5D50D" w14:textId="77777777" w:rsidR="00650014" w:rsidRDefault="00650014" w:rsidP="006E7788">
            <w:pPr>
              <w:pStyle w:val="BodyText"/>
              <w:rPr>
                <w:rFonts w:ascii="Arial" w:hAnsi="Arial" w:cs="Arial"/>
                <w:b/>
                <w:bCs/>
              </w:rPr>
            </w:pPr>
          </w:p>
          <w:p w14:paraId="509DF727" w14:textId="77777777" w:rsidR="00650014" w:rsidRDefault="00650014" w:rsidP="006E7788">
            <w:pPr>
              <w:pStyle w:val="BodyText"/>
              <w:rPr>
                <w:rFonts w:ascii="Arial" w:hAnsi="Arial" w:cs="Arial"/>
                <w:b/>
                <w:bCs/>
              </w:rPr>
            </w:pPr>
          </w:p>
          <w:p w14:paraId="6E323A0A" w14:textId="77777777" w:rsidR="00650014" w:rsidRDefault="00650014" w:rsidP="006E7788">
            <w:pPr>
              <w:pStyle w:val="BodyText"/>
              <w:rPr>
                <w:rFonts w:ascii="Arial" w:hAnsi="Arial" w:cs="Arial"/>
                <w:b/>
                <w:bCs/>
              </w:rPr>
            </w:pPr>
          </w:p>
          <w:p w14:paraId="74450AAA" w14:textId="77777777" w:rsidR="00650014" w:rsidRDefault="00650014" w:rsidP="006E7788">
            <w:pPr>
              <w:pStyle w:val="BodyText"/>
              <w:rPr>
                <w:rFonts w:ascii="Arial" w:hAnsi="Arial" w:cs="Arial"/>
                <w:b/>
                <w:bCs/>
              </w:rPr>
            </w:pPr>
          </w:p>
          <w:p w14:paraId="658AABC4" w14:textId="77777777" w:rsidR="00650014" w:rsidRDefault="00650014" w:rsidP="006E7788">
            <w:pPr>
              <w:pStyle w:val="BodyText"/>
              <w:rPr>
                <w:rFonts w:ascii="Arial" w:hAnsi="Arial" w:cs="Arial"/>
                <w:b/>
                <w:bCs/>
              </w:rPr>
            </w:pPr>
          </w:p>
          <w:p w14:paraId="709AE5E5" w14:textId="77777777" w:rsidR="00650014" w:rsidRDefault="00650014" w:rsidP="006E7788">
            <w:pPr>
              <w:pStyle w:val="BodyText"/>
              <w:rPr>
                <w:rFonts w:ascii="Arial" w:hAnsi="Arial" w:cs="Arial"/>
                <w:b/>
                <w:bCs/>
              </w:rPr>
            </w:pPr>
          </w:p>
          <w:p w14:paraId="1CEDBD50" w14:textId="77777777" w:rsidR="00650014" w:rsidRDefault="00650014" w:rsidP="006E7788">
            <w:pPr>
              <w:pStyle w:val="BodyText"/>
              <w:rPr>
                <w:rFonts w:ascii="Arial" w:hAnsi="Arial" w:cs="Arial"/>
                <w:b/>
                <w:bCs/>
              </w:rPr>
            </w:pPr>
          </w:p>
          <w:p w14:paraId="5B520178" w14:textId="77777777" w:rsidR="00650014" w:rsidRDefault="00650014" w:rsidP="006E7788">
            <w:pPr>
              <w:pStyle w:val="BodyText"/>
              <w:rPr>
                <w:rFonts w:ascii="Arial" w:hAnsi="Arial" w:cs="Arial"/>
                <w:b/>
                <w:bCs/>
              </w:rPr>
            </w:pPr>
          </w:p>
          <w:p w14:paraId="07FFE7A0" w14:textId="77777777" w:rsidR="00650014" w:rsidRDefault="00650014" w:rsidP="006E7788">
            <w:pPr>
              <w:pStyle w:val="BodyText"/>
              <w:rPr>
                <w:rFonts w:ascii="Arial" w:hAnsi="Arial" w:cs="Arial"/>
                <w:b/>
                <w:bCs/>
              </w:rPr>
            </w:pPr>
          </w:p>
          <w:p w14:paraId="79F202B7" w14:textId="77777777" w:rsidR="00650014" w:rsidRDefault="00650014" w:rsidP="006E7788">
            <w:pPr>
              <w:pStyle w:val="BodyText"/>
              <w:rPr>
                <w:rFonts w:ascii="Arial" w:hAnsi="Arial" w:cs="Arial"/>
                <w:b/>
                <w:bCs/>
              </w:rPr>
            </w:pPr>
          </w:p>
          <w:p w14:paraId="6D2ABE24" w14:textId="545F1932" w:rsidR="00650014" w:rsidRDefault="00650014" w:rsidP="006E7788">
            <w:pPr>
              <w:pStyle w:val="BodyText"/>
              <w:rPr>
                <w:rFonts w:ascii="Arial" w:hAnsi="Arial" w:cs="Arial"/>
                <w:b/>
                <w:bCs/>
              </w:rPr>
            </w:pPr>
          </w:p>
        </w:tc>
        <w:tc>
          <w:tcPr>
            <w:tcW w:w="6775" w:type="dxa"/>
          </w:tcPr>
          <w:p w14:paraId="1BCD4CDD" w14:textId="77777777" w:rsidR="006E7788" w:rsidRDefault="006E7788" w:rsidP="006E7788">
            <w:pPr>
              <w:pStyle w:val="BodyText"/>
              <w:jc w:val="both"/>
              <w:rPr>
                <w:rFonts w:ascii="Arial" w:hAnsi="Arial" w:cs="Arial"/>
              </w:rPr>
            </w:pPr>
            <w:r>
              <w:rPr>
                <w:rFonts w:ascii="Arial" w:hAnsi="Arial" w:cs="Arial"/>
              </w:rPr>
              <w:t>the general index of retail prices published by the Office for National Statistics each month in respect of all items or:</w:t>
            </w:r>
          </w:p>
          <w:p w14:paraId="2E0A6F6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 or</w:t>
            </w:r>
          </w:p>
          <w:p w14:paraId="4DDAC794" w14:textId="77777777" w:rsidR="006E7788" w:rsidRDefault="006E7788" w:rsidP="006E7788">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p w14:paraId="6160E0AA" w14:textId="605BD347" w:rsidR="00626525" w:rsidRPr="00DD6DD0" w:rsidRDefault="00626525" w:rsidP="00416C4B">
            <w:pPr>
              <w:pStyle w:val="BodyText"/>
              <w:jc w:val="both"/>
              <w:rPr>
                <w:rFonts w:ascii="Arial" w:hAnsi="Arial" w:cs="Arial"/>
              </w:rPr>
            </w:pPr>
          </w:p>
        </w:tc>
      </w:tr>
      <w:tr w:rsidR="00416C4B" w14:paraId="5D20B486" w14:textId="77777777" w:rsidTr="00C61D2E">
        <w:trPr>
          <w:gridAfter w:val="1"/>
          <w:wAfter w:w="29" w:type="dxa"/>
        </w:trPr>
        <w:tc>
          <w:tcPr>
            <w:tcW w:w="3545" w:type="dxa"/>
            <w:shd w:val="clear" w:color="auto" w:fill="auto"/>
          </w:tcPr>
          <w:p w14:paraId="52202884" w14:textId="2CA220BA" w:rsidR="00416C4B" w:rsidRDefault="00416C4B" w:rsidP="006E7788">
            <w:pPr>
              <w:pStyle w:val="BodyText"/>
              <w:rPr>
                <w:rFonts w:ascii="Arial" w:hAnsi="Arial" w:cs="Arial"/>
                <w:b/>
                <w:bCs/>
              </w:rPr>
            </w:pPr>
            <w:r>
              <w:rPr>
                <w:rFonts w:ascii="Arial" w:hAnsi="Arial" w:cs="Arial"/>
                <w:b/>
                <w:bCs/>
              </w:rPr>
              <w:t>“Retained EU Law”</w:t>
            </w:r>
          </w:p>
        </w:tc>
        <w:tc>
          <w:tcPr>
            <w:tcW w:w="6775" w:type="dxa"/>
          </w:tcPr>
          <w:p w14:paraId="36BF1F4E" w14:textId="5C1DC801" w:rsidR="00416C4B" w:rsidRDefault="00416C4B" w:rsidP="006E7788">
            <w:pPr>
              <w:pStyle w:val="BodyText"/>
              <w:jc w:val="both"/>
              <w:rPr>
                <w:rFonts w:ascii="Arial" w:hAnsi="Arial" w:cs="Arial"/>
              </w:rPr>
            </w:pPr>
            <w:r w:rsidRPr="00650014">
              <w:rPr>
                <w:rFonts w:ascii="Arial" w:hAnsi="Arial" w:cs="Arial"/>
                <w:sz w:val="24"/>
              </w:rPr>
              <w:t>has the meaning given to it by the European Union (Withdrawal) Act 2018 as amended by the European Union (Withdrawal Agreement) Act 2020;</w:t>
            </w:r>
          </w:p>
        </w:tc>
      </w:tr>
      <w:tr w:rsidR="006E7788" w14:paraId="7BF28678" w14:textId="77777777" w:rsidTr="00C61D2E">
        <w:trPr>
          <w:gridAfter w:val="1"/>
          <w:wAfter w:w="29" w:type="dxa"/>
        </w:trPr>
        <w:tc>
          <w:tcPr>
            <w:tcW w:w="3545" w:type="dxa"/>
          </w:tcPr>
          <w:p w14:paraId="46699CDF" w14:textId="77777777" w:rsidR="006E7788" w:rsidRDefault="006E7788" w:rsidP="006E7788">
            <w:pPr>
              <w:pStyle w:val="BodyText"/>
              <w:rPr>
                <w:rFonts w:ascii="Arial" w:hAnsi="Arial" w:cs="Arial"/>
                <w:b/>
                <w:bCs/>
              </w:rPr>
            </w:pPr>
            <w:r>
              <w:rPr>
                <w:rFonts w:ascii="Arial" w:hAnsi="Arial" w:cs="Arial"/>
                <w:b/>
                <w:bCs/>
              </w:rPr>
              <w:t>"Revised Indicative Annual HH TNUoS charge"</w:t>
            </w:r>
          </w:p>
        </w:tc>
        <w:tc>
          <w:tcPr>
            <w:tcW w:w="6775" w:type="dxa"/>
          </w:tcPr>
          <w:p w14:paraId="5CB3E203" w14:textId="77777777" w:rsidR="006E7788" w:rsidRDefault="006E7788" w:rsidP="006E7788">
            <w:pPr>
              <w:pStyle w:val="BodyText"/>
              <w:ind w:left="1" w:hanging="1"/>
              <w:jc w:val="both"/>
              <w:rPr>
                <w:rFonts w:ascii="Arial" w:hAnsi="Arial" w:cs="Arial"/>
                <w:b/>
              </w:rPr>
            </w:pPr>
            <w:r>
              <w:rPr>
                <w:rFonts w:ascii="Arial" w:hAnsi="Arial" w:cs="Arial"/>
              </w:rPr>
              <w:t>the value calculated in accordance with Appendix 2 paragraph 5</w:t>
            </w:r>
            <w:bookmarkStart w:id="167" w:name="_BPDCD_147"/>
            <w:r w:rsidRPr="0019675B">
              <w:rPr>
                <w:rFonts w:ascii="Arial" w:hAnsi="Arial" w:cs="Arial"/>
              </w:rPr>
              <w:t>;</w:t>
            </w:r>
            <w:bookmarkEnd w:id="167"/>
          </w:p>
        </w:tc>
      </w:tr>
      <w:tr w:rsidR="006E7788" w14:paraId="0CFFF37D" w14:textId="77777777" w:rsidTr="00C61D2E">
        <w:trPr>
          <w:gridAfter w:val="1"/>
          <w:wAfter w:w="29" w:type="dxa"/>
        </w:trPr>
        <w:tc>
          <w:tcPr>
            <w:tcW w:w="3545" w:type="dxa"/>
          </w:tcPr>
          <w:p w14:paraId="221DB3B0" w14:textId="77777777" w:rsidR="006E7788" w:rsidRDefault="006E7788" w:rsidP="006E7788">
            <w:pPr>
              <w:pStyle w:val="BodyText"/>
              <w:rPr>
                <w:rFonts w:ascii="Arial" w:hAnsi="Arial" w:cs="Arial"/>
                <w:b/>
                <w:bCs/>
              </w:rPr>
            </w:pPr>
            <w:r>
              <w:rPr>
                <w:rFonts w:ascii="Arial" w:hAnsi="Arial" w:cs="Arial"/>
                <w:b/>
                <w:bCs/>
              </w:rPr>
              <w:t>"Revised Indicative Annual NHH TNUoS charge"</w:t>
            </w:r>
          </w:p>
        </w:tc>
        <w:tc>
          <w:tcPr>
            <w:tcW w:w="6775" w:type="dxa"/>
          </w:tcPr>
          <w:p w14:paraId="688337C8" w14:textId="77777777" w:rsidR="006E7788" w:rsidRDefault="006E7788" w:rsidP="006E7788">
            <w:pPr>
              <w:pStyle w:val="BodyText"/>
              <w:jc w:val="both"/>
              <w:rPr>
                <w:rFonts w:ascii="Arial" w:hAnsi="Arial" w:cs="Arial"/>
              </w:rPr>
            </w:pPr>
            <w:r>
              <w:rPr>
                <w:rFonts w:ascii="Arial" w:hAnsi="Arial" w:cs="Arial"/>
              </w:rPr>
              <w:t>the value calculated in accordance with Appendix 2 paragraph 8</w:t>
            </w:r>
            <w:bookmarkStart w:id="168" w:name="_BPDCD_148"/>
            <w:r w:rsidRPr="0019675B">
              <w:rPr>
                <w:rFonts w:ascii="Arial" w:hAnsi="Arial" w:cs="Arial"/>
              </w:rPr>
              <w:t>;</w:t>
            </w:r>
            <w:bookmarkEnd w:id="168"/>
          </w:p>
        </w:tc>
      </w:tr>
      <w:tr w:rsidR="006E7788" w14:paraId="4B874DE2" w14:textId="77777777" w:rsidTr="00C61D2E">
        <w:trPr>
          <w:gridAfter w:val="1"/>
          <w:wAfter w:w="29" w:type="dxa"/>
        </w:trPr>
        <w:tc>
          <w:tcPr>
            <w:tcW w:w="3545" w:type="dxa"/>
          </w:tcPr>
          <w:p w14:paraId="522CB13D" w14:textId="77777777" w:rsidR="006E7788" w:rsidRDefault="006E7788" w:rsidP="006E7788">
            <w:pPr>
              <w:pStyle w:val="BodyText"/>
              <w:rPr>
                <w:rFonts w:ascii="Arial" w:hAnsi="Arial" w:cs="Arial"/>
                <w:b/>
                <w:bCs/>
              </w:rPr>
            </w:pPr>
            <w:r>
              <w:rPr>
                <w:rFonts w:ascii="Arial" w:hAnsi="Arial" w:cs="Arial"/>
                <w:b/>
              </w:rPr>
              <w:t>“Revised Proposed Implementation Date”</w:t>
            </w:r>
          </w:p>
        </w:tc>
        <w:tc>
          <w:tcPr>
            <w:tcW w:w="6775" w:type="dxa"/>
          </w:tcPr>
          <w:p w14:paraId="17985F28" w14:textId="77777777" w:rsidR="006E7788" w:rsidRDefault="006E7788" w:rsidP="006E7788">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6E7788" w14:paraId="00D8D7F6" w14:textId="77777777" w:rsidTr="00C61D2E">
        <w:trPr>
          <w:gridAfter w:val="1"/>
          <w:wAfter w:w="29" w:type="dxa"/>
        </w:trPr>
        <w:tc>
          <w:tcPr>
            <w:tcW w:w="3545" w:type="dxa"/>
          </w:tcPr>
          <w:p w14:paraId="20C3B477" w14:textId="77777777" w:rsidR="006E7788" w:rsidRDefault="006E7788" w:rsidP="006E7788">
            <w:pPr>
              <w:pStyle w:val="BodyText"/>
              <w:rPr>
                <w:rFonts w:ascii="Arial" w:hAnsi="Arial" w:cs="Arial"/>
                <w:b/>
                <w:bCs/>
              </w:rPr>
            </w:pPr>
            <w:r>
              <w:rPr>
                <w:rFonts w:ascii="Arial" w:hAnsi="Arial" w:cs="Arial"/>
                <w:b/>
                <w:bCs/>
              </w:rPr>
              <w:lastRenderedPageBreak/>
              <w:t xml:space="preserve"> "Safety Coordinator(s)"</w:t>
            </w:r>
          </w:p>
        </w:tc>
        <w:tc>
          <w:tcPr>
            <w:tcW w:w="6775" w:type="dxa"/>
          </w:tcPr>
          <w:p w14:paraId="0EEEF926" w14:textId="77777777" w:rsidR="006E7788" w:rsidRDefault="006E7788" w:rsidP="006E7788">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6E7788" w14:paraId="280C1439" w14:textId="77777777" w:rsidTr="00C61D2E">
        <w:trPr>
          <w:gridAfter w:val="1"/>
          <w:wAfter w:w="29" w:type="dxa"/>
        </w:trPr>
        <w:tc>
          <w:tcPr>
            <w:tcW w:w="3545" w:type="dxa"/>
          </w:tcPr>
          <w:p w14:paraId="19E1B1D7" w14:textId="77777777" w:rsidR="006E7788" w:rsidRDefault="006E7788" w:rsidP="006E7788">
            <w:pPr>
              <w:pStyle w:val="BodyText"/>
              <w:rPr>
                <w:rFonts w:ascii="Arial" w:hAnsi="Arial" w:cs="Arial"/>
                <w:b/>
                <w:bCs/>
              </w:rPr>
            </w:pPr>
            <w:r>
              <w:rPr>
                <w:rFonts w:ascii="Arial" w:hAnsi="Arial" w:cs="Arial"/>
                <w:b/>
                <w:bCs/>
              </w:rPr>
              <w:t>"Safety Rules"</w:t>
            </w:r>
          </w:p>
        </w:tc>
        <w:tc>
          <w:tcPr>
            <w:tcW w:w="6775" w:type="dxa"/>
          </w:tcPr>
          <w:p w14:paraId="027044CD" w14:textId="77777777" w:rsidR="006E7788" w:rsidRDefault="006E7788" w:rsidP="006E7788">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6E7788" w14:paraId="0FF423F3" w14:textId="77777777" w:rsidTr="00C61D2E">
        <w:trPr>
          <w:gridAfter w:val="1"/>
          <w:wAfter w:w="29" w:type="dxa"/>
        </w:trPr>
        <w:tc>
          <w:tcPr>
            <w:tcW w:w="3545" w:type="dxa"/>
          </w:tcPr>
          <w:p w14:paraId="7270A330" w14:textId="77777777" w:rsidR="006E7788" w:rsidRDefault="006E7788" w:rsidP="006E7788">
            <w:pPr>
              <w:pStyle w:val="BodyText"/>
              <w:rPr>
                <w:rFonts w:ascii="Arial" w:hAnsi="Arial" w:cs="Arial"/>
                <w:b/>
                <w:bCs/>
              </w:rPr>
            </w:pPr>
            <w:r>
              <w:rPr>
                <w:rFonts w:ascii="Arial" w:hAnsi="Arial" w:cs="Arial"/>
                <w:b/>
                <w:bCs/>
              </w:rPr>
              <w:t>"Second Offer"</w:t>
            </w:r>
          </w:p>
        </w:tc>
        <w:tc>
          <w:tcPr>
            <w:tcW w:w="6775" w:type="dxa"/>
          </w:tcPr>
          <w:p w14:paraId="663164C7" w14:textId="77777777" w:rsidR="006E7788" w:rsidRDefault="006E7788" w:rsidP="006E7788">
            <w:pPr>
              <w:pStyle w:val="BodyText"/>
              <w:jc w:val="both"/>
              <w:rPr>
                <w:rFonts w:ascii="Arial" w:hAnsi="Arial" w:cs="Arial"/>
                <w:i/>
              </w:rPr>
            </w:pPr>
            <w:r>
              <w:rPr>
                <w:rFonts w:ascii="Arial" w:hAnsi="Arial" w:cs="Arial"/>
              </w:rPr>
              <w:t>as defined in Paragraph 6.10.4;</w:t>
            </w:r>
          </w:p>
        </w:tc>
      </w:tr>
      <w:tr w:rsidR="006E7788" w14:paraId="228F8D30" w14:textId="77777777" w:rsidTr="00C61D2E">
        <w:trPr>
          <w:gridAfter w:val="1"/>
          <w:wAfter w:w="29" w:type="dxa"/>
        </w:trPr>
        <w:tc>
          <w:tcPr>
            <w:tcW w:w="3545" w:type="dxa"/>
          </w:tcPr>
          <w:p w14:paraId="2413EC35" w14:textId="77777777" w:rsidR="006E7788" w:rsidRDefault="006E7788" w:rsidP="006E7788">
            <w:pPr>
              <w:pStyle w:val="BodyText"/>
              <w:rPr>
                <w:rFonts w:ascii="Arial" w:hAnsi="Arial" w:cs="Arial"/>
                <w:b/>
                <w:bCs/>
              </w:rPr>
            </w:pPr>
            <w:r>
              <w:rPr>
                <w:rFonts w:ascii="Arial" w:hAnsi="Arial" w:cs="Arial"/>
                <w:b/>
                <w:bCs/>
              </w:rPr>
              <w:t>“Secondary BM Unit”</w:t>
            </w:r>
          </w:p>
        </w:tc>
        <w:tc>
          <w:tcPr>
            <w:tcW w:w="6775" w:type="dxa"/>
          </w:tcPr>
          <w:p w14:paraId="2B59794F"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6E7788" w14:paraId="752B7565" w14:textId="77777777" w:rsidTr="00C61D2E">
        <w:trPr>
          <w:gridAfter w:val="1"/>
          <w:wAfter w:w="29" w:type="dxa"/>
        </w:trPr>
        <w:tc>
          <w:tcPr>
            <w:tcW w:w="3545" w:type="dxa"/>
          </w:tcPr>
          <w:p w14:paraId="78283AD5" w14:textId="77777777" w:rsidR="006E7788" w:rsidRDefault="006E7788" w:rsidP="006E7788">
            <w:pPr>
              <w:pStyle w:val="BodyText"/>
              <w:rPr>
                <w:rFonts w:ascii="Arial" w:hAnsi="Arial" w:cs="Arial"/>
                <w:b/>
                <w:bCs/>
              </w:rPr>
            </w:pPr>
            <w:r>
              <w:rPr>
                <w:rFonts w:ascii="Arial" w:hAnsi="Arial" w:cs="Arial"/>
                <w:b/>
                <w:bCs/>
              </w:rPr>
              <w:t>"Secondary Response"</w:t>
            </w:r>
          </w:p>
        </w:tc>
        <w:tc>
          <w:tcPr>
            <w:tcW w:w="6775" w:type="dxa"/>
          </w:tcPr>
          <w:p w14:paraId="3A65F9C3"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9BA2043" w14:textId="77777777" w:rsidTr="00C61D2E">
        <w:trPr>
          <w:gridAfter w:val="1"/>
          <w:wAfter w:w="29" w:type="dxa"/>
        </w:trPr>
        <w:tc>
          <w:tcPr>
            <w:tcW w:w="3545" w:type="dxa"/>
          </w:tcPr>
          <w:p w14:paraId="1F438F71" w14:textId="77777777" w:rsidR="006E7788" w:rsidRDefault="006E7788" w:rsidP="006E7788">
            <w:pPr>
              <w:pStyle w:val="BodyText"/>
              <w:rPr>
                <w:rFonts w:ascii="Arial" w:hAnsi="Arial" w:cs="Arial"/>
                <w:b/>
                <w:bCs/>
              </w:rPr>
            </w:pPr>
            <w:r>
              <w:rPr>
                <w:rFonts w:ascii="Arial" w:hAnsi="Arial" w:cs="Arial"/>
                <w:b/>
                <w:bCs/>
              </w:rPr>
              <w:t>"Secretary of State"</w:t>
            </w:r>
          </w:p>
        </w:tc>
        <w:tc>
          <w:tcPr>
            <w:tcW w:w="6775" w:type="dxa"/>
          </w:tcPr>
          <w:p w14:paraId="7DE29D51" w14:textId="77777777" w:rsidR="006E7788" w:rsidRDefault="006E7788" w:rsidP="006E7788">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6E7788" w14:paraId="3AC0E504" w14:textId="77777777" w:rsidTr="00C61D2E">
        <w:trPr>
          <w:gridAfter w:val="1"/>
          <w:wAfter w:w="29" w:type="dxa"/>
        </w:trPr>
        <w:tc>
          <w:tcPr>
            <w:tcW w:w="3545" w:type="dxa"/>
          </w:tcPr>
          <w:p w14:paraId="7474A3A5" w14:textId="77777777" w:rsidR="006E7788" w:rsidRDefault="006E7788" w:rsidP="006E7788">
            <w:pPr>
              <w:pStyle w:val="BodyText"/>
              <w:rPr>
                <w:rFonts w:ascii="Arial" w:hAnsi="Arial" w:cs="Arial"/>
                <w:b/>
                <w:bCs/>
              </w:rPr>
            </w:pPr>
            <w:r>
              <w:rPr>
                <w:rFonts w:ascii="Arial" w:hAnsi="Arial" w:cs="Arial"/>
                <w:b/>
                <w:bCs/>
              </w:rPr>
              <w:t>"Secured Amount Statement"</w:t>
            </w:r>
          </w:p>
        </w:tc>
        <w:tc>
          <w:tcPr>
            <w:tcW w:w="6775" w:type="dxa"/>
          </w:tcPr>
          <w:p w14:paraId="39B6F424" w14:textId="77777777" w:rsidR="006E7788" w:rsidRDefault="006E7788" w:rsidP="006E7788">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6E7788" w14:paraId="154307DF" w14:textId="77777777" w:rsidTr="00C61D2E">
        <w:trPr>
          <w:gridAfter w:val="1"/>
          <w:wAfter w:w="29" w:type="dxa"/>
        </w:trPr>
        <w:tc>
          <w:tcPr>
            <w:tcW w:w="3545" w:type="dxa"/>
          </w:tcPr>
          <w:p w14:paraId="151E9F6D" w14:textId="77777777" w:rsidR="006E7788" w:rsidRDefault="006E7788" w:rsidP="006E7788">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6775" w:type="dxa"/>
          </w:tcPr>
          <w:p w14:paraId="52D6CB53" w14:textId="77777777" w:rsidR="006E7788" w:rsidRDefault="006E7788" w:rsidP="006E7788">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3F642585" w14:textId="77777777" w:rsidTr="00C61D2E">
        <w:trPr>
          <w:gridAfter w:val="1"/>
          <w:wAfter w:w="29" w:type="dxa"/>
        </w:trPr>
        <w:tc>
          <w:tcPr>
            <w:tcW w:w="3545" w:type="dxa"/>
          </w:tcPr>
          <w:p w14:paraId="4791ABE3" w14:textId="77777777" w:rsidR="006E7788" w:rsidRDefault="006E7788" w:rsidP="006E7788">
            <w:pPr>
              <w:pStyle w:val="BodyText"/>
              <w:rPr>
                <w:rStyle w:val="DeltaViewInsertion"/>
                <w:rFonts w:ascii="Arial" w:hAnsi="Arial" w:cs="Arial"/>
                <w:b/>
                <w:bCs/>
                <w:color w:val="000000"/>
                <w:w w:val="0"/>
              </w:rPr>
            </w:pPr>
            <w:r>
              <w:rPr>
                <w:rFonts w:ascii="Arial" w:hAnsi="Arial" w:cs="Arial"/>
                <w:b/>
                <w:bCs/>
              </w:rPr>
              <w:t>"Security Amendment"</w:t>
            </w:r>
          </w:p>
        </w:tc>
        <w:tc>
          <w:tcPr>
            <w:tcW w:w="6775" w:type="dxa"/>
          </w:tcPr>
          <w:p w14:paraId="3A7BEDF2" w14:textId="77777777" w:rsidR="006E7788" w:rsidRDefault="006E7788" w:rsidP="006E7788">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6E7788" w14:paraId="146C06BD" w14:textId="77777777" w:rsidTr="00C61D2E">
        <w:trPr>
          <w:gridAfter w:val="1"/>
          <w:wAfter w:w="29" w:type="dxa"/>
        </w:trPr>
        <w:tc>
          <w:tcPr>
            <w:tcW w:w="3545" w:type="dxa"/>
          </w:tcPr>
          <w:p w14:paraId="00003989" w14:textId="77777777" w:rsidR="006E7788" w:rsidRDefault="006E7788" w:rsidP="006E7788">
            <w:pPr>
              <w:pStyle w:val="BodyText"/>
              <w:rPr>
                <w:rFonts w:ascii="Arial" w:hAnsi="Arial" w:cs="Arial"/>
                <w:b/>
                <w:bCs/>
              </w:rPr>
            </w:pPr>
            <w:r>
              <w:rPr>
                <w:rFonts w:ascii="Arial" w:hAnsi="Arial" w:cs="Arial"/>
                <w:b/>
                <w:bCs/>
              </w:rPr>
              <w:t>"Security Amendment Implementation Date"</w:t>
            </w:r>
          </w:p>
        </w:tc>
        <w:tc>
          <w:tcPr>
            <w:tcW w:w="6775" w:type="dxa"/>
          </w:tcPr>
          <w:p w14:paraId="23ABE48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6E7788" w14:paraId="3555A973" w14:textId="77777777" w:rsidTr="00C61D2E">
        <w:trPr>
          <w:gridAfter w:val="1"/>
          <w:wAfter w:w="29" w:type="dxa"/>
        </w:trPr>
        <w:tc>
          <w:tcPr>
            <w:tcW w:w="3545" w:type="dxa"/>
          </w:tcPr>
          <w:p w14:paraId="0F4B382F" w14:textId="77777777" w:rsidR="006E7788" w:rsidRDefault="006E7788" w:rsidP="006E7788">
            <w:pPr>
              <w:pStyle w:val="BodyText"/>
              <w:rPr>
                <w:rFonts w:ascii="Arial" w:hAnsi="Arial" w:cs="Arial"/>
                <w:b/>
                <w:bCs/>
              </w:rPr>
            </w:pPr>
            <w:r>
              <w:rPr>
                <w:rFonts w:ascii="Arial" w:hAnsi="Arial" w:cs="Arial"/>
                <w:b/>
                <w:bCs/>
              </w:rPr>
              <w:t>"Security Amount"</w:t>
            </w:r>
          </w:p>
        </w:tc>
        <w:tc>
          <w:tcPr>
            <w:tcW w:w="6775" w:type="dxa"/>
          </w:tcPr>
          <w:p w14:paraId="53B72D67" w14:textId="77777777" w:rsidR="006E7788" w:rsidRDefault="006E7788" w:rsidP="006E7788">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6E7788" w14:paraId="58A10A5B" w14:textId="77777777" w:rsidTr="00C61D2E">
        <w:trPr>
          <w:gridAfter w:val="1"/>
          <w:wAfter w:w="29" w:type="dxa"/>
        </w:trPr>
        <w:tc>
          <w:tcPr>
            <w:tcW w:w="3545" w:type="dxa"/>
          </w:tcPr>
          <w:p w14:paraId="3252833C" w14:textId="77777777" w:rsidR="006E7788" w:rsidRDefault="006E7788" w:rsidP="006E7788">
            <w:pPr>
              <w:pStyle w:val="BodyText"/>
              <w:rPr>
                <w:rFonts w:ascii="Arial" w:hAnsi="Arial" w:cs="Arial"/>
                <w:b/>
                <w:bCs/>
              </w:rPr>
            </w:pPr>
            <w:r>
              <w:rPr>
                <w:rFonts w:ascii="Arial" w:hAnsi="Arial" w:cs="Arial"/>
                <w:b/>
                <w:bCs/>
              </w:rPr>
              <w:t>"Security Cover"</w:t>
            </w:r>
          </w:p>
        </w:tc>
        <w:tc>
          <w:tcPr>
            <w:tcW w:w="6775" w:type="dxa"/>
          </w:tcPr>
          <w:p w14:paraId="22816233" w14:textId="77777777" w:rsidR="006E7788" w:rsidRDefault="006E7788" w:rsidP="006E7788">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6E7788" w14:paraId="7FE9B36F" w14:textId="77777777" w:rsidTr="00C61D2E">
        <w:trPr>
          <w:gridAfter w:val="1"/>
          <w:wAfter w:w="29" w:type="dxa"/>
        </w:trPr>
        <w:tc>
          <w:tcPr>
            <w:tcW w:w="3545" w:type="dxa"/>
          </w:tcPr>
          <w:p w14:paraId="35171801" w14:textId="77777777" w:rsidR="006E7788" w:rsidRDefault="006E7788" w:rsidP="006E7788">
            <w:pPr>
              <w:pStyle w:val="BodyText"/>
              <w:rPr>
                <w:rFonts w:ascii="Arial" w:hAnsi="Arial" w:cs="Arial"/>
                <w:b/>
                <w:bCs/>
              </w:rPr>
            </w:pPr>
            <w:r>
              <w:rPr>
                <w:rFonts w:ascii="Arial" w:hAnsi="Arial" w:cs="Arial"/>
                <w:b/>
                <w:bCs/>
              </w:rPr>
              <w:lastRenderedPageBreak/>
              <w:t>"Security Period"</w:t>
            </w:r>
          </w:p>
        </w:tc>
        <w:tc>
          <w:tcPr>
            <w:tcW w:w="6775" w:type="dxa"/>
          </w:tcPr>
          <w:p w14:paraId="5200BB20" w14:textId="77777777" w:rsidR="006E7788" w:rsidRPr="0000119F" w:rsidRDefault="006E7788" w:rsidP="006E7788">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6E7788" w:rsidRDefault="006E7788" w:rsidP="006E7788">
            <w:pPr>
              <w:pStyle w:val="BodyText"/>
              <w:jc w:val="both"/>
              <w:rPr>
                <w:rFonts w:ascii="Arial" w:hAnsi="Arial" w:cs="Arial"/>
              </w:rPr>
            </w:pPr>
          </w:p>
        </w:tc>
      </w:tr>
      <w:tr w:rsidR="006E7788" w14:paraId="3FF66A74" w14:textId="77777777" w:rsidTr="00C61D2E">
        <w:trPr>
          <w:gridAfter w:val="1"/>
          <w:wAfter w:w="29" w:type="dxa"/>
        </w:trPr>
        <w:tc>
          <w:tcPr>
            <w:tcW w:w="3545" w:type="dxa"/>
          </w:tcPr>
          <w:p w14:paraId="4395AC86" w14:textId="77777777" w:rsidR="006E7788" w:rsidRDefault="006E7788" w:rsidP="006E7788">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6775" w:type="dxa"/>
          </w:tcPr>
          <w:p w14:paraId="60087827" w14:textId="77777777" w:rsidR="006E7788" w:rsidRDefault="006E7788" w:rsidP="006E7788">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2B87E597" w14:textId="77777777" w:rsidTr="00C61D2E">
        <w:trPr>
          <w:gridAfter w:val="1"/>
          <w:wAfter w:w="29" w:type="dxa"/>
        </w:trPr>
        <w:tc>
          <w:tcPr>
            <w:tcW w:w="3545" w:type="dxa"/>
          </w:tcPr>
          <w:p w14:paraId="6B5EA866" w14:textId="29DCB05A" w:rsidR="006E7788" w:rsidRDefault="006E7788" w:rsidP="006E7788">
            <w:pPr>
              <w:pStyle w:val="BodyText"/>
              <w:rPr>
                <w:rFonts w:ascii="Arial" w:hAnsi="Arial" w:cs="Arial"/>
                <w:b/>
                <w:bCs/>
                <w:color w:val="000000"/>
                <w:w w:val="0"/>
              </w:rPr>
            </w:pPr>
            <w:bookmarkStart w:id="169" w:name="_DV_C148"/>
            <w:r>
              <w:rPr>
                <w:rFonts w:ascii="Arial" w:hAnsi="Arial" w:cs="Arial"/>
                <w:b/>
                <w:bCs/>
              </w:rPr>
              <w:t>"Security Requirement"</w:t>
            </w:r>
            <w:bookmarkEnd w:id="169"/>
          </w:p>
        </w:tc>
        <w:tc>
          <w:tcPr>
            <w:tcW w:w="6775" w:type="dxa"/>
          </w:tcPr>
          <w:p w14:paraId="296F3D1A" w14:textId="77777777" w:rsidR="006E7788" w:rsidRDefault="006E7788" w:rsidP="006E7788">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170" w:name="_BPDCD_150"/>
            <w:r w:rsidRPr="0019675B">
              <w:rPr>
                <w:rFonts w:ascii="Arial Bold" w:hAnsi="Arial Bold" w:cs="Arial"/>
                <w:b/>
                <w:bCs/>
              </w:rPr>
              <w:t>The Company</w:t>
            </w:r>
            <w:r w:rsidRPr="0019675B">
              <w:rPr>
                <w:rFonts w:ascii="Arial Bold" w:hAnsi="Arial Bold" w:cs="Arial"/>
              </w:rPr>
              <w:t xml:space="preserve"> </w:t>
            </w:r>
            <w:bookmarkEnd w:id="170"/>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6E7788" w14:paraId="46BD85BA" w14:textId="77777777" w:rsidTr="00C61D2E">
        <w:trPr>
          <w:gridAfter w:val="1"/>
          <w:wAfter w:w="29" w:type="dxa"/>
        </w:trPr>
        <w:tc>
          <w:tcPr>
            <w:tcW w:w="3545" w:type="dxa"/>
          </w:tcPr>
          <w:p w14:paraId="177F8EDA" w14:textId="77777777" w:rsidR="006E7788" w:rsidRDefault="006E7788" w:rsidP="006E7788">
            <w:pPr>
              <w:pStyle w:val="BodyText"/>
              <w:rPr>
                <w:rFonts w:ascii="Arial" w:hAnsi="Arial" w:cs="Arial"/>
                <w:b/>
                <w:bCs/>
              </w:rPr>
            </w:pPr>
            <w:r>
              <w:rPr>
                <w:rFonts w:ascii="Arial" w:hAnsi="Arial" w:cs="Arial"/>
                <w:b/>
                <w:bCs/>
              </w:rPr>
              <w:t>“Security Standard”</w:t>
            </w:r>
          </w:p>
        </w:tc>
        <w:tc>
          <w:tcPr>
            <w:tcW w:w="6775" w:type="dxa"/>
          </w:tcPr>
          <w:p w14:paraId="1397EF21"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6E7788" w14:paraId="7874148D" w14:textId="77777777" w:rsidTr="00C61D2E">
        <w:trPr>
          <w:gridAfter w:val="1"/>
          <w:wAfter w:w="29" w:type="dxa"/>
        </w:trPr>
        <w:tc>
          <w:tcPr>
            <w:tcW w:w="3545" w:type="dxa"/>
          </w:tcPr>
          <w:p w14:paraId="6FC00802" w14:textId="77777777" w:rsidR="006E7788" w:rsidRDefault="006E7788" w:rsidP="006E7788">
            <w:pPr>
              <w:pStyle w:val="BodyText"/>
              <w:rPr>
                <w:rFonts w:ascii="Arial" w:hAnsi="Arial" w:cs="Arial"/>
                <w:b/>
                <w:bCs/>
              </w:rPr>
            </w:pPr>
            <w:r>
              <w:rPr>
                <w:rFonts w:ascii="Arial" w:hAnsi="Arial" w:cs="Arial"/>
                <w:b/>
                <w:bCs/>
              </w:rPr>
              <w:t>“Self-Governance Criteria”</w:t>
            </w:r>
          </w:p>
        </w:tc>
        <w:tc>
          <w:tcPr>
            <w:tcW w:w="6775" w:type="dxa"/>
          </w:tcPr>
          <w:p w14:paraId="350033F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6E7788" w:rsidRDefault="006E7788" w:rsidP="006E7788">
            <w:pPr>
              <w:pStyle w:val="BodyText"/>
              <w:jc w:val="both"/>
              <w:rPr>
                <w:rFonts w:ascii="Arial" w:hAnsi="Arial" w:cs="Arial"/>
              </w:rPr>
            </w:pPr>
            <w:r>
              <w:rPr>
                <w:rFonts w:ascii="Arial" w:hAnsi="Arial" w:cs="Arial"/>
              </w:rPr>
              <w:t>(a) is unlikely to have a material effect on:</w:t>
            </w:r>
          </w:p>
          <w:p w14:paraId="241630E8" w14:textId="77777777" w:rsidR="006E7788" w:rsidRDefault="006E7788" w:rsidP="006E7788">
            <w:pPr>
              <w:pStyle w:val="BodyText"/>
              <w:jc w:val="both"/>
              <w:rPr>
                <w:rFonts w:ascii="Arial" w:hAnsi="Arial" w:cs="Arial"/>
              </w:rPr>
            </w:pPr>
            <w:r>
              <w:rPr>
                <w:rFonts w:ascii="Arial" w:hAnsi="Arial" w:cs="Arial"/>
              </w:rPr>
              <w:t>(i) existing or future electricity consumers; and</w:t>
            </w:r>
          </w:p>
          <w:p w14:paraId="025EF566" w14:textId="77777777" w:rsidR="006E7788" w:rsidRDefault="006E7788" w:rsidP="006E7788">
            <w:pPr>
              <w:pStyle w:val="BodyText"/>
              <w:jc w:val="both"/>
              <w:rPr>
                <w:rFonts w:ascii="Arial" w:hAnsi="Arial" w:cs="Arial"/>
              </w:rPr>
            </w:pPr>
            <w:r>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6E7788" w:rsidRDefault="006E7788" w:rsidP="006E7788">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6E7788" w:rsidRDefault="006E7788" w:rsidP="006E7788">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6E7788" w:rsidRDefault="006E7788" w:rsidP="006E7788">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6E7788" w:rsidRDefault="006E7788" w:rsidP="006E7788">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77777777" w:rsidR="006E7788" w:rsidRPr="00042B66" w:rsidRDefault="006E7788" w:rsidP="006E7788">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EBGL Amendment.</w:t>
            </w:r>
          </w:p>
        </w:tc>
      </w:tr>
      <w:tr w:rsidR="006E7788" w14:paraId="149CC26D" w14:textId="77777777" w:rsidTr="00C61D2E">
        <w:trPr>
          <w:gridAfter w:val="1"/>
          <w:wAfter w:w="29" w:type="dxa"/>
        </w:trPr>
        <w:tc>
          <w:tcPr>
            <w:tcW w:w="3545" w:type="dxa"/>
          </w:tcPr>
          <w:p w14:paraId="18455B9D" w14:textId="77777777" w:rsidR="006E7788" w:rsidRDefault="006E7788" w:rsidP="006E7788">
            <w:pPr>
              <w:pStyle w:val="BodyText"/>
              <w:rPr>
                <w:rFonts w:ascii="Arial" w:hAnsi="Arial" w:cs="Arial"/>
                <w:b/>
                <w:bCs/>
              </w:rPr>
            </w:pPr>
            <w:r>
              <w:rPr>
                <w:rFonts w:ascii="Arial" w:hAnsi="Arial" w:cs="Arial"/>
                <w:b/>
                <w:bCs/>
              </w:rPr>
              <w:t>“Self-Governance Statement”</w:t>
            </w:r>
          </w:p>
        </w:tc>
        <w:tc>
          <w:tcPr>
            <w:tcW w:w="6775" w:type="dxa"/>
          </w:tcPr>
          <w:p w14:paraId="37D84936" w14:textId="77777777" w:rsidR="006E7788" w:rsidRDefault="006E7788" w:rsidP="006E7788">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6E7788" w:rsidRDefault="006E7788" w:rsidP="006E7788">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6E7788" w:rsidRDefault="006E7788" w:rsidP="006E7788">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6E7788" w14:paraId="07B4F5A1" w14:textId="77777777" w:rsidTr="00C61D2E">
        <w:trPr>
          <w:gridAfter w:val="1"/>
          <w:wAfter w:w="29" w:type="dxa"/>
        </w:trPr>
        <w:tc>
          <w:tcPr>
            <w:tcW w:w="3545" w:type="dxa"/>
          </w:tcPr>
          <w:p w14:paraId="5CDB8A0A" w14:textId="77777777" w:rsidR="006E7788" w:rsidRDefault="006E7788" w:rsidP="006E7788">
            <w:pPr>
              <w:pStyle w:val="BodyText"/>
              <w:rPr>
                <w:rFonts w:ascii="Arial" w:hAnsi="Arial" w:cs="Arial"/>
                <w:b/>
                <w:bCs/>
              </w:rPr>
            </w:pPr>
            <w:r>
              <w:rPr>
                <w:rFonts w:ascii="Arial" w:hAnsi="Arial" w:cs="Arial"/>
                <w:b/>
                <w:bCs/>
              </w:rPr>
              <w:lastRenderedPageBreak/>
              <w:t>"Separate Business"</w:t>
            </w:r>
          </w:p>
        </w:tc>
        <w:tc>
          <w:tcPr>
            <w:tcW w:w="6775" w:type="dxa"/>
          </w:tcPr>
          <w:p w14:paraId="6D4B958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6E7788" w14:paraId="1C7363AD" w14:textId="77777777" w:rsidTr="00C61D2E">
        <w:trPr>
          <w:gridAfter w:val="1"/>
          <w:wAfter w:w="29" w:type="dxa"/>
        </w:trPr>
        <w:tc>
          <w:tcPr>
            <w:tcW w:w="3545" w:type="dxa"/>
          </w:tcPr>
          <w:p w14:paraId="443FC5FA" w14:textId="77777777" w:rsidR="006E7788" w:rsidRDefault="006E7788" w:rsidP="006E7788">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6775" w:type="dxa"/>
          </w:tcPr>
          <w:p w14:paraId="5D9AF344"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3D73C62" w14:textId="77777777" w:rsidTr="00C61D2E">
        <w:trPr>
          <w:gridAfter w:val="1"/>
          <w:wAfter w:w="29" w:type="dxa"/>
        </w:trPr>
        <w:tc>
          <w:tcPr>
            <w:tcW w:w="3545" w:type="dxa"/>
          </w:tcPr>
          <w:p w14:paraId="11C3B3E0" w14:textId="77777777" w:rsidR="006E7788" w:rsidRDefault="006E7788" w:rsidP="006E7788">
            <w:pPr>
              <w:pStyle w:val="BodyText"/>
              <w:rPr>
                <w:rFonts w:ascii="Arial" w:hAnsi="Arial" w:cs="Arial"/>
                <w:b/>
                <w:bCs/>
              </w:rPr>
            </w:pPr>
            <w:r>
              <w:rPr>
                <w:rFonts w:ascii="Arial" w:hAnsi="Arial" w:cs="Arial"/>
                <w:b/>
                <w:bCs/>
              </w:rPr>
              <w:t>"Settlement Day"</w:t>
            </w:r>
          </w:p>
        </w:tc>
        <w:tc>
          <w:tcPr>
            <w:tcW w:w="6775" w:type="dxa"/>
          </w:tcPr>
          <w:p w14:paraId="1BD84B8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2B9434" w14:textId="77777777" w:rsidTr="00C61D2E">
        <w:trPr>
          <w:gridAfter w:val="1"/>
          <w:wAfter w:w="29" w:type="dxa"/>
        </w:trPr>
        <w:tc>
          <w:tcPr>
            <w:tcW w:w="3545" w:type="dxa"/>
          </w:tcPr>
          <w:p w14:paraId="0334657B" w14:textId="77777777" w:rsidR="006E7788" w:rsidRDefault="006E7788" w:rsidP="006E7788">
            <w:pPr>
              <w:pStyle w:val="BodyText"/>
              <w:rPr>
                <w:rFonts w:ascii="Arial" w:hAnsi="Arial" w:cs="Arial"/>
                <w:b/>
                <w:bCs/>
              </w:rPr>
            </w:pPr>
            <w:r>
              <w:rPr>
                <w:rFonts w:ascii="Arial" w:hAnsi="Arial" w:cs="Arial"/>
                <w:b/>
                <w:bCs/>
              </w:rPr>
              <w:t>"Settlement Period"</w:t>
            </w:r>
          </w:p>
        </w:tc>
        <w:tc>
          <w:tcPr>
            <w:tcW w:w="6775" w:type="dxa"/>
          </w:tcPr>
          <w:p w14:paraId="0C25C60D"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6E7788" w14:paraId="3D8083D1" w14:textId="77777777" w:rsidTr="00C61D2E">
        <w:trPr>
          <w:gridAfter w:val="1"/>
          <w:wAfter w:w="29" w:type="dxa"/>
        </w:trPr>
        <w:tc>
          <w:tcPr>
            <w:tcW w:w="3545" w:type="dxa"/>
          </w:tcPr>
          <w:p w14:paraId="42E15131" w14:textId="77777777" w:rsidR="006E7788" w:rsidRDefault="006E7788" w:rsidP="006E7788">
            <w:pPr>
              <w:pStyle w:val="BodyText"/>
              <w:rPr>
                <w:rFonts w:ascii="Arial" w:hAnsi="Arial" w:cs="Arial"/>
                <w:b/>
                <w:bCs/>
              </w:rPr>
            </w:pPr>
            <w:r>
              <w:rPr>
                <w:rFonts w:ascii="Arial" w:hAnsi="Arial" w:cs="Arial"/>
                <w:b/>
                <w:bCs/>
              </w:rPr>
              <w:t>"Settlement Run"</w:t>
            </w:r>
          </w:p>
        </w:tc>
        <w:tc>
          <w:tcPr>
            <w:tcW w:w="6775" w:type="dxa"/>
          </w:tcPr>
          <w:p w14:paraId="58F4AC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1166E9" w14:paraId="0666EB51" w14:textId="77777777" w:rsidTr="00C61D2E">
        <w:trPr>
          <w:gridAfter w:val="1"/>
          <w:wAfter w:w="29" w:type="dxa"/>
        </w:trPr>
        <w:tc>
          <w:tcPr>
            <w:tcW w:w="3545" w:type="dxa"/>
          </w:tcPr>
          <w:p w14:paraId="25270AE4" w14:textId="77777777" w:rsidR="001166E9" w:rsidRPr="00B87B3A" w:rsidRDefault="001166E9" w:rsidP="001166E9">
            <w:pPr>
              <w:tabs>
                <w:tab w:val="left" w:pos="0"/>
              </w:tabs>
              <w:rPr>
                <w:rFonts w:ascii="Arial" w:hAnsi="Arial" w:cs="Arial"/>
                <w:b/>
                <w:szCs w:val="22"/>
              </w:rPr>
            </w:pPr>
            <w:r w:rsidRPr="00B87B3A">
              <w:rPr>
                <w:rFonts w:ascii="Arial" w:hAnsi="Arial" w:cs="Arial"/>
                <w:szCs w:val="22"/>
              </w:rPr>
              <w:t>“</w:t>
            </w:r>
            <w:r w:rsidRPr="00B87B3A">
              <w:rPr>
                <w:rFonts w:ascii="Arial" w:hAnsi="Arial" w:cs="Arial"/>
                <w:b/>
                <w:szCs w:val="22"/>
              </w:rPr>
              <w:t>Seven Year Statement</w:t>
            </w:r>
            <w:r w:rsidRPr="00B87B3A">
              <w:rPr>
                <w:rFonts w:ascii="Arial" w:hAnsi="Arial" w:cs="Arial"/>
                <w:szCs w:val="22"/>
              </w:rPr>
              <w:t xml:space="preserve">” </w:t>
            </w:r>
          </w:p>
          <w:p w14:paraId="638EAFE3" w14:textId="77777777" w:rsidR="001166E9" w:rsidRPr="00B87B3A" w:rsidRDefault="001166E9" w:rsidP="006E7788">
            <w:pPr>
              <w:tabs>
                <w:tab w:val="left" w:pos="0"/>
              </w:tabs>
              <w:rPr>
                <w:rFonts w:ascii="Arial" w:hAnsi="Arial" w:cs="Arial"/>
                <w:szCs w:val="22"/>
              </w:rPr>
            </w:pPr>
          </w:p>
        </w:tc>
        <w:tc>
          <w:tcPr>
            <w:tcW w:w="6775" w:type="dxa"/>
          </w:tcPr>
          <w:p w14:paraId="562327C0" w14:textId="77777777" w:rsidR="001166E9" w:rsidRPr="00B87B3A" w:rsidRDefault="001166E9" w:rsidP="001166E9">
            <w:pPr>
              <w:tabs>
                <w:tab w:val="left" w:pos="0"/>
              </w:tabs>
              <w:rPr>
                <w:rFonts w:ascii="Arial" w:hAnsi="Arial" w:cs="Arial"/>
              </w:rPr>
            </w:pPr>
            <w:r w:rsidRPr="00B87B3A">
              <w:rPr>
                <w:rFonts w:ascii="Arial" w:hAnsi="Arial" w:cs="Arial"/>
              </w:rPr>
              <w:t xml:space="preserve">as defined in the </w:t>
            </w:r>
            <w:r w:rsidRPr="00B87B3A">
              <w:rPr>
                <w:rFonts w:ascii="Arial" w:hAnsi="Arial" w:cs="Arial"/>
                <w:b/>
              </w:rPr>
              <w:t>Grid Code</w:t>
            </w:r>
            <w:r w:rsidRPr="00B87B3A">
              <w:rPr>
                <w:rFonts w:ascii="Arial" w:hAnsi="Arial" w:cs="Arial"/>
              </w:rPr>
              <w:t>;</w:t>
            </w:r>
          </w:p>
          <w:p w14:paraId="73FE85FB" w14:textId="77777777" w:rsidR="001166E9" w:rsidRPr="00B87B3A" w:rsidRDefault="001166E9" w:rsidP="006E7788">
            <w:pPr>
              <w:tabs>
                <w:tab w:val="left" w:pos="0"/>
              </w:tabs>
              <w:rPr>
                <w:rFonts w:ascii="Arial" w:hAnsi="Arial" w:cs="Arial"/>
              </w:rPr>
            </w:pPr>
          </w:p>
        </w:tc>
      </w:tr>
      <w:tr w:rsidR="001166E9" w14:paraId="5FD51DD4" w14:textId="77777777" w:rsidTr="00C61D2E">
        <w:trPr>
          <w:gridAfter w:val="1"/>
          <w:wAfter w:w="29" w:type="dxa"/>
        </w:trPr>
        <w:tc>
          <w:tcPr>
            <w:tcW w:w="3545" w:type="dxa"/>
          </w:tcPr>
          <w:p w14:paraId="69DB0B4E" w14:textId="77777777" w:rsidR="001166E9" w:rsidRPr="00F96CF5" w:rsidRDefault="001166E9" w:rsidP="001166E9">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134DAFC4" w14:textId="77777777" w:rsidR="001166E9" w:rsidRPr="00F96CF5" w:rsidRDefault="001166E9" w:rsidP="001166E9">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1166E9" w:rsidRPr="00B87B3A" w:rsidRDefault="001166E9" w:rsidP="006E7788">
            <w:pPr>
              <w:tabs>
                <w:tab w:val="left" w:pos="0"/>
              </w:tabs>
              <w:rPr>
                <w:rFonts w:ascii="Arial" w:hAnsi="Arial" w:cs="Arial"/>
                <w:szCs w:val="22"/>
              </w:rPr>
            </w:pPr>
          </w:p>
        </w:tc>
        <w:tc>
          <w:tcPr>
            <w:tcW w:w="6775" w:type="dxa"/>
          </w:tcPr>
          <w:p w14:paraId="5350843F" w14:textId="77777777" w:rsidR="001166E9" w:rsidRPr="00F96CF5" w:rsidRDefault="001166E9" w:rsidP="001166E9">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06F0D2D6" w14:textId="77777777" w:rsidR="001166E9" w:rsidRPr="00B87B3A" w:rsidRDefault="001166E9" w:rsidP="006E7788">
            <w:pPr>
              <w:tabs>
                <w:tab w:val="left" w:pos="0"/>
              </w:tabs>
              <w:rPr>
                <w:rFonts w:ascii="Arial" w:hAnsi="Arial" w:cs="Arial"/>
              </w:rPr>
            </w:pPr>
          </w:p>
        </w:tc>
      </w:tr>
      <w:tr w:rsidR="006E7788" w14:paraId="13DB0362" w14:textId="77777777" w:rsidTr="00C61D2E">
        <w:trPr>
          <w:gridAfter w:val="1"/>
          <w:wAfter w:w="29" w:type="dxa"/>
        </w:trPr>
        <w:tc>
          <w:tcPr>
            <w:tcW w:w="3545" w:type="dxa"/>
          </w:tcPr>
          <w:p w14:paraId="5C63B05E" w14:textId="77777777" w:rsidR="006E7788" w:rsidRPr="00F96CF5" w:rsidRDefault="006E7788" w:rsidP="006E7788">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6E7788" w:rsidRPr="00B87B3A" w:rsidRDefault="006E7788" w:rsidP="006E7788">
            <w:pPr>
              <w:tabs>
                <w:tab w:val="left" w:pos="0"/>
              </w:tabs>
              <w:rPr>
                <w:rFonts w:ascii="Arial" w:hAnsi="Arial" w:cs="Arial"/>
                <w:b/>
                <w:szCs w:val="22"/>
              </w:rPr>
            </w:pPr>
          </w:p>
        </w:tc>
        <w:tc>
          <w:tcPr>
            <w:tcW w:w="6775" w:type="dxa"/>
          </w:tcPr>
          <w:p w14:paraId="3F006BAD"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6E7788" w:rsidRPr="00F96CF5" w:rsidRDefault="006E7788" w:rsidP="006E7788">
            <w:pPr>
              <w:autoSpaceDE w:val="0"/>
              <w:autoSpaceDN w:val="0"/>
              <w:adjustRightInd w:val="0"/>
              <w:rPr>
                <w:rFonts w:ascii="Arial" w:hAnsi="Arial" w:cs="Arial"/>
                <w:szCs w:val="22"/>
                <w:lang w:eastAsia="en-GB"/>
              </w:rPr>
            </w:pPr>
          </w:p>
          <w:p w14:paraId="5344F602" w14:textId="77777777" w:rsidR="006E7788" w:rsidRPr="00F96CF5" w:rsidRDefault="006E7788" w:rsidP="006E7788">
            <w:pPr>
              <w:numPr>
                <w:ilvl w:val="1"/>
                <w:numId w:val="19"/>
              </w:numPr>
              <w:autoSpaceDE w:val="0"/>
              <w:autoSpaceDN w:val="0"/>
              <w:adjustRightInd w:val="0"/>
              <w:ind w:left="1702"/>
              <w:rPr>
                <w:rFonts w:ascii="Arial" w:hAnsi="Arial" w:cs="Arial"/>
                <w:b/>
                <w:bCs/>
                <w:szCs w:val="22"/>
                <w:lang w:eastAsia="en-GB"/>
              </w:rPr>
            </w:pPr>
          </w:p>
          <w:p w14:paraId="179E8877" w14:textId="77777777" w:rsidR="006E7788" w:rsidRPr="00F96CF5" w:rsidRDefault="006E7788" w:rsidP="006E7788">
            <w:pPr>
              <w:autoSpaceDE w:val="0"/>
              <w:autoSpaceDN w:val="0"/>
              <w:adjustRightInd w:val="0"/>
              <w:ind w:left="851"/>
              <w:jc w:val="both"/>
              <w:rPr>
                <w:rFonts w:ascii="Arial" w:hAnsi="Arial" w:cs="Arial"/>
                <w:b/>
                <w:bCs/>
                <w:szCs w:val="22"/>
                <w:lang w:eastAsia="en-GB"/>
              </w:rPr>
            </w:pPr>
          </w:p>
          <w:p w14:paraId="37E5F9A0"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6E7788" w:rsidRPr="00B87B3A" w:rsidRDefault="006E7788" w:rsidP="006E7788">
            <w:pPr>
              <w:autoSpaceDE w:val="0"/>
              <w:autoSpaceDN w:val="0"/>
              <w:adjustRightInd w:val="0"/>
              <w:ind w:left="851"/>
              <w:rPr>
                <w:rFonts w:ascii="Arial" w:hAnsi="Arial" w:cs="Arial"/>
                <w:szCs w:val="22"/>
                <w:lang w:eastAsia="en-GB"/>
              </w:rPr>
            </w:pPr>
          </w:p>
          <w:p w14:paraId="318FD297"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6E7788" w:rsidRPr="00B87B3A" w:rsidRDefault="006E7788" w:rsidP="006E7788">
            <w:pPr>
              <w:autoSpaceDE w:val="0"/>
              <w:autoSpaceDN w:val="0"/>
              <w:adjustRightInd w:val="0"/>
              <w:ind w:left="851"/>
              <w:rPr>
                <w:rFonts w:ascii="Arial" w:hAnsi="Arial" w:cs="Arial"/>
                <w:szCs w:val="22"/>
                <w:lang w:eastAsia="en-GB"/>
              </w:rPr>
            </w:pPr>
          </w:p>
          <w:p w14:paraId="0C7450AF" w14:textId="77777777" w:rsidR="006E7788" w:rsidRPr="001D117C"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6E7788" w:rsidRPr="00B87B3A" w:rsidRDefault="006E7788" w:rsidP="006E7788">
            <w:pPr>
              <w:autoSpaceDE w:val="0"/>
              <w:autoSpaceDN w:val="0"/>
              <w:adjustRightInd w:val="0"/>
              <w:ind w:left="851"/>
              <w:rPr>
                <w:rFonts w:ascii="Arial" w:hAnsi="Arial" w:cs="Arial"/>
                <w:szCs w:val="22"/>
                <w:lang w:eastAsia="en-GB"/>
              </w:rPr>
            </w:pPr>
          </w:p>
        </w:tc>
      </w:tr>
      <w:tr w:rsidR="006E7788" w14:paraId="403B1C95" w14:textId="77777777" w:rsidTr="00C61D2E">
        <w:trPr>
          <w:gridAfter w:val="1"/>
          <w:wAfter w:w="29" w:type="dxa"/>
        </w:trPr>
        <w:tc>
          <w:tcPr>
            <w:tcW w:w="3545" w:type="dxa"/>
          </w:tcPr>
          <w:p w14:paraId="541D83AB" w14:textId="77777777" w:rsidR="006E7788" w:rsidRDefault="006E7788" w:rsidP="006E7788">
            <w:pPr>
              <w:pStyle w:val="BodyText"/>
              <w:rPr>
                <w:rFonts w:ascii="Arial" w:hAnsi="Arial" w:cs="Arial"/>
                <w:b/>
                <w:bCs/>
              </w:rPr>
            </w:pPr>
            <w:r>
              <w:rPr>
                <w:rFonts w:ascii="Arial" w:hAnsi="Arial" w:cs="Arial"/>
                <w:b/>
                <w:bCs/>
              </w:rPr>
              <w:lastRenderedPageBreak/>
              <w:t>"Short Term Capacity"</w:t>
            </w:r>
          </w:p>
        </w:tc>
        <w:tc>
          <w:tcPr>
            <w:tcW w:w="6775" w:type="dxa"/>
          </w:tcPr>
          <w:p w14:paraId="0B511263" w14:textId="77777777" w:rsidR="006E7788" w:rsidRDefault="006E7788" w:rsidP="006E7788">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171" w:name="_BPDCD_151"/>
            <w:r w:rsidRPr="0019675B">
              <w:rPr>
                <w:rFonts w:ascii="Arial" w:hAnsi="Arial" w:cs="Arial"/>
              </w:rPr>
              <w:t>;</w:t>
            </w:r>
            <w:bookmarkEnd w:id="171"/>
          </w:p>
        </w:tc>
      </w:tr>
      <w:tr w:rsidR="006E7788" w14:paraId="48DC5CED" w14:textId="77777777" w:rsidTr="00C61D2E">
        <w:trPr>
          <w:gridAfter w:val="1"/>
          <w:wAfter w:w="29" w:type="dxa"/>
        </w:trPr>
        <w:tc>
          <w:tcPr>
            <w:tcW w:w="3545" w:type="dxa"/>
          </w:tcPr>
          <w:p w14:paraId="36C457F2" w14:textId="77777777" w:rsidR="006E7788" w:rsidRDefault="006E7788" w:rsidP="006E7788">
            <w:pPr>
              <w:pStyle w:val="BodyText"/>
              <w:rPr>
                <w:rFonts w:ascii="Arial" w:hAnsi="Arial" w:cs="Arial"/>
                <w:b/>
                <w:bCs/>
              </w:rPr>
            </w:pPr>
            <w:r>
              <w:rPr>
                <w:rFonts w:ascii="Arial" w:hAnsi="Arial" w:cs="Arial"/>
                <w:b/>
                <w:bCs/>
              </w:rPr>
              <w:t>“Significant Code Review”</w:t>
            </w:r>
          </w:p>
        </w:tc>
        <w:tc>
          <w:tcPr>
            <w:tcW w:w="6775" w:type="dxa"/>
          </w:tcPr>
          <w:p w14:paraId="256EB442" w14:textId="77777777" w:rsidR="006E7788" w:rsidRDefault="006E7788" w:rsidP="006E7788">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6E7788" w:rsidRDefault="006E7788" w:rsidP="006E7788">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896D5C2" w:rsidR="006E7788" w:rsidRDefault="006E7788" w:rsidP="006E7788">
            <w:pPr>
              <w:pStyle w:val="BodyText"/>
              <w:jc w:val="both"/>
              <w:rPr>
                <w:rFonts w:ascii="Arial" w:hAnsi="Arial" w:cs="Arial"/>
              </w:rPr>
            </w:pPr>
            <w:r>
              <w:rPr>
                <w:rFonts w:ascii="Arial" w:hAnsi="Arial" w:cs="Arial"/>
              </w:rPr>
              <w:t>(b) be of particular significance in relation to its principal objective and/or general duties (under section 3A of the Act), statutory functions and/or relevant obligations arising under</w:t>
            </w:r>
            <w:r w:rsidR="00F77FE1">
              <w:rPr>
                <w:rFonts w:ascii="Arial" w:hAnsi="Arial" w:cs="Arial"/>
              </w:rPr>
              <w:t xml:space="preserve"> </w:t>
            </w:r>
            <w:r w:rsidR="00F77FE1">
              <w:rPr>
                <w:rFonts w:ascii="Arial" w:hAnsi="Arial" w:cs="Arial"/>
                <w:b/>
                <w:bCs/>
              </w:rPr>
              <w:t>Retained EU Law</w:t>
            </w:r>
            <w:r>
              <w:rPr>
                <w:rFonts w:ascii="Arial" w:hAnsi="Arial" w:cs="Arial"/>
              </w:rPr>
              <w:t>, and</w:t>
            </w:r>
          </w:p>
          <w:p w14:paraId="1EDDD335" w14:textId="77777777" w:rsidR="006E7788" w:rsidRDefault="006E7788" w:rsidP="006E7788">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6E7788" w:rsidRDefault="006E7788" w:rsidP="006E7788">
            <w:pPr>
              <w:pStyle w:val="BodyText"/>
              <w:jc w:val="both"/>
              <w:rPr>
                <w:rFonts w:ascii="Arial" w:hAnsi="Arial" w:cs="Arial"/>
              </w:rPr>
            </w:pPr>
            <w:r>
              <w:rPr>
                <w:rFonts w:ascii="Arial" w:hAnsi="Arial" w:cs="Arial"/>
              </w:rPr>
              <w:t>(i) that the review will constitute a significant code review;</w:t>
            </w:r>
          </w:p>
          <w:p w14:paraId="70C10D4B" w14:textId="77777777" w:rsidR="006E7788" w:rsidRDefault="006E7788" w:rsidP="006E7788">
            <w:pPr>
              <w:pStyle w:val="BodyText"/>
              <w:jc w:val="both"/>
              <w:rPr>
                <w:rFonts w:ascii="Arial" w:hAnsi="Arial" w:cs="Arial"/>
              </w:rPr>
            </w:pPr>
            <w:r>
              <w:rPr>
                <w:rFonts w:ascii="Arial" w:hAnsi="Arial" w:cs="Arial"/>
              </w:rPr>
              <w:t>(ii) the start date of the significant code review; and</w:t>
            </w:r>
          </w:p>
          <w:p w14:paraId="3927D9D4" w14:textId="77777777" w:rsidR="006E7788" w:rsidRDefault="006E7788" w:rsidP="006E7788">
            <w:pPr>
              <w:pStyle w:val="BodyText"/>
              <w:jc w:val="both"/>
              <w:rPr>
                <w:rFonts w:ascii="Arial" w:hAnsi="Arial" w:cs="Arial"/>
              </w:rPr>
            </w:pPr>
            <w:r>
              <w:rPr>
                <w:rFonts w:ascii="Arial" w:hAnsi="Arial" w:cs="Arial"/>
              </w:rPr>
              <w:t>(iii) the matters that will fall within the scope of the review;</w:t>
            </w:r>
          </w:p>
        </w:tc>
      </w:tr>
      <w:tr w:rsidR="006E7788" w14:paraId="5D3BCEEC" w14:textId="77777777" w:rsidTr="00C61D2E">
        <w:trPr>
          <w:gridAfter w:val="1"/>
          <w:wAfter w:w="29" w:type="dxa"/>
        </w:trPr>
        <w:tc>
          <w:tcPr>
            <w:tcW w:w="3545" w:type="dxa"/>
          </w:tcPr>
          <w:p w14:paraId="48E5D1CE" w14:textId="77777777" w:rsidR="006E7788" w:rsidRDefault="006E7788" w:rsidP="006E7788">
            <w:pPr>
              <w:pStyle w:val="BodyText"/>
              <w:rPr>
                <w:rFonts w:ascii="Arial" w:hAnsi="Arial" w:cs="Arial"/>
                <w:b/>
                <w:bCs/>
              </w:rPr>
            </w:pPr>
            <w:r>
              <w:rPr>
                <w:rFonts w:ascii="Arial" w:hAnsi="Arial" w:cs="Arial"/>
                <w:b/>
                <w:bCs/>
              </w:rPr>
              <w:t>“Significant Code Review Phase”</w:t>
            </w:r>
          </w:p>
        </w:tc>
        <w:tc>
          <w:tcPr>
            <w:tcW w:w="6775" w:type="dxa"/>
          </w:tcPr>
          <w:p w14:paraId="33AEA048" w14:textId="77777777" w:rsidR="006E7788" w:rsidRDefault="006E7788" w:rsidP="006E7788">
            <w:pPr>
              <w:pStyle w:val="BodyText"/>
              <w:jc w:val="both"/>
              <w:rPr>
                <w:rFonts w:ascii="Arial" w:hAnsi="Arial" w:cs="Arial"/>
              </w:rPr>
            </w:pPr>
            <w:r>
              <w:rPr>
                <w:rFonts w:ascii="Arial" w:hAnsi="Arial" w:cs="Arial"/>
              </w:rPr>
              <w:t xml:space="preserve">the period </w:t>
            </w:r>
          </w:p>
          <w:p w14:paraId="4D47B8D5" w14:textId="77777777" w:rsidR="006E7788" w:rsidRDefault="006E7788" w:rsidP="006E7788">
            <w:pPr>
              <w:pStyle w:val="BodyText"/>
              <w:jc w:val="both"/>
              <w:rPr>
                <w:rFonts w:ascii="Arial" w:hAnsi="Arial" w:cs="Arial"/>
              </w:rPr>
            </w:pPr>
            <w:r>
              <w:rPr>
                <w:rFonts w:ascii="Arial" w:hAnsi="Arial" w:cs="Arial"/>
              </w:rPr>
              <w:t xml:space="preserve">commencing either: </w:t>
            </w:r>
          </w:p>
          <w:p w14:paraId="538A9294"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6E7788" w:rsidRDefault="006E7788" w:rsidP="006E7788">
            <w:pPr>
              <w:pStyle w:val="BodyText"/>
              <w:ind w:left="3402"/>
              <w:jc w:val="both"/>
              <w:rPr>
                <w:rFonts w:ascii="Arial" w:hAnsi="Arial" w:cs="Arial"/>
              </w:rPr>
            </w:pPr>
            <w:r>
              <w:rPr>
                <w:rFonts w:ascii="Arial" w:hAnsi="Arial" w:cs="Arial"/>
              </w:rPr>
              <w:t>and</w:t>
            </w:r>
          </w:p>
          <w:p w14:paraId="238990E7" w14:textId="77777777" w:rsidR="006E7788" w:rsidRDefault="006E7788" w:rsidP="006E7788">
            <w:pPr>
              <w:pStyle w:val="BodyText"/>
              <w:jc w:val="both"/>
              <w:rPr>
                <w:rFonts w:ascii="Arial" w:hAnsi="Arial" w:cs="Arial"/>
              </w:rPr>
            </w:pPr>
            <w:r>
              <w:rPr>
                <w:rFonts w:ascii="Arial" w:hAnsi="Arial" w:cs="Arial"/>
              </w:rPr>
              <w:t xml:space="preserve"> ending either:</w:t>
            </w:r>
          </w:p>
          <w:p w14:paraId="6F88BB2B" w14:textId="77777777" w:rsidR="006E7788" w:rsidRDefault="006E7788" w:rsidP="006E7788">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6E7788" w:rsidRDefault="006E7788" w:rsidP="006E7788">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6E7788" w:rsidRDefault="006E7788" w:rsidP="006E7788">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w:t>
            </w:r>
            <w:r>
              <w:rPr>
                <w:rFonts w:ascii="Arial" w:hAnsi="Arial" w:cs="Arial"/>
              </w:rPr>
              <w:lastRenderedPageBreak/>
              <w:t xml:space="preserve">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72BFD023" w14:textId="77777777" w:rsidR="006E7788" w:rsidRDefault="006E7788" w:rsidP="006E7788">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p w14:paraId="43A0CFBE" w14:textId="77777777" w:rsidR="006E7788" w:rsidRDefault="006E7788" w:rsidP="006E7788">
            <w:pPr>
              <w:pStyle w:val="BodyText"/>
              <w:jc w:val="both"/>
              <w:rPr>
                <w:rFonts w:ascii="Arial" w:hAnsi="Arial" w:cs="Arial"/>
              </w:rPr>
            </w:pPr>
          </w:p>
          <w:p w14:paraId="0B4E7DC6" w14:textId="77777777" w:rsidR="006E7788" w:rsidRDefault="006E7788" w:rsidP="006E7788">
            <w:pPr>
              <w:pStyle w:val="BodyText"/>
              <w:jc w:val="both"/>
              <w:rPr>
                <w:rFonts w:ascii="Arial" w:hAnsi="Arial" w:cs="Arial"/>
              </w:rPr>
            </w:pPr>
          </w:p>
        </w:tc>
      </w:tr>
      <w:tr w:rsidR="006E7788" w14:paraId="4E519A25" w14:textId="77777777" w:rsidTr="00C61D2E">
        <w:trPr>
          <w:gridAfter w:val="1"/>
          <w:wAfter w:w="29" w:type="dxa"/>
        </w:trPr>
        <w:tc>
          <w:tcPr>
            <w:tcW w:w="3545" w:type="dxa"/>
          </w:tcPr>
          <w:p w14:paraId="5A7E2433" w14:textId="77777777" w:rsidR="006E7788" w:rsidRPr="006E7788" w:rsidRDefault="006E7788" w:rsidP="006E7788">
            <w:pPr>
              <w:pStyle w:val="BodyText"/>
              <w:rPr>
                <w:rFonts w:ascii="Arial" w:hAnsi="Arial" w:cs="Arial"/>
                <w:b/>
                <w:bCs/>
              </w:rPr>
            </w:pPr>
            <w:r w:rsidRPr="006E7788">
              <w:rPr>
                <w:rFonts w:ascii="Arial" w:hAnsi="Arial" w:cs="Arial"/>
                <w:b/>
                <w:bCs/>
                <w:color w:val="000000"/>
                <w:lang w:eastAsia="en-GB"/>
              </w:rPr>
              <w:lastRenderedPageBreak/>
              <w:t>“Single Site”</w:t>
            </w:r>
          </w:p>
        </w:tc>
        <w:tc>
          <w:tcPr>
            <w:tcW w:w="6775" w:type="dxa"/>
          </w:tcPr>
          <w:p w14:paraId="343FAB05" w14:textId="77777777" w:rsidR="006E7788" w:rsidRPr="006E7788" w:rsidRDefault="006E7788" w:rsidP="006E7788">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B06914" w:rsidRPr="00B06914" w:rsidRDefault="006E7788" w:rsidP="00B0691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6E7788" w:rsidRPr="006E7788" w:rsidRDefault="006E7788" w:rsidP="00B0691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6E7788" w14:paraId="0D75A63F" w14:textId="77777777" w:rsidTr="00C61D2E">
        <w:trPr>
          <w:gridAfter w:val="1"/>
          <w:wAfter w:w="29" w:type="dxa"/>
        </w:trPr>
        <w:tc>
          <w:tcPr>
            <w:tcW w:w="3545" w:type="dxa"/>
          </w:tcPr>
          <w:p w14:paraId="2B9367D7" w14:textId="77777777" w:rsidR="006E7788" w:rsidRDefault="006E7788" w:rsidP="006E7788">
            <w:pPr>
              <w:pStyle w:val="BodyText"/>
              <w:rPr>
                <w:rFonts w:ascii="Arial" w:hAnsi="Arial" w:cs="Arial"/>
                <w:b/>
                <w:bCs/>
              </w:rPr>
            </w:pPr>
            <w:r>
              <w:rPr>
                <w:rFonts w:ascii="Arial" w:hAnsi="Arial" w:cs="Arial"/>
                <w:b/>
                <w:bCs/>
              </w:rPr>
              <w:t>"Site Common Drawings"</w:t>
            </w:r>
          </w:p>
        </w:tc>
        <w:tc>
          <w:tcPr>
            <w:tcW w:w="6775" w:type="dxa"/>
          </w:tcPr>
          <w:p w14:paraId="51037A3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41464FD" w14:textId="77777777" w:rsidTr="00C61D2E">
        <w:trPr>
          <w:gridAfter w:val="1"/>
          <w:wAfter w:w="29" w:type="dxa"/>
        </w:trPr>
        <w:tc>
          <w:tcPr>
            <w:tcW w:w="3545" w:type="dxa"/>
          </w:tcPr>
          <w:p w14:paraId="75776CD1" w14:textId="77777777" w:rsidR="006E7788" w:rsidRDefault="006E7788" w:rsidP="006E7788">
            <w:pPr>
              <w:pStyle w:val="BodyText"/>
              <w:rPr>
                <w:rFonts w:ascii="Arial" w:hAnsi="Arial" w:cs="Arial"/>
                <w:b/>
                <w:bCs/>
              </w:rPr>
            </w:pPr>
            <w:r>
              <w:rPr>
                <w:rFonts w:ascii="Arial" w:hAnsi="Arial" w:cs="Arial"/>
                <w:b/>
                <w:bCs/>
              </w:rPr>
              <w:t>“Site Load”</w:t>
            </w:r>
          </w:p>
        </w:tc>
        <w:tc>
          <w:tcPr>
            <w:tcW w:w="6775" w:type="dxa"/>
          </w:tcPr>
          <w:p w14:paraId="01967508" w14:textId="77777777" w:rsidR="006E7788" w:rsidRDefault="006E7788" w:rsidP="006E7788">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r>
              <w:rPr>
                <w:rFonts w:ascii="Arial" w:hAnsi="Arial"/>
              </w:rPr>
              <w:t>QM</w:t>
            </w:r>
            <w:r>
              <w:rPr>
                <w:rFonts w:ascii="Arial" w:hAnsi="Arial"/>
                <w:vertAlign w:val="subscript"/>
              </w:rPr>
              <w:t>i</w:t>
            </w:r>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∑QM</w:t>
            </w:r>
            <w:r>
              <w:rPr>
                <w:rFonts w:ascii="Arial" w:hAnsi="Arial"/>
                <w:vertAlign w:val="subscript"/>
              </w:rPr>
              <w:t>ij</w:t>
            </w:r>
            <w:r>
              <w:rPr>
                <w:rFonts w:ascii="Arial" w:hAnsi="Arial"/>
              </w:rPr>
              <w:t xml:space="preserve"> where QM</w:t>
            </w:r>
            <w:r>
              <w:rPr>
                <w:rFonts w:ascii="Arial" w:hAnsi="Arial"/>
                <w:vertAlign w:val="subscript"/>
              </w:rPr>
              <w:t>ij</w:t>
            </w:r>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6E7788" w14:paraId="414CD82B" w14:textId="77777777" w:rsidTr="00C61D2E">
        <w:trPr>
          <w:gridAfter w:val="1"/>
          <w:wAfter w:w="29" w:type="dxa"/>
        </w:trPr>
        <w:tc>
          <w:tcPr>
            <w:tcW w:w="3545" w:type="dxa"/>
          </w:tcPr>
          <w:p w14:paraId="1D72F06A" w14:textId="77777777" w:rsidR="006E7788" w:rsidRDefault="006E7788" w:rsidP="006E7788">
            <w:pPr>
              <w:pStyle w:val="BodyText"/>
              <w:rPr>
                <w:rFonts w:ascii="Arial" w:hAnsi="Arial" w:cs="Arial"/>
                <w:b/>
                <w:bCs/>
              </w:rPr>
            </w:pPr>
            <w:r>
              <w:rPr>
                <w:rFonts w:ascii="Arial" w:hAnsi="Arial" w:cs="Arial"/>
                <w:b/>
                <w:bCs/>
              </w:rPr>
              <w:t>"Site Responsibility Schedule"</w:t>
            </w:r>
          </w:p>
        </w:tc>
        <w:tc>
          <w:tcPr>
            <w:tcW w:w="6775" w:type="dxa"/>
          </w:tcPr>
          <w:p w14:paraId="5D7DE1D0" w14:textId="77777777" w:rsidR="006E7788" w:rsidRDefault="006E7788" w:rsidP="006E7788">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6E7788" w14:paraId="6A684D91" w14:textId="77777777" w:rsidTr="00C61D2E">
        <w:trPr>
          <w:gridAfter w:val="1"/>
          <w:wAfter w:w="29" w:type="dxa"/>
        </w:trPr>
        <w:tc>
          <w:tcPr>
            <w:tcW w:w="3545" w:type="dxa"/>
          </w:tcPr>
          <w:p w14:paraId="3C0DC57C" w14:textId="77777777" w:rsidR="006E7788" w:rsidRDefault="006E7788" w:rsidP="006E7788">
            <w:pPr>
              <w:pStyle w:val="BodyText"/>
              <w:rPr>
                <w:rFonts w:ascii="Arial" w:hAnsi="Arial" w:cs="Arial"/>
                <w:b/>
                <w:bCs/>
              </w:rPr>
            </w:pPr>
            <w:r>
              <w:rPr>
                <w:rFonts w:ascii="Arial" w:hAnsi="Arial" w:cs="Arial"/>
                <w:b/>
                <w:bCs/>
              </w:rPr>
              <w:t>"Site Specific Maintenance Charge"</w:t>
            </w:r>
          </w:p>
        </w:tc>
        <w:tc>
          <w:tcPr>
            <w:tcW w:w="6775" w:type="dxa"/>
          </w:tcPr>
          <w:p w14:paraId="775DF40B" w14:textId="77777777" w:rsidR="006E7788" w:rsidRDefault="006E7788" w:rsidP="006E7788">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6E7788" w14:paraId="04A19FBA" w14:textId="77777777" w:rsidTr="00C61D2E">
        <w:trPr>
          <w:gridAfter w:val="1"/>
          <w:wAfter w:w="29" w:type="dxa"/>
        </w:trPr>
        <w:tc>
          <w:tcPr>
            <w:tcW w:w="3545" w:type="dxa"/>
          </w:tcPr>
          <w:p w14:paraId="3E74B261" w14:textId="77777777" w:rsidR="006E7788" w:rsidRDefault="006E7788" w:rsidP="006E7788">
            <w:pPr>
              <w:pStyle w:val="BodyText"/>
              <w:rPr>
                <w:rFonts w:ascii="Arial" w:hAnsi="Arial" w:cs="Arial"/>
                <w:b/>
                <w:bCs/>
              </w:rPr>
            </w:pPr>
            <w:r>
              <w:rPr>
                <w:rFonts w:ascii="Arial" w:hAnsi="Arial" w:cs="Arial"/>
                <w:b/>
                <w:bCs/>
                <w:snapToGrid w:val="0"/>
              </w:rPr>
              <w:t>"Site Specific Requirements"</w:t>
            </w:r>
          </w:p>
        </w:tc>
        <w:tc>
          <w:tcPr>
            <w:tcW w:w="6775" w:type="dxa"/>
          </w:tcPr>
          <w:p w14:paraId="1DEC1300" w14:textId="77777777" w:rsidR="006E7788" w:rsidRDefault="006E7788" w:rsidP="006E7788">
            <w:pPr>
              <w:pStyle w:val="BodyText"/>
              <w:jc w:val="both"/>
              <w:rPr>
                <w:rFonts w:ascii="Arial" w:hAnsi="Arial" w:cs="Arial"/>
              </w:rPr>
            </w:pPr>
            <w:r>
              <w:rPr>
                <w:rFonts w:ascii="Arial" w:hAnsi="Arial" w:cs="Arial"/>
              </w:rPr>
              <w:t xml:space="preserve">those requirements reasonably required by </w:t>
            </w:r>
            <w:r>
              <w:rPr>
                <w:rFonts w:ascii="Arial" w:hAnsi="Arial" w:cs="Arial"/>
                <w:b/>
              </w:rPr>
              <w:t xml:space="preserve">The Company </w:t>
            </w:r>
            <w:r>
              <w:rPr>
                <w:rFonts w:ascii="Arial" w:hAnsi="Arial" w:cs="Arial"/>
              </w:rPr>
              <w:t>in accordance with the</w:t>
            </w:r>
            <w:r>
              <w:rPr>
                <w:rFonts w:ascii="Arial" w:hAnsi="Arial" w:cs="Arial"/>
                <w:b/>
              </w:rPr>
              <w:t xml:space="preserve"> Grid Code </w:t>
            </w:r>
            <w:r>
              <w:rPr>
                <w:rFonts w:ascii="Arial" w:hAnsi="Arial" w:cs="Arial"/>
              </w:rPr>
              <w:t xml:space="preserve">at the site of connection of a </w:t>
            </w:r>
            <w:r>
              <w:rPr>
                <w:rFonts w:ascii="Arial" w:hAnsi="Arial" w:cs="Arial"/>
                <w:b/>
              </w:rPr>
              <w:t>Relevant Embedded Medium Power Station</w:t>
            </w:r>
            <w:r>
              <w:rPr>
                <w:rFonts w:ascii="Arial" w:hAnsi="Arial" w:cs="Arial"/>
              </w:rPr>
              <w:t xml:space="preserve"> or a </w:t>
            </w:r>
            <w:r>
              <w:rPr>
                <w:rFonts w:ascii="Arial" w:hAnsi="Arial" w:cs="Arial"/>
                <w:b/>
              </w:rPr>
              <w:t>Relevant</w:t>
            </w:r>
            <w:r>
              <w:rPr>
                <w:rFonts w:ascii="Arial" w:hAnsi="Arial" w:cs="Arial"/>
              </w:rPr>
              <w:t xml:space="preserve"> </w:t>
            </w:r>
            <w:r>
              <w:rPr>
                <w:rFonts w:ascii="Arial" w:hAnsi="Arial" w:cs="Arial"/>
                <w:b/>
              </w:rPr>
              <w:t>Embedded Small Power Station</w:t>
            </w:r>
            <w:bookmarkStart w:id="172" w:name="_BPDCD_152"/>
            <w:r w:rsidRPr="0019675B">
              <w:rPr>
                <w:rFonts w:ascii="Arial" w:hAnsi="Arial" w:cs="Arial"/>
                <w:color w:val="0000FF"/>
              </w:rPr>
              <w:t>;</w:t>
            </w:r>
            <w:bookmarkEnd w:id="172"/>
          </w:p>
        </w:tc>
      </w:tr>
      <w:tr w:rsidR="006E7788" w14:paraId="1F707E2E" w14:textId="77777777" w:rsidTr="00C61D2E">
        <w:trPr>
          <w:gridAfter w:val="1"/>
          <w:wAfter w:w="29" w:type="dxa"/>
        </w:trPr>
        <w:tc>
          <w:tcPr>
            <w:tcW w:w="3545" w:type="dxa"/>
          </w:tcPr>
          <w:p w14:paraId="477942F0" w14:textId="77777777" w:rsidR="006E7788" w:rsidRDefault="006E7788" w:rsidP="006E7788">
            <w:pPr>
              <w:spacing w:after="240"/>
              <w:rPr>
                <w:rFonts w:ascii="Arial" w:hAnsi="Arial" w:cs="Arial"/>
                <w:b/>
                <w:bCs/>
                <w:snapToGrid w:val="0"/>
              </w:rPr>
            </w:pPr>
            <w:r>
              <w:rPr>
                <w:rFonts w:ascii="Arial" w:hAnsi="Arial" w:cs="Arial"/>
                <w:b/>
                <w:bCs/>
              </w:rPr>
              <w:t>"Small Independent Generating Plant"</w:t>
            </w:r>
          </w:p>
        </w:tc>
        <w:tc>
          <w:tcPr>
            <w:tcW w:w="6775" w:type="dxa"/>
          </w:tcPr>
          <w:p w14:paraId="1209DD03" w14:textId="77777777" w:rsidR="006E7788" w:rsidRDefault="006E7788" w:rsidP="006E7788">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6E7788" w14:paraId="55D4B0FF" w14:textId="77777777" w:rsidTr="00C61D2E">
        <w:trPr>
          <w:gridAfter w:val="1"/>
          <w:wAfter w:w="29" w:type="dxa"/>
        </w:trPr>
        <w:tc>
          <w:tcPr>
            <w:tcW w:w="3545" w:type="dxa"/>
          </w:tcPr>
          <w:p w14:paraId="39A56621" w14:textId="77777777" w:rsidR="006E7788" w:rsidRDefault="006E7788" w:rsidP="006E7788">
            <w:pPr>
              <w:pStyle w:val="BodyText"/>
              <w:rPr>
                <w:rFonts w:ascii="Arial" w:hAnsi="Arial" w:cs="Arial"/>
                <w:b/>
                <w:bCs/>
              </w:rPr>
            </w:pPr>
            <w:r>
              <w:rPr>
                <w:rFonts w:ascii="Arial" w:hAnsi="Arial" w:cs="Arial"/>
                <w:b/>
                <w:bCs/>
              </w:rPr>
              <w:t>“Small Participant”</w:t>
            </w:r>
          </w:p>
        </w:tc>
        <w:tc>
          <w:tcPr>
            <w:tcW w:w="6775" w:type="dxa"/>
          </w:tcPr>
          <w:p w14:paraId="194BDB67" w14:textId="77777777" w:rsidR="006E7788" w:rsidRDefault="006E7788" w:rsidP="006E7788">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assistance;</w:t>
            </w:r>
          </w:p>
          <w:p w14:paraId="0E2CC8FA" w14:textId="77777777" w:rsidR="006E7788" w:rsidRDefault="006E7788" w:rsidP="006E7788">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6E7788" w:rsidRDefault="006E7788" w:rsidP="006E7788">
            <w:pPr>
              <w:pStyle w:val="BodyText"/>
              <w:jc w:val="both"/>
              <w:rPr>
                <w:rFonts w:ascii="Arial" w:hAnsi="Arial" w:cs="Arial"/>
              </w:rPr>
            </w:pPr>
            <w:r>
              <w:rPr>
                <w:rFonts w:ascii="Arial" w:hAnsi="Arial" w:cs="Arial"/>
              </w:rPr>
              <w:lastRenderedPageBreak/>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6E7788" w14:paraId="790F5130" w14:textId="77777777" w:rsidTr="00C61D2E">
        <w:trPr>
          <w:gridAfter w:val="1"/>
          <w:wAfter w:w="29" w:type="dxa"/>
        </w:trPr>
        <w:tc>
          <w:tcPr>
            <w:tcW w:w="3545" w:type="dxa"/>
          </w:tcPr>
          <w:p w14:paraId="5B971B86" w14:textId="77777777" w:rsidR="006E7788" w:rsidRDefault="006E7788" w:rsidP="006E7788">
            <w:pPr>
              <w:pStyle w:val="BodyText"/>
              <w:rPr>
                <w:rFonts w:ascii="Arial" w:hAnsi="Arial" w:cs="Arial"/>
                <w:b/>
                <w:bCs/>
              </w:rPr>
            </w:pPr>
            <w:r>
              <w:rPr>
                <w:rFonts w:ascii="Arial" w:hAnsi="Arial" w:cs="Arial"/>
                <w:b/>
                <w:bCs/>
              </w:rPr>
              <w:lastRenderedPageBreak/>
              <w:t>"Small Power Station"</w:t>
            </w:r>
          </w:p>
        </w:tc>
        <w:tc>
          <w:tcPr>
            <w:tcW w:w="6775" w:type="dxa"/>
          </w:tcPr>
          <w:p w14:paraId="4F07CB4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1A4370B" w14:textId="77777777" w:rsidTr="00C61D2E">
        <w:trPr>
          <w:gridAfter w:val="1"/>
          <w:wAfter w:w="29" w:type="dxa"/>
        </w:trPr>
        <w:tc>
          <w:tcPr>
            <w:tcW w:w="3545" w:type="dxa"/>
          </w:tcPr>
          <w:p w14:paraId="5BAAA72E" w14:textId="77777777" w:rsidR="006E7788" w:rsidRDefault="006E7788" w:rsidP="006E7788">
            <w:pPr>
              <w:pStyle w:val="BodyText"/>
              <w:rPr>
                <w:rFonts w:ascii="Arial" w:hAnsi="Arial" w:cs="Arial"/>
                <w:b/>
                <w:bCs/>
              </w:rPr>
            </w:pPr>
            <w:r>
              <w:rPr>
                <w:rFonts w:ascii="Arial" w:hAnsi="Arial" w:cs="Arial"/>
                <w:b/>
                <w:bCs/>
              </w:rPr>
              <w:t>"Small Power Station Trading Party"</w:t>
            </w:r>
          </w:p>
        </w:tc>
        <w:tc>
          <w:tcPr>
            <w:tcW w:w="6775" w:type="dxa"/>
          </w:tcPr>
          <w:p w14:paraId="3CDC7C9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6E7788" w14:paraId="4276C568" w14:textId="77777777" w:rsidTr="00C61D2E">
        <w:trPr>
          <w:gridAfter w:val="1"/>
          <w:wAfter w:w="29" w:type="dxa"/>
        </w:trPr>
        <w:tc>
          <w:tcPr>
            <w:tcW w:w="3545" w:type="dxa"/>
          </w:tcPr>
          <w:p w14:paraId="43E095CF" w14:textId="77777777" w:rsidR="006E7788" w:rsidRDefault="006E7788" w:rsidP="006E7788">
            <w:pPr>
              <w:pStyle w:val="BodyText"/>
              <w:rPr>
                <w:rFonts w:ascii="Arial" w:hAnsi="Arial" w:cs="Arial"/>
                <w:b/>
                <w:bCs/>
              </w:rPr>
            </w:pPr>
            <w:r>
              <w:rPr>
                <w:rFonts w:ascii="Arial" w:hAnsi="Arial" w:cs="Arial"/>
                <w:b/>
                <w:bCs/>
              </w:rPr>
              <w:t>"SMRS"</w:t>
            </w:r>
          </w:p>
        </w:tc>
        <w:tc>
          <w:tcPr>
            <w:tcW w:w="6775" w:type="dxa"/>
          </w:tcPr>
          <w:p w14:paraId="19E006E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845C2CF" w14:textId="77777777" w:rsidTr="00C61D2E">
        <w:trPr>
          <w:gridAfter w:val="1"/>
          <w:wAfter w:w="29" w:type="dxa"/>
        </w:trPr>
        <w:tc>
          <w:tcPr>
            <w:tcW w:w="3545" w:type="dxa"/>
          </w:tcPr>
          <w:p w14:paraId="618004AA" w14:textId="77777777" w:rsidR="006E7788" w:rsidRDefault="006E7788" w:rsidP="006E7788">
            <w:pPr>
              <w:pStyle w:val="BodyText"/>
              <w:rPr>
                <w:rFonts w:ascii="Arial" w:hAnsi="Arial" w:cs="Arial"/>
                <w:b/>
                <w:bCs/>
              </w:rPr>
            </w:pPr>
            <w:r>
              <w:rPr>
                <w:rFonts w:ascii="Arial" w:hAnsi="Arial" w:cs="Arial"/>
                <w:b/>
                <w:bCs/>
              </w:rPr>
              <w:t>“Sole Trading Unit”</w:t>
            </w:r>
          </w:p>
        </w:tc>
        <w:tc>
          <w:tcPr>
            <w:tcW w:w="6775" w:type="dxa"/>
          </w:tcPr>
          <w:p w14:paraId="073FDE7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1F56927" w14:textId="77777777" w:rsidTr="00C61D2E">
        <w:trPr>
          <w:gridAfter w:val="1"/>
          <w:wAfter w:w="29" w:type="dxa"/>
        </w:trPr>
        <w:tc>
          <w:tcPr>
            <w:tcW w:w="3545" w:type="dxa"/>
          </w:tcPr>
          <w:p w14:paraId="674F61A7" w14:textId="77777777" w:rsidR="006E7788" w:rsidRDefault="006E7788" w:rsidP="006E7788">
            <w:pPr>
              <w:pStyle w:val="BodyText"/>
              <w:rPr>
                <w:rFonts w:ascii="Arial" w:hAnsi="Arial" w:cs="Arial"/>
                <w:b/>
                <w:bCs/>
              </w:rPr>
            </w:pPr>
            <w:r>
              <w:rPr>
                <w:rFonts w:ascii="Arial" w:hAnsi="Arial" w:cs="Arial"/>
                <w:b/>
                <w:bCs/>
              </w:rPr>
              <w:t>“Standard CUSC Modification Proposal”</w:t>
            </w:r>
          </w:p>
        </w:tc>
        <w:tc>
          <w:tcPr>
            <w:tcW w:w="6775" w:type="dxa"/>
          </w:tcPr>
          <w:p w14:paraId="6B62376E" w14:textId="77777777" w:rsidR="006E7788" w:rsidRDefault="006E7788" w:rsidP="006E7788">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173" w:name="_BPDCD_153"/>
            <w:r w:rsidRPr="0019675B">
              <w:rPr>
                <w:rFonts w:ascii="Arial" w:hAnsi="Arial" w:cs="Arial"/>
              </w:rPr>
              <w:t xml:space="preserve">does not fall within the scope of </w:t>
            </w:r>
            <w:bookmarkEnd w:id="173"/>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174"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174"/>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6E7788" w14:paraId="5BF0C980" w14:textId="77777777" w:rsidTr="00C61D2E">
        <w:trPr>
          <w:gridAfter w:val="1"/>
          <w:wAfter w:w="29" w:type="dxa"/>
        </w:trPr>
        <w:tc>
          <w:tcPr>
            <w:tcW w:w="3545" w:type="dxa"/>
          </w:tcPr>
          <w:p w14:paraId="2ECFD01D" w14:textId="77777777" w:rsidR="006E7788" w:rsidRDefault="006E7788" w:rsidP="006E7788">
            <w:pPr>
              <w:pStyle w:val="BodyText"/>
              <w:rPr>
                <w:rFonts w:ascii="Arial" w:hAnsi="Arial" w:cs="Arial"/>
                <w:b/>
                <w:bCs/>
              </w:rPr>
            </w:pPr>
            <w:r>
              <w:rPr>
                <w:rFonts w:ascii="Arial" w:hAnsi="Arial" w:cs="Arial"/>
                <w:b/>
                <w:bCs/>
              </w:rPr>
              <w:t>"Statement of the Connection Charging Methodology"</w:t>
            </w:r>
          </w:p>
        </w:tc>
        <w:tc>
          <w:tcPr>
            <w:tcW w:w="6775" w:type="dxa"/>
          </w:tcPr>
          <w:p w14:paraId="756FC54B" w14:textId="77777777" w:rsidR="006E7788" w:rsidRDefault="006E7788" w:rsidP="006E7788">
            <w:pPr>
              <w:pStyle w:val="BodyText"/>
              <w:jc w:val="both"/>
              <w:rPr>
                <w:rFonts w:ascii="Arial" w:hAnsi="Arial" w:cs="Arial"/>
              </w:rPr>
            </w:pPr>
            <w:r>
              <w:rPr>
                <w:rFonts w:ascii="Arial" w:hAnsi="Arial" w:cs="Arial"/>
              </w:rPr>
              <w:t xml:space="preserve">the statement produced pursuant to and in accordance with Standard Condition C6 of the </w:t>
            </w:r>
            <w:r>
              <w:rPr>
                <w:rFonts w:ascii="Arial" w:hAnsi="Arial" w:cs="Arial"/>
                <w:b/>
              </w:rPr>
              <w:t>Transmission Licence</w:t>
            </w:r>
            <w:r>
              <w:rPr>
                <w:rFonts w:ascii="Arial" w:hAnsi="Arial" w:cs="Arial"/>
              </w:rPr>
              <w:t>, as modified from time to time;</w:t>
            </w:r>
          </w:p>
        </w:tc>
      </w:tr>
      <w:tr w:rsidR="006E7788" w14:paraId="648DD85A" w14:textId="77777777" w:rsidTr="00C61D2E">
        <w:trPr>
          <w:gridAfter w:val="1"/>
          <w:wAfter w:w="29" w:type="dxa"/>
        </w:trPr>
        <w:tc>
          <w:tcPr>
            <w:tcW w:w="3545" w:type="dxa"/>
          </w:tcPr>
          <w:p w14:paraId="3F6F2C0F" w14:textId="77777777" w:rsidR="006E7788" w:rsidRDefault="006E7788" w:rsidP="006E7788">
            <w:pPr>
              <w:pStyle w:val="BodyText"/>
              <w:rPr>
                <w:rFonts w:ascii="Arial" w:hAnsi="Arial" w:cs="Arial"/>
                <w:b/>
                <w:bCs/>
              </w:rPr>
            </w:pPr>
            <w:r>
              <w:rPr>
                <w:rFonts w:ascii="Arial" w:hAnsi="Arial" w:cs="Arial"/>
                <w:b/>
                <w:bCs/>
              </w:rPr>
              <w:t>"Statement of Use of System Charges"</w:t>
            </w:r>
          </w:p>
        </w:tc>
        <w:tc>
          <w:tcPr>
            <w:tcW w:w="6775" w:type="dxa"/>
          </w:tcPr>
          <w:p w14:paraId="26FA1F41" w14:textId="77777777" w:rsidR="006E7788" w:rsidRDefault="006E7788" w:rsidP="006E7788">
            <w:pPr>
              <w:pStyle w:val="BodyText"/>
              <w:jc w:val="both"/>
              <w:rPr>
                <w:rFonts w:ascii="Arial" w:hAnsi="Arial" w:cs="Arial"/>
              </w:rPr>
            </w:pPr>
            <w:r>
              <w:rPr>
                <w:rFonts w:ascii="Arial" w:hAnsi="Arial" w:cs="Arial"/>
              </w:rPr>
              <w:t xml:space="preserve">the statement produced pursuant to and in accordance with Standard Condition C4 of the </w:t>
            </w:r>
            <w:r>
              <w:rPr>
                <w:rFonts w:ascii="Arial" w:hAnsi="Arial" w:cs="Arial"/>
                <w:b/>
              </w:rPr>
              <w:t>Transmission Licence</w:t>
            </w:r>
            <w:r>
              <w:rPr>
                <w:rFonts w:ascii="Arial" w:hAnsi="Arial" w:cs="Arial"/>
              </w:rPr>
              <w:t>, as modified from time to time;</w:t>
            </w:r>
          </w:p>
        </w:tc>
      </w:tr>
      <w:tr w:rsidR="006E7788" w14:paraId="40E05A30" w14:textId="77777777" w:rsidTr="00C61D2E">
        <w:trPr>
          <w:gridAfter w:val="1"/>
          <w:wAfter w:w="29" w:type="dxa"/>
        </w:trPr>
        <w:tc>
          <w:tcPr>
            <w:tcW w:w="3545" w:type="dxa"/>
          </w:tcPr>
          <w:p w14:paraId="30B1E96F" w14:textId="77777777" w:rsidR="006E7788" w:rsidRDefault="006E7788" w:rsidP="006E7788">
            <w:pPr>
              <w:pStyle w:val="BodyText"/>
              <w:rPr>
                <w:rFonts w:ascii="Arial" w:hAnsi="Arial" w:cs="Arial"/>
                <w:b/>
                <w:bCs/>
              </w:rPr>
            </w:pPr>
            <w:r>
              <w:rPr>
                <w:rFonts w:ascii="Arial" w:hAnsi="Arial" w:cs="Arial"/>
                <w:b/>
                <w:bCs/>
              </w:rPr>
              <w:t>"Statement of the Use of System Charging Methodology"</w:t>
            </w:r>
          </w:p>
        </w:tc>
        <w:tc>
          <w:tcPr>
            <w:tcW w:w="6775" w:type="dxa"/>
          </w:tcPr>
          <w:p w14:paraId="34552104" w14:textId="77777777" w:rsidR="006E7788" w:rsidRDefault="006E7788" w:rsidP="006E7788">
            <w:pPr>
              <w:pStyle w:val="BodyText"/>
              <w:jc w:val="both"/>
              <w:rPr>
                <w:rFonts w:ascii="Arial" w:hAnsi="Arial" w:cs="Arial"/>
              </w:rPr>
            </w:pPr>
            <w:r>
              <w:rPr>
                <w:rFonts w:ascii="Arial" w:hAnsi="Arial" w:cs="Arial"/>
              </w:rPr>
              <w:t xml:space="preserve">the statement produced pursuant to Standard Condition C5 of the </w:t>
            </w:r>
            <w:r>
              <w:rPr>
                <w:rFonts w:ascii="Arial" w:hAnsi="Arial" w:cs="Arial"/>
                <w:b/>
              </w:rPr>
              <w:t xml:space="preserve"> Transmission Licence</w:t>
            </w:r>
            <w:r>
              <w:rPr>
                <w:rFonts w:ascii="Arial" w:hAnsi="Arial" w:cs="Arial"/>
              </w:rPr>
              <w:t>, as modified from time to time;</w:t>
            </w:r>
          </w:p>
        </w:tc>
      </w:tr>
      <w:tr w:rsidR="006E7788" w14:paraId="29A1227D" w14:textId="77777777" w:rsidTr="00C61D2E">
        <w:trPr>
          <w:gridAfter w:val="1"/>
          <w:wAfter w:w="29" w:type="dxa"/>
        </w:trPr>
        <w:tc>
          <w:tcPr>
            <w:tcW w:w="3545" w:type="dxa"/>
          </w:tcPr>
          <w:p w14:paraId="79F0C511" w14:textId="77777777" w:rsidR="006E7788" w:rsidRDefault="006E7788" w:rsidP="006E7788">
            <w:pPr>
              <w:pStyle w:val="BodyText"/>
              <w:rPr>
                <w:rFonts w:ascii="Arial" w:hAnsi="Arial" w:cs="Arial"/>
                <w:b/>
                <w:bCs/>
              </w:rPr>
            </w:pPr>
            <w:r>
              <w:rPr>
                <w:rFonts w:ascii="Arial" w:hAnsi="Arial" w:cs="Arial"/>
                <w:b/>
                <w:bCs/>
              </w:rPr>
              <w:t>"Station Demand"</w:t>
            </w:r>
          </w:p>
        </w:tc>
        <w:tc>
          <w:tcPr>
            <w:tcW w:w="6775" w:type="dxa"/>
          </w:tcPr>
          <w:p w14:paraId="24C51104" w14:textId="77777777" w:rsidR="006E7788" w:rsidRDefault="006E7788" w:rsidP="006E7788">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6E7788" w:rsidRDefault="006E7788" w:rsidP="006E7788">
            <w:pPr>
              <w:pStyle w:val="BodyText"/>
              <w:tabs>
                <w:tab w:val="left" w:pos="567"/>
              </w:tabs>
              <w:ind w:left="4536" w:hanging="4536"/>
              <w:jc w:val="both"/>
              <w:rPr>
                <w:rFonts w:ascii="Arial" w:hAnsi="Arial" w:cs="Arial"/>
              </w:rPr>
            </w:pPr>
            <w:r>
              <w:rPr>
                <w:rFonts w:ascii="Arial" w:hAnsi="Arial" w:cs="Arial"/>
              </w:rPr>
              <w:t>(i)     the same premises;</w:t>
            </w:r>
          </w:p>
          <w:p w14:paraId="784BBAD0" w14:textId="77777777" w:rsidR="006E7788" w:rsidRDefault="006E7788" w:rsidP="006E7788">
            <w:pPr>
              <w:pStyle w:val="BodyText"/>
              <w:jc w:val="both"/>
              <w:rPr>
                <w:rFonts w:ascii="Arial" w:hAnsi="Arial" w:cs="Arial"/>
              </w:rPr>
            </w:pPr>
            <w:r>
              <w:rPr>
                <w:rFonts w:ascii="Arial" w:hAnsi="Arial" w:cs="Arial"/>
              </w:rPr>
              <w:t>(ii)    immediately adjoining each other;</w:t>
            </w:r>
          </w:p>
          <w:p w14:paraId="0C4AB8D3" w14:textId="77777777" w:rsidR="006E7788" w:rsidRDefault="006E7788" w:rsidP="006E7788">
            <w:pPr>
              <w:pStyle w:val="BodyText"/>
              <w:ind w:left="568" w:hanging="568"/>
              <w:jc w:val="both"/>
              <w:rPr>
                <w:rFonts w:ascii="Arial" w:hAnsi="Arial" w:cs="Arial"/>
              </w:rPr>
            </w:pPr>
            <w:r>
              <w:rPr>
                <w:rFonts w:ascii="Arial" w:hAnsi="Arial" w:cs="Arial"/>
              </w:rPr>
              <w:t xml:space="preserve">(iii) </w:t>
            </w:r>
            <w:r>
              <w:rPr>
                <w:rFonts w:ascii="Arial" w:hAnsi="Arial" w:cs="Arial"/>
              </w:rPr>
              <w:tab/>
              <w:t xml:space="preserve">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w:t>
            </w:r>
            <w:r>
              <w:rPr>
                <w:rFonts w:ascii="Arial" w:hAnsi="Arial" w:cs="Arial"/>
              </w:rPr>
              <w:lastRenderedPageBreak/>
              <w:t>Electricity (Class Exemptions from the Requirement for a Licence) Order 1990;</w:t>
            </w:r>
          </w:p>
        </w:tc>
      </w:tr>
      <w:tr w:rsidR="006E7788" w14:paraId="0407E191" w14:textId="77777777" w:rsidTr="00C61D2E">
        <w:trPr>
          <w:gridAfter w:val="1"/>
          <w:wAfter w:w="29" w:type="dxa"/>
        </w:trPr>
        <w:tc>
          <w:tcPr>
            <w:tcW w:w="3545" w:type="dxa"/>
          </w:tcPr>
          <w:p w14:paraId="25B4D2DA" w14:textId="77777777" w:rsidR="006E7788" w:rsidRDefault="006E7788" w:rsidP="006E7788">
            <w:pPr>
              <w:pStyle w:val="BodyText"/>
              <w:rPr>
                <w:rFonts w:ascii="Arial" w:hAnsi="Arial" w:cs="Arial"/>
                <w:b/>
                <w:bCs/>
              </w:rPr>
            </w:pPr>
            <w:r>
              <w:rPr>
                <w:rFonts w:ascii="Arial" w:hAnsi="Arial" w:cs="Arial"/>
                <w:b/>
                <w:bCs/>
              </w:rPr>
              <w:lastRenderedPageBreak/>
              <w:t>“Station Load”</w:t>
            </w:r>
          </w:p>
        </w:tc>
        <w:tc>
          <w:tcPr>
            <w:tcW w:w="6775" w:type="dxa"/>
          </w:tcPr>
          <w:p w14:paraId="2509CCF0" w14:textId="77777777" w:rsidR="006E7788" w:rsidRDefault="006E7788" w:rsidP="006E7788">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6E7788" w14:paraId="53AB65B6" w14:textId="77777777" w:rsidTr="00C61D2E">
        <w:trPr>
          <w:gridAfter w:val="1"/>
          <w:wAfter w:w="29" w:type="dxa"/>
        </w:trPr>
        <w:tc>
          <w:tcPr>
            <w:tcW w:w="3545" w:type="dxa"/>
          </w:tcPr>
          <w:p w14:paraId="3D652B01" w14:textId="77777777" w:rsidR="006E7788" w:rsidRDefault="006E7788" w:rsidP="006E7788">
            <w:pPr>
              <w:pStyle w:val="BodyText"/>
              <w:rPr>
                <w:rFonts w:ascii="Arial" w:hAnsi="Arial" w:cs="Arial"/>
                <w:b/>
                <w:bCs/>
              </w:rPr>
            </w:pPr>
            <w:r>
              <w:rPr>
                <w:rFonts w:ascii="Arial" w:hAnsi="Arial" w:cs="Arial"/>
                <w:b/>
                <w:bCs/>
              </w:rPr>
              <w:t>"Station Transformer"</w:t>
            </w:r>
          </w:p>
        </w:tc>
        <w:tc>
          <w:tcPr>
            <w:tcW w:w="6775" w:type="dxa"/>
          </w:tcPr>
          <w:p w14:paraId="6D2F8919" w14:textId="77777777" w:rsidR="006E7788" w:rsidRDefault="006E7788" w:rsidP="006E7788">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18B17057" w14:textId="77777777" w:rsidTr="00C61D2E">
        <w:trPr>
          <w:gridAfter w:val="1"/>
          <w:wAfter w:w="29" w:type="dxa"/>
        </w:trPr>
        <w:tc>
          <w:tcPr>
            <w:tcW w:w="3545" w:type="dxa"/>
          </w:tcPr>
          <w:p w14:paraId="7169EB07" w14:textId="77777777" w:rsidR="006E7788" w:rsidRDefault="006E7788" w:rsidP="006E7788">
            <w:pPr>
              <w:pStyle w:val="BodyText"/>
              <w:rPr>
                <w:rFonts w:ascii="Arial" w:hAnsi="Arial" w:cs="Arial"/>
                <w:b/>
                <w:bCs/>
              </w:rPr>
            </w:pPr>
            <w:r>
              <w:rPr>
                <w:rFonts w:ascii="Arial" w:hAnsi="Arial" w:cs="Arial"/>
                <w:b/>
                <w:bCs/>
              </w:rPr>
              <w:t xml:space="preserve"> "Steam Unit"</w:t>
            </w:r>
          </w:p>
        </w:tc>
        <w:tc>
          <w:tcPr>
            <w:tcW w:w="6775" w:type="dxa"/>
          </w:tcPr>
          <w:p w14:paraId="076A6BAD" w14:textId="77777777" w:rsidR="006E7788" w:rsidRDefault="006E7788" w:rsidP="006E7788">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6E7788" w14:paraId="3EE7E7AB" w14:textId="77777777" w:rsidTr="00C61D2E">
        <w:trPr>
          <w:gridAfter w:val="1"/>
          <w:wAfter w:w="29" w:type="dxa"/>
        </w:trPr>
        <w:tc>
          <w:tcPr>
            <w:tcW w:w="3545" w:type="dxa"/>
            <w:shd w:val="clear" w:color="auto" w:fill="auto"/>
          </w:tcPr>
          <w:p w14:paraId="6A2F7EB0" w14:textId="51904E5C" w:rsidR="006E7788" w:rsidRPr="0019675B" w:rsidRDefault="006E7788" w:rsidP="006E7788">
            <w:pPr>
              <w:pStyle w:val="BodyText"/>
              <w:rPr>
                <w:rFonts w:ascii="Arial" w:hAnsi="Arial" w:cs="Arial"/>
                <w:b/>
                <w:bCs/>
                <w:w w:val="0"/>
              </w:rPr>
            </w:pPr>
            <w:bookmarkStart w:id="175" w:name="_BPDCI_155"/>
            <w:bookmarkStart w:id="176" w:name="_DV_C150"/>
            <w:r w:rsidRPr="0019675B">
              <w:rPr>
                <w:rFonts w:ascii="Arial" w:hAnsi="Arial" w:cs="Arial"/>
                <w:b/>
                <w:bCs/>
                <w:lang w:val="en-US"/>
              </w:rPr>
              <w:t>"STC"</w:t>
            </w:r>
            <w:bookmarkEnd w:id="175"/>
            <w:bookmarkEnd w:id="176"/>
          </w:p>
        </w:tc>
        <w:tc>
          <w:tcPr>
            <w:tcW w:w="6775" w:type="dxa"/>
            <w:shd w:val="clear" w:color="auto" w:fill="auto"/>
          </w:tcPr>
          <w:p w14:paraId="3B1C11E9" w14:textId="77777777" w:rsidR="006E7788" w:rsidRPr="0019675B" w:rsidRDefault="006E7788" w:rsidP="006E7788">
            <w:pPr>
              <w:pStyle w:val="BodyText"/>
              <w:jc w:val="both"/>
              <w:rPr>
                <w:rFonts w:ascii="Arial" w:hAnsi="Arial" w:cs="Arial"/>
                <w:b/>
                <w:w w:val="0"/>
              </w:rPr>
            </w:pPr>
            <w:bookmarkStart w:id="177" w:name="_BPDCI_156"/>
            <w:r w:rsidRPr="0019675B">
              <w:rPr>
                <w:rFonts w:ascii="Arial" w:hAnsi="Arial" w:cs="Arial"/>
              </w:rPr>
              <w:t xml:space="preserve">the </w:t>
            </w:r>
            <w:bookmarkStart w:id="178" w:name="_BPDCI_157"/>
            <w:bookmarkEnd w:id="177"/>
            <w:r w:rsidRPr="0019675B">
              <w:rPr>
                <w:rFonts w:ascii="Arial" w:hAnsi="Arial" w:cs="Arial"/>
                <w:b/>
                <w:bCs/>
                <w:lang w:val="en-US"/>
              </w:rPr>
              <w:t>System Operator - Transmission Owner Code</w:t>
            </w:r>
            <w:bookmarkEnd w:id="178"/>
            <w:r w:rsidRPr="0019675B">
              <w:rPr>
                <w:rFonts w:ascii="Arial" w:hAnsi="Arial" w:cs="Arial"/>
                <w:b/>
                <w:bCs/>
                <w:lang w:val="en-US"/>
              </w:rPr>
              <w:t xml:space="preserve"> </w:t>
            </w:r>
            <w:bookmarkStart w:id="179" w:name="_BPDCI_158"/>
            <w:r w:rsidRPr="0019675B">
              <w:rPr>
                <w:rFonts w:ascii="Arial" w:hAnsi="Arial" w:cs="Arial"/>
              </w:rPr>
              <w:t xml:space="preserve">entered into by </w:t>
            </w:r>
            <w:r w:rsidRPr="0019675B">
              <w:rPr>
                <w:rFonts w:ascii="Arial" w:hAnsi="Arial" w:cs="Arial"/>
                <w:b/>
                <w:bCs/>
              </w:rPr>
              <w:t>The Company</w:t>
            </w:r>
            <w:r w:rsidRPr="0019675B">
              <w:rPr>
                <w:rFonts w:ascii="Arial" w:hAnsi="Arial" w:cs="Arial"/>
              </w:rPr>
              <w:t xml:space="preserve"> pursuant to the </w:t>
            </w:r>
            <w:r w:rsidRPr="0019675B">
              <w:rPr>
                <w:rFonts w:ascii="Arial" w:hAnsi="Arial" w:cs="Arial"/>
                <w:b/>
              </w:rPr>
              <w:t>Transmission Licence</w:t>
            </w:r>
            <w:r w:rsidRPr="0019675B">
              <w:rPr>
                <w:rFonts w:ascii="Arial" w:hAnsi="Arial" w:cs="Arial"/>
              </w:rPr>
              <w:t xml:space="preserve"> as from time to time revised in accordance with the </w:t>
            </w:r>
            <w:r w:rsidRPr="0019675B">
              <w:rPr>
                <w:rFonts w:ascii="Arial" w:hAnsi="Arial" w:cs="Arial"/>
                <w:b/>
              </w:rPr>
              <w:t>Transmission Licence</w:t>
            </w:r>
            <w:r w:rsidRPr="0019675B">
              <w:rPr>
                <w:rFonts w:ascii="Arial" w:hAnsi="Arial" w:cs="Arial"/>
              </w:rPr>
              <w:t>;</w:t>
            </w:r>
            <w:bookmarkEnd w:id="179"/>
          </w:p>
        </w:tc>
      </w:tr>
      <w:tr w:rsidR="00F17F42" w14:paraId="770B2397" w14:textId="77777777" w:rsidTr="00C61D2E">
        <w:trPr>
          <w:gridAfter w:val="1"/>
          <w:wAfter w:w="29" w:type="dxa"/>
        </w:trPr>
        <w:tc>
          <w:tcPr>
            <w:tcW w:w="3545" w:type="dxa"/>
            <w:shd w:val="clear" w:color="auto" w:fill="auto"/>
          </w:tcPr>
          <w:p w14:paraId="61AF64A9" w14:textId="77777777" w:rsidR="00F17F42" w:rsidRPr="00F17F42" w:rsidRDefault="00F17F42" w:rsidP="00F17F42">
            <w:pPr>
              <w:pStyle w:val="BodyText"/>
              <w:rPr>
                <w:rFonts w:ascii="Arial" w:hAnsi="Arial" w:cs="Arial"/>
                <w:b/>
                <w:bCs/>
                <w:lang w:val="en-US"/>
              </w:rPr>
            </w:pPr>
            <w:r w:rsidRPr="00F17F42">
              <w:rPr>
                <w:rFonts w:ascii="Arial" w:hAnsi="Arial" w:cs="Arial"/>
                <w:b/>
                <w:bCs/>
                <w:color w:val="000000"/>
                <w:lang w:eastAsia="en-GB"/>
              </w:rPr>
              <w:t>“Storage Facility Operator”</w:t>
            </w:r>
          </w:p>
        </w:tc>
        <w:tc>
          <w:tcPr>
            <w:tcW w:w="6775" w:type="dxa"/>
            <w:shd w:val="clear" w:color="auto" w:fill="auto"/>
          </w:tcPr>
          <w:p w14:paraId="6E84C875" w14:textId="00599330" w:rsidR="00F17F42" w:rsidRPr="00F17F42" w:rsidRDefault="006B326A" w:rsidP="00F17F42">
            <w:pPr>
              <w:pStyle w:val="BodyText"/>
              <w:jc w:val="both"/>
              <w:rPr>
                <w:rFonts w:ascii="Arial" w:hAnsi="Arial" w:cs="Arial"/>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tc>
      </w:tr>
      <w:tr w:rsidR="006E7788" w14:paraId="4779A386" w14:textId="77777777" w:rsidTr="00C61D2E">
        <w:trPr>
          <w:gridAfter w:val="1"/>
          <w:wAfter w:w="29" w:type="dxa"/>
        </w:trPr>
        <w:tc>
          <w:tcPr>
            <w:tcW w:w="3545" w:type="dxa"/>
          </w:tcPr>
          <w:p w14:paraId="01615810" w14:textId="77777777" w:rsidR="006E7788" w:rsidRDefault="006E7788" w:rsidP="006E7788">
            <w:pPr>
              <w:pStyle w:val="BodyText"/>
              <w:rPr>
                <w:rFonts w:ascii="Arial" w:hAnsi="Arial" w:cs="Arial"/>
                <w:b/>
                <w:bCs/>
              </w:rPr>
            </w:pPr>
            <w:r>
              <w:rPr>
                <w:rFonts w:ascii="Arial" w:hAnsi="Arial" w:cs="Arial"/>
                <w:b/>
                <w:bCs/>
              </w:rPr>
              <w:t>"STTEC"</w:t>
            </w:r>
          </w:p>
        </w:tc>
        <w:tc>
          <w:tcPr>
            <w:tcW w:w="6775" w:type="dxa"/>
          </w:tcPr>
          <w:p w14:paraId="0E7C0933" w14:textId="77777777" w:rsidR="006E7788" w:rsidRDefault="006E7788" w:rsidP="006E7788">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180" w:name="_BPDCD_159"/>
            <w:r w:rsidRPr="0019675B">
              <w:rPr>
                <w:rFonts w:ascii="Arial" w:hAnsi="Arial" w:cs="Arial"/>
                <w:color w:val="0000FF"/>
              </w:rPr>
              <w:t>;</w:t>
            </w:r>
            <w:bookmarkEnd w:id="180"/>
          </w:p>
        </w:tc>
      </w:tr>
      <w:tr w:rsidR="006E7788" w14:paraId="70324469" w14:textId="77777777" w:rsidTr="00C61D2E">
        <w:trPr>
          <w:gridAfter w:val="1"/>
          <w:wAfter w:w="29" w:type="dxa"/>
        </w:trPr>
        <w:tc>
          <w:tcPr>
            <w:tcW w:w="3545" w:type="dxa"/>
          </w:tcPr>
          <w:p w14:paraId="2083214A" w14:textId="77777777" w:rsidR="006E7788" w:rsidRDefault="006E7788" w:rsidP="006E7788">
            <w:pPr>
              <w:pStyle w:val="BodyText"/>
              <w:rPr>
                <w:rFonts w:ascii="Arial" w:hAnsi="Arial" w:cs="Arial"/>
                <w:b/>
                <w:bCs/>
              </w:rPr>
            </w:pPr>
            <w:r>
              <w:rPr>
                <w:rFonts w:ascii="Arial" w:hAnsi="Arial" w:cs="Arial"/>
                <w:b/>
                <w:bCs/>
              </w:rPr>
              <w:t>"STTEC Authorisation"</w:t>
            </w:r>
          </w:p>
        </w:tc>
        <w:tc>
          <w:tcPr>
            <w:tcW w:w="6775" w:type="dxa"/>
          </w:tcPr>
          <w:p w14:paraId="61A0C855" w14:textId="77777777" w:rsidR="006E7788" w:rsidRDefault="006E7788" w:rsidP="006E7788">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181" w:name="_BPDCD_160"/>
            <w:r w:rsidRPr="0019675B">
              <w:rPr>
                <w:rFonts w:ascii="Arial" w:hAnsi="Arial" w:cs="Arial"/>
              </w:rPr>
              <w:t>;</w:t>
            </w:r>
            <w:bookmarkEnd w:id="181"/>
          </w:p>
        </w:tc>
      </w:tr>
      <w:tr w:rsidR="006E7788" w14:paraId="147DC459" w14:textId="77777777" w:rsidTr="00C61D2E">
        <w:trPr>
          <w:gridAfter w:val="1"/>
          <w:wAfter w:w="29" w:type="dxa"/>
        </w:trPr>
        <w:tc>
          <w:tcPr>
            <w:tcW w:w="3545" w:type="dxa"/>
          </w:tcPr>
          <w:p w14:paraId="537760B0" w14:textId="77777777" w:rsidR="006E7788" w:rsidRDefault="006E7788" w:rsidP="006E7788">
            <w:pPr>
              <w:pStyle w:val="BodyText"/>
              <w:rPr>
                <w:rFonts w:ascii="Arial" w:hAnsi="Arial" w:cs="Arial"/>
                <w:b/>
                <w:bCs/>
              </w:rPr>
            </w:pPr>
            <w:r>
              <w:rPr>
                <w:rFonts w:ascii="Arial" w:hAnsi="Arial" w:cs="Arial"/>
                <w:b/>
                <w:bCs/>
              </w:rPr>
              <w:t>"STTEC Charge"</w:t>
            </w:r>
          </w:p>
        </w:tc>
        <w:tc>
          <w:tcPr>
            <w:tcW w:w="6775" w:type="dxa"/>
          </w:tcPr>
          <w:p w14:paraId="25C5132F" w14:textId="77777777" w:rsidR="006E7788" w:rsidRDefault="006E7788" w:rsidP="006E7788">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182" w:name="_BPDCD_161"/>
            <w:r w:rsidRPr="00530856">
              <w:rPr>
                <w:rFonts w:ascii="Arial" w:hAnsi="Arial" w:cs="Arial"/>
              </w:rPr>
              <w:t>;</w:t>
            </w:r>
            <w:bookmarkEnd w:id="182"/>
          </w:p>
        </w:tc>
      </w:tr>
      <w:tr w:rsidR="006E7788" w14:paraId="40B362B1" w14:textId="77777777" w:rsidTr="00C61D2E">
        <w:trPr>
          <w:gridAfter w:val="1"/>
          <w:wAfter w:w="29" w:type="dxa"/>
        </w:trPr>
        <w:tc>
          <w:tcPr>
            <w:tcW w:w="3545" w:type="dxa"/>
          </w:tcPr>
          <w:p w14:paraId="37E24EBE" w14:textId="77777777" w:rsidR="006E7788" w:rsidRDefault="006E7788" w:rsidP="006E7788">
            <w:pPr>
              <w:pStyle w:val="BodyText"/>
              <w:rPr>
                <w:rFonts w:ascii="Arial" w:hAnsi="Arial" w:cs="Arial"/>
                <w:b/>
                <w:bCs/>
              </w:rPr>
            </w:pPr>
            <w:r>
              <w:rPr>
                <w:rFonts w:ascii="Arial" w:hAnsi="Arial" w:cs="Arial"/>
                <w:b/>
                <w:bCs/>
              </w:rPr>
              <w:t>"STTEC Offer"</w:t>
            </w:r>
          </w:p>
        </w:tc>
        <w:tc>
          <w:tcPr>
            <w:tcW w:w="6775" w:type="dxa"/>
          </w:tcPr>
          <w:p w14:paraId="7FF3A2A4" w14:textId="77777777" w:rsidR="006E7788" w:rsidRDefault="006E7788" w:rsidP="006E7788">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183" w:name="_BPDCD_162"/>
            <w:r w:rsidRPr="00530856">
              <w:rPr>
                <w:rFonts w:ascii="Arial" w:hAnsi="Arial" w:cs="Arial"/>
              </w:rPr>
              <w:t>;</w:t>
            </w:r>
            <w:bookmarkEnd w:id="183"/>
          </w:p>
        </w:tc>
      </w:tr>
      <w:tr w:rsidR="006E7788" w14:paraId="2972AC64" w14:textId="77777777" w:rsidTr="00C61D2E">
        <w:trPr>
          <w:gridAfter w:val="1"/>
          <w:wAfter w:w="29" w:type="dxa"/>
        </w:trPr>
        <w:tc>
          <w:tcPr>
            <w:tcW w:w="3545" w:type="dxa"/>
          </w:tcPr>
          <w:p w14:paraId="3CDDF68B" w14:textId="77777777" w:rsidR="006E7788" w:rsidRDefault="006E7788" w:rsidP="006E7788">
            <w:pPr>
              <w:pStyle w:val="BodyText"/>
              <w:rPr>
                <w:rFonts w:ascii="Arial" w:hAnsi="Arial" w:cs="Arial"/>
                <w:b/>
                <w:bCs/>
              </w:rPr>
            </w:pPr>
            <w:r>
              <w:rPr>
                <w:rFonts w:ascii="Arial" w:hAnsi="Arial" w:cs="Arial"/>
                <w:b/>
                <w:bCs/>
              </w:rPr>
              <w:t>"STTEC Period"</w:t>
            </w:r>
          </w:p>
        </w:tc>
        <w:tc>
          <w:tcPr>
            <w:tcW w:w="6775" w:type="dxa"/>
          </w:tcPr>
          <w:p w14:paraId="2A480EF6" w14:textId="77777777" w:rsidR="006E7788" w:rsidRDefault="006E7788" w:rsidP="006E7788">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184" w:name="_BPDCD_163"/>
            <w:r w:rsidRPr="00530856">
              <w:rPr>
                <w:rFonts w:ascii="Arial" w:hAnsi="Arial" w:cs="Arial"/>
              </w:rPr>
              <w:t>;</w:t>
            </w:r>
            <w:bookmarkEnd w:id="184"/>
          </w:p>
        </w:tc>
      </w:tr>
      <w:tr w:rsidR="006E7788" w14:paraId="4FDA6CD3" w14:textId="77777777" w:rsidTr="00C61D2E">
        <w:trPr>
          <w:gridAfter w:val="1"/>
          <w:wAfter w:w="29" w:type="dxa"/>
        </w:trPr>
        <w:tc>
          <w:tcPr>
            <w:tcW w:w="3545" w:type="dxa"/>
          </w:tcPr>
          <w:p w14:paraId="2F4C3492" w14:textId="77777777" w:rsidR="006E7788" w:rsidRDefault="006E7788" w:rsidP="006E7788">
            <w:pPr>
              <w:pStyle w:val="BodyText"/>
              <w:rPr>
                <w:rFonts w:ascii="Arial" w:hAnsi="Arial" w:cs="Arial"/>
                <w:b/>
                <w:bCs/>
              </w:rPr>
            </w:pPr>
            <w:r>
              <w:rPr>
                <w:rFonts w:ascii="Arial" w:hAnsi="Arial" w:cs="Arial"/>
                <w:b/>
                <w:bCs/>
              </w:rPr>
              <w:t>"STTEC Request"</w:t>
            </w:r>
          </w:p>
        </w:tc>
        <w:tc>
          <w:tcPr>
            <w:tcW w:w="6775" w:type="dxa"/>
          </w:tcPr>
          <w:p w14:paraId="1989A061" w14:textId="77777777" w:rsidR="006E7788" w:rsidRDefault="006E7788" w:rsidP="006E7788">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185" w:name="_BPDCD_164"/>
            <w:r w:rsidRPr="00530856">
              <w:rPr>
                <w:rFonts w:ascii="Arial" w:hAnsi="Arial" w:cs="Arial"/>
                <w:color w:val="0000FF"/>
              </w:rPr>
              <w:t>;</w:t>
            </w:r>
            <w:bookmarkEnd w:id="185"/>
          </w:p>
        </w:tc>
      </w:tr>
      <w:tr w:rsidR="006E7788" w14:paraId="41CC5EC5" w14:textId="77777777" w:rsidTr="00C61D2E">
        <w:trPr>
          <w:gridAfter w:val="1"/>
          <w:wAfter w:w="29" w:type="dxa"/>
        </w:trPr>
        <w:tc>
          <w:tcPr>
            <w:tcW w:w="3545" w:type="dxa"/>
          </w:tcPr>
          <w:p w14:paraId="098DAE5A" w14:textId="77777777" w:rsidR="006E7788" w:rsidRDefault="006E7788" w:rsidP="006E7788">
            <w:pPr>
              <w:pStyle w:val="BodyText"/>
              <w:rPr>
                <w:rFonts w:ascii="Arial" w:hAnsi="Arial" w:cs="Arial"/>
                <w:b/>
                <w:bCs/>
              </w:rPr>
            </w:pPr>
            <w:r>
              <w:rPr>
                <w:rFonts w:ascii="Arial" w:hAnsi="Arial" w:cs="Arial"/>
                <w:b/>
                <w:bCs/>
              </w:rPr>
              <w:t>"STTEC Request Fee"</w:t>
            </w:r>
          </w:p>
        </w:tc>
        <w:tc>
          <w:tcPr>
            <w:tcW w:w="6775" w:type="dxa"/>
          </w:tcPr>
          <w:p w14:paraId="1B66620D" w14:textId="77777777" w:rsidR="006E7788" w:rsidRDefault="006E7788" w:rsidP="006E7788">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186" w:name="_BPDCD_165"/>
            <w:r w:rsidRPr="00530856">
              <w:rPr>
                <w:rFonts w:ascii="Arial" w:hAnsi="Arial" w:cs="Arial"/>
                <w:color w:val="0000FF"/>
              </w:rPr>
              <w:t>;</w:t>
            </w:r>
            <w:bookmarkEnd w:id="186"/>
          </w:p>
        </w:tc>
      </w:tr>
      <w:tr w:rsidR="006E7788" w14:paraId="40FB2753" w14:textId="77777777" w:rsidTr="00C61D2E">
        <w:trPr>
          <w:gridAfter w:val="1"/>
          <w:wAfter w:w="29" w:type="dxa"/>
        </w:trPr>
        <w:tc>
          <w:tcPr>
            <w:tcW w:w="3545" w:type="dxa"/>
          </w:tcPr>
          <w:p w14:paraId="585C816F" w14:textId="77777777" w:rsidR="006E7788" w:rsidRDefault="006E7788" w:rsidP="006E7788">
            <w:pPr>
              <w:pStyle w:val="BodyText"/>
              <w:rPr>
                <w:rFonts w:ascii="Arial" w:hAnsi="Arial" w:cs="Arial"/>
                <w:b/>
                <w:bCs/>
              </w:rPr>
            </w:pPr>
            <w:r>
              <w:rPr>
                <w:rFonts w:ascii="Arial" w:hAnsi="Arial" w:cs="Arial"/>
                <w:b/>
                <w:bCs/>
              </w:rPr>
              <w:lastRenderedPageBreak/>
              <w:t>"STTEC Request Form"</w:t>
            </w:r>
          </w:p>
        </w:tc>
        <w:tc>
          <w:tcPr>
            <w:tcW w:w="6775" w:type="dxa"/>
          </w:tcPr>
          <w:p w14:paraId="6FDE5F4E" w14:textId="77777777" w:rsidR="006E7788" w:rsidRDefault="006E7788" w:rsidP="006E7788">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187" w:name="_BPDCD_166"/>
            <w:r w:rsidRPr="00530856">
              <w:rPr>
                <w:rFonts w:ascii="Arial" w:hAnsi="Arial" w:cs="Arial"/>
              </w:rPr>
              <w:t>;</w:t>
            </w:r>
            <w:bookmarkEnd w:id="187"/>
          </w:p>
        </w:tc>
      </w:tr>
      <w:tr w:rsidR="006E7788" w14:paraId="347FFC65" w14:textId="77777777" w:rsidTr="00C61D2E">
        <w:trPr>
          <w:gridAfter w:val="1"/>
          <w:wAfter w:w="29" w:type="dxa"/>
        </w:trPr>
        <w:tc>
          <w:tcPr>
            <w:tcW w:w="3545" w:type="dxa"/>
          </w:tcPr>
          <w:p w14:paraId="7E207BE2" w14:textId="77777777" w:rsidR="006E7788" w:rsidRDefault="006E7788" w:rsidP="006E7788">
            <w:pPr>
              <w:pStyle w:val="BodyText"/>
              <w:rPr>
                <w:rFonts w:ascii="Arial" w:hAnsi="Arial" w:cs="Arial"/>
                <w:b/>
                <w:bCs/>
              </w:rPr>
            </w:pPr>
            <w:r>
              <w:rPr>
                <w:rFonts w:ascii="Arial" w:hAnsi="Arial" w:cs="Arial"/>
                <w:b/>
                <w:bCs/>
              </w:rPr>
              <w:t>"Subsidiary"</w:t>
            </w:r>
          </w:p>
        </w:tc>
        <w:tc>
          <w:tcPr>
            <w:tcW w:w="6775" w:type="dxa"/>
          </w:tcPr>
          <w:p w14:paraId="3F3D7A0C" w14:textId="77777777" w:rsidR="006E7788" w:rsidRDefault="006E7788" w:rsidP="006E7788">
            <w:pPr>
              <w:pStyle w:val="BodyText"/>
              <w:jc w:val="both"/>
              <w:rPr>
                <w:rFonts w:ascii="Arial" w:hAnsi="Arial" w:cs="Arial"/>
              </w:rPr>
            </w:pPr>
            <w:r>
              <w:rPr>
                <w:rFonts w:ascii="Arial" w:hAnsi="Arial" w:cs="Arial"/>
              </w:rPr>
              <w:t>has the meaning given to that term in section 736A of the Companies Act 1985;</w:t>
            </w:r>
          </w:p>
        </w:tc>
      </w:tr>
      <w:tr w:rsidR="006E7788" w14:paraId="054F77F4" w14:textId="77777777" w:rsidTr="00C61D2E">
        <w:trPr>
          <w:gridAfter w:val="1"/>
          <w:wAfter w:w="29" w:type="dxa"/>
        </w:trPr>
        <w:tc>
          <w:tcPr>
            <w:tcW w:w="3545" w:type="dxa"/>
          </w:tcPr>
          <w:p w14:paraId="2D0286F5" w14:textId="77777777" w:rsidR="006E7788" w:rsidRDefault="006E7788" w:rsidP="006E7788">
            <w:pPr>
              <w:pStyle w:val="BodyText"/>
              <w:rPr>
                <w:rFonts w:ascii="Arial" w:hAnsi="Arial" w:cs="Arial"/>
                <w:b/>
                <w:bCs/>
              </w:rPr>
            </w:pPr>
            <w:r>
              <w:rPr>
                <w:rFonts w:ascii="Arial" w:hAnsi="Arial" w:cs="Arial"/>
                <w:b/>
                <w:bCs/>
              </w:rPr>
              <w:t>"Supplemental Agreement"</w:t>
            </w:r>
          </w:p>
        </w:tc>
        <w:tc>
          <w:tcPr>
            <w:tcW w:w="6775" w:type="dxa"/>
          </w:tcPr>
          <w:p w14:paraId="55003DCB" w14:textId="77777777" w:rsidR="006E7788" w:rsidRDefault="006E7788" w:rsidP="006E7788">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6E7788" w14:paraId="4904BDE0" w14:textId="77777777" w:rsidTr="00C61D2E">
        <w:trPr>
          <w:gridAfter w:val="1"/>
          <w:wAfter w:w="29" w:type="dxa"/>
        </w:trPr>
        <w:tc>
          <w:tcPr>
            <w:tcW w:w="3545" w:type="dxa"/>
          </w:tcPr>
          <w:p w14:paraId="54B991FF" w14:textId="77777777" w:rsidR="006E7788" w:rsidRDefault="006E7788" w:rsidP="006E7788">
            <w:pPr>
              <w:pStyle w:val="BodyText"/>
              <w:rPr>
                <w:rFonts w:ascii="Arial" w:hAnsi="Arial" w:cs="Arial"/>
                <w:b/>
                <w:bCs/>
              </w:rPr>
            </w:pPr>
            <w:r>
              <w:rPr>
                <w:rFonts w:ascii="Arial" w:hAnsi="Arial" w:cs="Arial"/>
                <w:b/>
                <w:bCs/>
              </w:rPr>
              <w:t>"Supplier"</w:t>
            </w:r>
          </w:p>
        </w:tc>
        <w:tc>
          <w:tcPr>
            <w:tcW w:w="6775" w:type="dxa"/>
          </w:tcPr>
          <w:p w14:paraId="6E22D2FA" w14:textId="77777777" w:rsidR="006E7788" w:rsidRDefault="006E7788" w:rsidP="006E7788">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6E7788" w14:paraId="3DC4F218" w14:textId="77777777" w:rsidTr="00C61D2E">
        <w:trPr>
          <w:gridAfter w:val="1"/>
          <w:wAfter w:w="29" w:type="dxa"/>
        </w:trPr>
        <w:tc>
          <w:tcPr>
            <w:tcW w:w="3545" w:type="dxa"/>
          </w:tcPr>
          <w:p w14:paraId="55F51A5B" w14:textId="77777777" w:rsidR="006E7788" w:rsidRDefault="006E7788" w:rsidP="006E7788">
            <w:pPr>
              <w:pStyle w:val="BodyText"/>
              <w:rPr>
                <w:rFonts w:ascii="Arial" w:hAnsi="Arial" w:cs="Arial"/>
                <w:b/>
                <w:bCs/>
              </w:rPr>
            </w:pPr>
            <w:r>
              <w:rPr>
                <w:rFonts w:ascii="Arial" w:hAnsi="Arial" w:cs="Arial"/>
                <w:b/>
                <w:bCs/>
              </w:rPr>
              <w:t>"Supply Agreement"</w:t>
            </w:r>
          </w:p>
        </w:tc>
        <w:tc>
          <w:tcPr>
            <w:tcW w:w="6775" w:type="dxa"/>
          </w:tcPr>
          <w:p w14:paraId="3701090C" w14:textId="77777777" w:rsidR="006E7788" w:rsidRDefault="006E7788" w:rsidP="006E7788">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6E7788" w14:paraId="513B7E40" w14:textId="77777777" w:rsidTr="00C61D2E">
        <w:trPr>
          <w:gridAfter w:val="1"/>
          <w:wAfter w:w="29" w:type="dxa"/>
        </w:trPr>
        <w:tc>
          <w:tcPr>
            <w:tcW w:w="3545" w:type="dxa"/>
          </w:tcPr>
          <w:p w14:paraId="4788494D" w14:textId="77777777" w:rsidR="006E7788" w:rsidRDefault="006E7788" w:rsidP="006E7788">
            <w:pPr>
              <w:pStyle w:val="BodyText"/>
              <w:rPr>
                <w:rFonts w:ascii="Arial" w:hAnsi="Arial" w:cs="Arial"/>
                <w:b/>
                <w:bCs/>
              </w:rPr>
            </w:pPr>
            <w:r>
              <w:rPr>
                <w:rFonts w:ascii="Arial" w:hAnsi="Arial" w:cs="Arial"/>
                <w:b/>
                <w:bCs/>
              </w:rPr>
              <w:t>“Supplier Half Hourly Demand”</w:t>
            </w:r>
          </w:p>
        </w:tc>
        <w:tc>
          <w:tcPr>
            <w:tcW w:w="6775" w:type="dxa"/>
          </w:tcPr>
          <w:p w14:paraId="5270ECDB"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6E7788" w14:paraId="441B7E96" w14:textId="77777777" w:rsidTr="00C61D2E">
        <w:trPr>
          <w:gridAfter w:val="1"/>
          <w:wAfter w:w="29" w:type="dxa"/>
        </w:trPr>
        <w:tc>
          <w:tcPr>
            <w:tcW w:w="3545" w:type="dxa"/>
          </w:tcPr>
          <w:p w14:paraId="72673E48" w14:textId="77777777" w:rsidR="006E7788" w:rsidRDefault="006E7788" w:rsidP="006E7788">
            <w:pPr>
              <w:pStyle w:val="BodyText"/>
              <w:rPr>
                <w:rFonts w:ascii="Arial" w:hAnsi="Arial" w:cs="Arial"/>
                <w:b/>
                <w:bCs/>
              </w:rPr>
            </w:pPr>
            <w:r>
              <w:rPr>
                <w:rFonts w:ascii="Arial" w:hAnsi="Arial" w:cs="Arial"/>
                <w:b/>
                <w:bCs/>
              </w:rPr>
              <w:t>"Supply Licence"</w:t>
            </w:r>
          </w:p>
        </w:tc>
        <w:tc>
          <w:tcPr>
            <w:tcW w:w="6775" w:type="dxa"/>
          </w:tcPr>
          <w:p w14:paraId="7DCD329C" w14:textId="77777777" w:rsidR="006E7788" w:rsidRDefault="006E7788" w:rsidP="006E7788">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6E7788" w14:paraId="7738FAC2" w14:textId="77777777" w:rsidTr="00C61D2E">
        <w:trPr>
          <w:gridAfter w:val="1"/>
          <w:wAfter w:w="29" w:type="dxa"/>
        </w:trPr>
        <w:tc>
          <w:tcPr>
            <w:tcW w:w="3545" w:type="dxa"/>
          </w:tcPr>
          <w:p w14:paraId="6DD41A54" w14:textId="77777777" w:rsidR="006E7788" w:rsidRDefault="006E7788" w:rsidP="006E7788">
            <w:pPr>
              <w:pStyle w:val="BodyText"/>
              <w:rPr>
                <w:rFonts w:ascii="Arial" w:hAnsi="Arial" w:cs="Arial"/>
                <w:b/>
                <w:bCs/>
              </w:rPr>
            </w:pPr>
            <w:r>
              <w:rPr>
                <w:rFonts w:ascii="Arial" w:hAnsi="Arial" w:cs="Arial"/>
                <w:b/>
                <w:bCs/>
              </w:rPr>
              <w:t>“Supplier Non Half-Hourly Demand”</w:t>
            </w:r>
          </w:p>
        </w:tc>
        <w:tc>
          <w:tcPr>
            <w:tcW w:w="6775" w:type="dxa"/>
          </w:tcPr>
          <w:p w14:paraId="7D03008C"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(i.e.</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6E7788" w14:paraId="3DB6ABDD" w14:textId="77777777" w:rsidTr="00C61D2E">
        <w:trPr>
          <w:gridAfter w:val="1"/>
          <w:wAfter w:w="29" w:type="dxa"/>
        </w:trPr>
        <w:tc>
          <w:tcPr>
            <w:tcW w:w="3545" w:type="dxa"/>
          </w:tcPr>
          <w:p w14:paraId="5FF8E713" w14:textId="77777777" w:rsidR="006E7788" w:rsidRDefault="006E7788" w:rsidP="006E7788">
            <w:pPr>
              <w:pStyle w:val="BodyText"/>
              <w:rPr>
                <w:rFonts w:ascii="Arial" w:hAnsi="Arial" w:cs="Arial"/>
                <w:b/>
                <w:bCs/>
              </w:rPr>
            </w:pPr>
            <w:r>
              <w:rPr>
                <w:rFonts w:ascii="Arial" w:hAnsi="Arial" w:cs="Arial"/>
                <w:b/>
                <w:bCs/>
              </w:rPr>
              <w:t>“Supplier Volume Allocation”</w:t>
            </w:r>
          </w:p>
        </w:tc>
        <w:tc>
          <w:tcPr>
            <w:tcW w:w="6775" w:type="dxa"/>
          </w:tcPr>
          <w:p w14:paraId="6AC5B4D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0AF17A40" w14:textId="77777777" w:rsidTr="00C61D2E">
        <w:trPr>
          <w:gridAfter w:val="1"/>
          <w:wAfter w:w="29" w:type="dxa"/>
        </w:trPr>
        <w:tc>
          <w:tcPr>
            <w:tcW w:w="3545" w:type="dxa"/>
          </w:tcPr>
          <w:p w14:paraId="23EC1388" w14:textId="77777777" w:rsidR="006E7788" w:rsidRDefault="006E7788" w:rsidP="006E7788">
            <w:pPr>
              <w:pStyle w:val="BodyText"/>
              <w:rPr>
                <w:rFonts w:ascii="Arial" w:hAnsi="Arial" w:cs="Arial"/>
                <w:b/>
                <w:bCs/>
              </w:rPr>
            </w:pPr>
            <w:r w:rsidRPr="00F40784">
              <w:rPr>
                <w:rFonts w:ascii="Arial" w:hAnsi="Arial" w:cs="Arial"/>
                <w:b/>
                <w:bCs/>
              </w:rPr>
              <w:t>“Supplier Voting Sub-Group”</w:t>
            </w:r>
          </w:p>
        </w:tc>
        <w:tc>
          <w:tcPr>
            <w:tcW w:w="6775" w:type="dxa"/>
          </w:tcPr>
          <w:p w14:paraId="32B5FE81" w14:textId="77777777" w:rsidR="006E7788" w:rsidRDefault="006E7788" w:rsidP="006E7788">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F17F42" w14:paraId="29EDFFB9" w14:textId="77777777" w:rsidTr="00C61D2E">
        <w:trPr>
          <w:gridAfter w:val="1"/>
          <w:wAfter w:w="29" w:type="dxa"/>
        </w:trPr>
        <w:tc>
          <w:tcPr>
            <w:tcW w:w="3545" w:type="dxa"/>
          </w:tcPr>
          <w:p w14:paraId="6CEBA57D" w14:textId="77777777" w:rsidR="00F17F42" w:rsidRPr="00F17F42" w:rsidRDefault="00F17F42" w:rsidP="006E7788">
            <w:pPr>
              <w:pStyle w:val="BodyText"/>
              <w:rPr>
                <w:rFonts w:ascii="Arial" w:hAnsi="Arial" w:cs="Arial"/>
                <w:b/>
                <w:bCs/>
              </w:rPr>
            </w:pPr>
            <w:r w:rsidRPr="00F17F42">
              <w:rPr>
                <w:rFonts w:ascii="Arial" w:hAnsi="Arial" w:cs="Arial"/>
                <w:b/>
                <w:bCs/>
                <w:color w:val="000000"/>
                <w:lang w:eastAsia="en-GB"/>
              </w:rPr>
              <w:t>“SVA Storage Facility”</w:t>
            </w:r>
          </w:p>
        </w:tc>
        <w:tc>
          <w:tcPr>
            <w:tcW w:w="6775" w:type="dxa"/>
          </w:tcPr>
          <w:p w14:paraId="2738AE1D" w14:textId="77777777" w:rsidR="00F17F42" w:rsidRPr="00F17F42" w:rsidRDefault="00F17F42" w:rsidP="00F17F42">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CF99F96"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B06914" w:rsidRPr="00B06914" w:rsidRDefault="00F17F42" w:rsidP="00B0691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F17F42" w:rsidRPr="00F17F42" w:rsidRDefault="00F17F42" w:rsidP="00B0691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6E7788" w14:paraId="28DB436A" w14:textId="77777777" w:rsidTr="00C61D2E">
        <w:trPr>
          <w:gridAfter w:val="1"/>
          <w:wAfter w:w="29" w:type="dxa"/>
        </w:trPr>
        <w:tc>
          <w:tcPr>
            <w:tcW w:w="3545" w:type="dxa"/>
          </w:tcPr>
          <w:p w14:paraId="2A782377" w14:textId="77777777" w:rsidR="006E7788" w:rsidRDefault="006E7788" w:rsidP="006E7788">
            <w:pPr>
              <w:pStyle w:val="BodyText"/>
              <w:rPr>
                <w:rFonts w:ascii="Arial" w:hAnsi="Arial" w:cs="Arial"/>
                <w:b/>
                <w:bCs/>
              </w:rPr>
            </w:pPr>
            <w:r>
              <w:rPr>
                <w:rFonts w:ascii="Arial" w:hAnsi="Arial" w:cs="Arial"/>
                <w:b/>
                <w:bCs/>
              </w:rPr>
              <w:t>"Synchronous Compensation"</w:t>
            </w:r>
          </w:p>
        </w:tc>
        <w:tc>
          <w:tcPr>
            <w:tcW w:w="6775" w:type="dxa"/>
          </w:tcPr>
          <w:p w14:paraId="5DF55C1A" w14:textId="77777777" w:rsidR="006E7788" w:rsidRDefault="006E7788" w:rsidP="006E7788">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6E7788" w14:paraId="1B6DFD65" w14:textId="77777777" w:rsidTr="00C61D2E">
        <w:trPr>
          <w:gridAfter w:val="1"/>
          <w:wAfter w:w="29" w:type="dxa"/>
        </w:trPr>
        <w:tc>
          <w:tcPr>
            <w:tcW w:w="3545" w:type="dxa"/>
          </w:tcPr>
          <w:p w14:paraId="7EB5F78C" w14:textId="77777777" w:rsidR="006E7788" w:rsidRDefault="006E7788" w:rsidP="006E7788">
            <w:pPr>
              <w:pStyle w:val="BodyText"/>
              <w:rPr>
                <w:rFonts w:ascii="Arial" w:hAnsi="Arial" w:cs="Arial"/>
                <w:b/>
                <w:bCs/>
              </w:rPr>
            </w:pPr>
            <w:r>
              <w:rPr>
                <w:rFonts w:ascii="Arial" w:hAnsi="Arial" w:cs="Arial"/>
                <w:b/>
                <w:bCs/>
              </w:rPr>
              <w:t>"Synchronised"</w:t>
            </w:r>
          </w:p>
        </w:tc>
        <w:tc>
          <w:tcPr>
            <w:tcW w:w="6775" w:type="dxa"/>
          </w:tcPr>
          <w:p w14:paraId="25E69EFC" w14:textId="77777777" w:rsidR="006E7788" w:rsidRDefault="006E7788" w:rsidP="006E7788">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6E7788" w14:paraId="38B89450" w14:textId="77777777" w:rsidTr="00C61D2E">
        <w:trPr>
          <w:gridAfter w:val="1"/>
          <w:wAfter w:w="29" w:type="dxa"/>
        </w:trPr>
        <w:tc>
          <w:tcPr>
            <w:tcW w:w="3545" w:type="dxa"/>
          </w:tcPr>
          <w:p w14:paraId="659EC8FB" w14:textId="77777777" w:rsidR="006E7788" w:rsidRDefault="006E7788" w:rsidP="006E7788">
            <w:pPr>
              <w:pStyle w:val="BodyText"/>
              <w:rPr>
                <w:rFonts w:ascii="Arial" w:hAnsi="Arial" w:cs="Arial"/>
                <w:b/>
                <w:bCs/>
              </w:rPr>
            </w:pPr>
            <w:r>
              <w:rPr>
                <w:rFonts w:ascii="Arial" w:hAnsi="Arial" w:cs="Arial"/>
                <w:b/>
                <w:bCs/>
              </w:rPr>
              <w:t>"System Ancillary Services"</w:t>
            </w:r>
          </w:p>
        </w:tc>
        <w:tc>
          <w:tcPr>
            <w:tcW w:w="6775" w:type="dxa"/>
          </w:tcPr>
          <w:p w14:paraId="1791355B" w14:textId="77777777" w:rsidR="006E7788" w:rsidRDefault="006E7788" w:rsidP="006E7788">
            <w:pPr>
              <w:pStyle w:val="BodyText"/>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6E7788" w14:paraId="6C44C08E" w14:textId="77777777" w:rsidTr="00C61D2E">
        <w:trPr>
          <w:gridAfter w:val="1"/>
          <w:wAfter w:w="29" w:type="dxa"/>
        </w:trPr>
        <w:tc>
          <w:tcPr>
            <w:tcW w:w="3545" w:type="dxa"/>
          </w:tcPr>
          <w:p w14:paraId="1C1E9A01" w14:textId="77777777" w:rsidR="006E7788" w:rsidRDefault="006E7788" w:rsidP="006E7788">
            <w:pPr>
              <w:pStyle w:val="BodyText"/>
              <w:rPr>
                <w:rFonts w:ascii="Arial" w:hAnsi="Arial" w:cs="Arial"/>
                <w:b/>
                <w:bCs/>
              </w:rPr>
            </w:pPr>
            <w:r>
              <w:rPr>
                <w:rFonts w:ascii="Arial" w:hAnsi="Arial" w:cs="Arial"/>
                <w:b/>
                <w:bCs/>
              </w:rPr>
              <w:lastRenderedPageBreak/>
              <w:t>"System"</w:t>
            </w:r>
          </w:p>
        </w:tc>
        <w:tc>
          <w:tcPr>
            <w:tcW w:w="6775" w:type="dxa"/>
          </w:tcPr>
          <w:p w14:paraId="5D06E324"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tc>
      </w:tr>
      <w:tr w:rsidR="006E7788" w14:paraId="6AA9DDFB" w14:textId="77777777" w:rsidTr="00C61D2E">
        <w:trPr>
          <w:gridAfter w:val="1"/>
          <w:wAfter w:w="29" w:type="dxa"/>
        </w:trPr>
        <w:tc>
          <w:tcPr>
            <w:tcW w:w="3545" w:type="dxa"/>
          </w:tcPr>
          <w:p w14:paraId="249BF7AE" w14:textId="77777777" w:rsidR="006E7788" w:rsidRDefault="006E7788" w:rsidP="006E7788">
            <w:pPr>
              <w:pStyle w:val="BodyText"/>
              <w:rPr>
                <w:rFonts w:ascii="Arial" w:hAnsi="Arial" w:cs="Arial"/>
                <w:b/>
                <w:bCs/>
              </w:rPr>
            </w:pPr>
            <w:r>
              <w:rPr>
                <w:rStyle w:val="DeltaViewInsertion"/>
                <w:rFonts w:ascii="Arial" w:hAnsi="Arial" w:cs="Arial"/>
                <w:b/>
                <w:bCs/>
                <w:color w:val="auto"/>
                <w:w w:val="0"/>
                <w:u w:val="none"/>
              </w:rPr>
              <w:t>"System to Generator Operational Intertripping"</w:t>
            </w:r>
          </w:p>
        </w:tc>
        <w:tc>
          <w:tcPr>
            <w:tcW w:w="6775" w:type="dxa"/>
          </w:tcPr>
          <w:p w14:paraId="0E799DDD" w14:textId="77777777" w:rsidR="006E7788" w:rsidRDefault="006E7788" w:rsidP="006E7788">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1EF15221" w14:textId="77777777" w:rsidTr="00C61D2E">
        <w:trPr>
          <w:gridAfter w:val="1"/>
          <w:wAfter w:w="29" w:type="dxa"/>
        </w:trPr>
        <w:tc>
          <w:tcPr>
            <w:tcW w:w="3545" w:type="dxa"/>
          </w:tcPr>
          <w:p w14:paraId="11B5D6F4" w14:textId="1BD132DB" w:rsidR="006E7788" w:rsidRDefault="006E7788" w:rsidP="006E7788">
            <w:pPr>
              <w:pStyle w:val="BodyText"/>
              <w:rPr>
                <w:rFonts w:ascii="Arial" w:hAnsi="Arial" w:cs="Arial"/>
                <w:b/>
                <w:bCs/>
                <w:w w:val="0"/>
              </w:rPr>
            </w:pPr>
            <w:bookmarkStart w:id="188" w:name="_DV_C152"/>
            <w:r>
              <w:rPr>
                <w:rStyle w:val="DeltaViewInsertion"/>
                <w:rFonts w:ascii="Arial" w:hAnsi="Arial" w:cs="Arial"/>
                <w:b/>
                <w:bCs/>
                <w:color w:val="auto"/>
                <w:w w:val="0"/>
                <w:u w:val="none"/>
              </w:rPr>
              <w:t>"System to Generator Operational Intertripping Scheme"</w:t>
            </w:r>
            <w:bookmarkEnd w:id="188"/>
          </w:p>
        </w:tc>
        <w:tc>
          <w:tcPr>
            <w:tcW w:w="6775" w:type="dxa"/>
          </w:tcPr>
          <w:p w14:paraId="08041048" w14:textId="77777777" w:rsidR="006E7788" w:rsidRDefault="006E7788" w:rsidP="006E7788">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4FF31BEE" w14:textId="77777777" w:rsidTr="00C61D2E">
        <w:trPr>
          <w:gridAfter w:val="1"/>
          <w:wAfter w:w="29" w:type="dxa"/>
        </w:trPr>
        <w:tc>
          <w:tcPr>
            <w:tcW w:w="3545" w:type="dxa"/>
          </w:tcPr>
          <w:p w14:paraId="2AE889C4" w14:textId="77777777" w:rsidR="006E7788" w:rsidRDefault="006E7788" w:rsidP="006E7788">
            <w:pPr>
              <w:pStyle w:val="BodyText"/>
              <w:rPr>
                <w:rFonts w:ascii="Arial" w:hAnsi="Arial" w:cs="Arial"/>
                <w:b/>
                <w:bCs/>
              </w:rPr>
            </w:pPr>
            <w:r>
              <w:rPr>
                <w:rFonts w:ascii="Arial" w:hAnsi="Arial" w:cs="Arial"/>
                <w:b/>
                <w:bCs/>
              </w:rPr>
              <w:t>"Target Frequency"</w:t>
            </w:r>
          </w:p>
        </w:tc>
        <w:tc>
          <w:tcPr>
            <w:tcW w:w="6775" w:type="dxa"/>
          </w:tcPr>
          <w:p w14:paraId="35F9EC8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6E7788" w14:paraId="067E4656" w14:textId="77777777" w:rsidTr="00C61D2E">
        <w:trPr>
          <w:gridAfter w:val="1"/>
          <w:wAfter w:w="29" w:type="dxa"/>
        </w:trPr>
        <w:tc>
          <w:tcPr>
            <w:tcW w:w="3545" w:type="dxa"/>
          </w:tcPr>
          <w:p w14:paraId="3C835819" w14:textId="77777777" w:rsidR="006E7788" w:rsidRDefault="006E7788" w:rsidP="006E7788">
            <w:pPr>
              <w:pStyle w:val="BodyText"/>
              <w:rPr>
                <w:rFonts w:ascii="Arial" w:hAnsi="Arial" w:cs="Arial"/>
                <w:b/>
                <w:bCs/>
              </w:rPr>
            </w:pPr>
            <w:r>
              <w:rPr>
                <w:rFonts w:ascii="Arial" w:hAnsi="Arial" w:cs="Arial"/>
                <w:b/>
                <w:bCs/>
              </w:rPr>
              <w:t>"TEC Increase Request"</w:t>
            </w:r>
          </w:p>
        </w:tc>
        <w:tc>
          <w:tcPr>
            <w:tcW w:w="6775" w:type="dxa"/>
          </w:tcPr>
          <w:p w14:paraId="15D77A5F" w14:textId="77777777" w:rsidR="006E7788" w:rsidRDefault="006E7788" w:rsidP="006E7788">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189" w:name="_BPDCD_168"/>
            <w:r w:rsidRPr="00530856">
              <w:rPr>
                <w:rFonts w:ascii="Arial" w:hAnsi="Arial" w:cs="Arial"/>
                <w:lang w:val="en-US"/>
              </w:rPr>
              <w:t>;</w:t>
            </w:r>
            <w:bookmarkEnd w:id="189"/>
          </w:p>
        </w:tc>
      </w:tr>
      <w:tr w:rsidR="006E7788" w14:paraId="1903594E" w14:textId="77777777" w:rsidTr="00C61D2E">
        <w:trPr>
          <w:gridAfter w:val="1"/>
          <w:wAfter w:w="29" w:type="dxa"/>
        </w:trPr>
        <w:tc>
          <w:tcPr>
            <w:tcW w:w="3545" w:type="dxa"/>
          </w:tcPr>
          <w:p w14:paraId="355D111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"TEC Register"</w:t>
            </w:r>
          </w:p>
        </w:tc>
        <w:tc>
          <w:tcPr>
            <w:tcW w:w="6775" w:type="dxa"/>
          </w:tcPr>
          <w:p w14:paraId="4E65232D" w14:textId="77777777" w:rsidR="006E7788" w:rsidRDefault="006E7788" w:rsidP="006E7788">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190" w:name="_BPDCD_170"/>
            <w:r w:rsidRPr="00530856">
              <w:rPr>
                <w:rFonts w:ascii="Arial" w:hAnsi="Arial" w:cs="Arial"/>
              </w:rPr>
              <w:t>;</w:t>
            </w:r>
            <w:bookmarkEnd w:id="190"/>
          </w:p>
        </w:tc>
      </w:tr>
      <w:tr w:rsidR="006E7788" w14:paraId="2AE992EA" w14:textId="77777777" w:rsidTr="00C61D2E">
        <w:trPr>
          <w:gridAfter w:val="1"/>
          <w:wAfter w:w="29" w:type="dxa"/>
        </w:trPr>
        <w:tc>
          <w:tcPr>
            <w:tcW w:w="3545" w:type="dxa"/>
          </w:tcPr>
          <w:p w14:paraId="3085C4A7" w14:textId="77777777" w:rsidR="006E7788" w:rsidRDefault="006E7788" w:rsidP="006E7788">
            <w:pPr>
              <w:pStyle w:val="BodyText"/>
              <w:rPr>
                <w:rFonts w:ascii="Arial" w:hAnsi="Arial" w:cs="Arial"/>
                <w:b/>
                <w:bCs/>
              </w:rPr>
            </w:pPr>
            <w:r>
              <w:rPr>
                <w:rFonts w:ascii="Arial" w:hAnsi="Arial" w:cs="Arial"/>
                <w:b/>
                <w:bCs/>
              </w:rPr>
              <w:t>"TEC Trade"</w:t>
            </w:r>
          </w:p>
        </w:tc>
        <w:tc>
          <w:tcPr>
            <w:tcW w:w="6775" w:type="dxa"/>
          </w:tcPr>
          <w:p w14:paraId="16D600CE" w14:textId="77777777" w:rsidR="006E7788" w:rsidRDefault="006E7788" w:rsidP="006E7788">
            <w:pPr>
              <w:pStyle w:val="BodyText"/>
              <w:jc w:val="both"/>
              <w:rPr>
                <w:rFonts w:ascii="Arial" w:hAnsi="Arial" w:cs="Arial"/>
              </w:rPr>
            </w:pPr>
            <w:r>
              <w:rPr>
                <w:rFonts w:ascii="Arial" w:hAnsi="Arial" w:cs="Arial"/>
              </w:rPr>
              <w:t xml:space="preserve">a trade between parties of their respective </w:t>
            </w:r>
            <w:r>
              <w:rPr>
                <w:rFonts w:ascii="Arial" w:hAnsi="Arial" w:cs="Arial"/>
                <w:b/>
              </w:rPr>
              <w:t>Transmission Entry Capacity</w:t>
            </w:r>
            <w:bookmarkStart w:id="191" w:name="_BPDCD_171"/>
            <w:r w:rsidRPr="00530856">
              <w:rPr>
                <w:rFonts w:ascii="Arial" w:hAnsi="Arial" w:cs="Arial"/>
                <w:color w:val="0000FF"/>
              </w:rPr>
              <w:t>;</w:t>
            </w:r>
            <w:bookmarkEnd w:id="191"/>
          </w:p>
        </w:tc>
      </w:tr>
      <w:tr w:rsidR="006E7788" w14:paraId="195E18CA" w14:textId="77777777" w:rsidTr="00C61D2E">
        <w:trPr>
          <w:gridAfter w:val="1"/>
          <w:wAfter w:w="29" w:type="dxa"/>
        </w:trPr>
        <w:tc>
          <w:tcPr>
            <w:tcW w:w="3545" w:type="dxa"/>
          </w:tcPr>
          <w:p w14:paraId="5DB5D7B3" w14:textId="77777777" w:rsidR="006E7788" w:rsidRDefault="006E7788" w:rsidP="006E7788">
            <w:pPr>
              <w:pStyle w:val="BodyText"/>
              <w:rPr>
                <w:rFonts w:ascii="Arial" w:hAnsi="Arial" w:cs="Arial"/>
                <w:b/>
                <w:bCs/>
              </w:rPr>
            </w:pPr>
            <w:r>
              <w:rPr>
                <w:rFonts w:ascii="Arial" w:hAnsi="Arial" w:cs="Arial"/>
                <w:b/>
                <w:bCs/>
              </w:rPr>
              <w:t>"Tendered Capability Breakpoints"</w:t>
            </w:r>
          </w:p>
        </w:tc>
        <w:tc>
          <w:tcPr>
            <w:tcW w:w="6775" w:type="dxa"/>
          </w:tcPr>
          <w:p w14:paraId="2420CCD0" w14:textId="77777777" w:rsidR="006E7788" w:rsidRDefault="006E7788" w:rsidP="006E7788">
            <w:pPr>
              <w:pStyle w:val="BodyText"/>
              <w:jc w:val="both"/>
              <w:rPr>
                <w:rFonts w:ascii="Arial" w:hAnsi="Arial" w:cs="Arial"/>
                <w:b/>
              </w:rPr>
            </w:pPr>
            <w:r>
              <w:rPr>
                <w:rFonts w:ascii="Arial" w:hAnsi="Arial" w:cs="Arial"/>
              </w:rPr>
              <w:t>as defined in Paragraph 1.4 of Appendix 5 of Schedule 3, Part I;</w:t>
            </w:r>
          </w:p>
        </w:tc>
      </w:tr>
      <w:tr w:rsidR="006E7788" w14:paraId="43BD455A" w14:textId="77777777" w:rsidTr="00C61D2E">
        <w:trPr>
          <w:gridAfter w:val="1"/>
          <w:wAfter w:w="29" w:type="dxa"/>
        </w:trPr>
        <w:tc>
          <w:tcPr>
            <w:tcW w:w="3545" w:type="dxa"/>
          </w:tcPr>
          <w:p w14:paraId="49E9ACF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6E7788" w:rsidRDefault="006E7788" w:rsidP="006E7788">
            <w:pPr>
              <w:pStyle w:val="BodyText"/>
              <w:rPr>
                <w:rFonts w:ascii="Arial" w:hAnsi="Arial" w:cs="Arial"/>
                <w:b/>
                <w:bCs/>
              </w:rPr>
            </w:pPr>
          </w:p>
        </w:tc>
        <w:tc>
          <w:tcPr>
            <w:tcW w:w="6775" w:type="dxa"/>
          </w:tcPr>
          <w:p w14:paraId="3FB9534B" w14:textId="77777777" w:rsidR="006E7788" w:rsidRDefault="006E7788" w:rsidP="006E7788">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192" w:name="_BPDCD_172"/>
            <w:r w:rsidRPr="00530856">
              <w:rPr>
                <w:rFonts w:ascii="Arial" w:hAnsi="Arial" w:cs="Arial"/>
                <w:szCs w:val="22"/>
              </w:rPr>
              <w:t>;</w:t>
            </w:r>
            <w:bookmarkEnd w:id="192"/>
          </w:p>
        </w:tc>
      </w:tr>
      <w:tr w:rsidR="006E7788" w14:paraId="72807373" w14:textId="77777777" w:rsidTr="00C61D2E">
        <w:trPr>
          <w:gridAfter w:val="1"/>
          <w:wAfter w:w="29" w:type="dxa"/>
        </w:trPr>
        <w:tc>
          <w:tcPr>
            <w:tcW w:w="3545" w:type="dxa"/>
          </w:tcPr>
          <w:p w14:paraId="4F1A771E" w14:textId="77777777" w:rsidR="006E7788" w:rsidRDefault="006E7788" w:rsidP="006E7788">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6E7788" w:rsidRDefault="006E7788" w:rsidP="006E7788">
            <w:pPr>
              <w:spacing w:after="240"/>
              <w:rPr>
                <w:rFonts w:ascii="Arial" w:hAnsi="Arial" w:cs="Arial"/>
                <w:b/>
                <w:bCs/>
              </w:rPr>
            </w:pPr>
          </w:p>
        </w:tc>
        <w:tc>
          <w:tcPr>
            <w:tcW w:w="6775" w:type="dxa"/>
          </w:tcPr>
          <w:p w14:paraId="756D05B2"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193" w:name="_BPDCD_173"/>
            <w:r w:rsidRPr="00530856">
              <w:rPr>
                <w:rFonts w:ascii="Arial" w:hAnsi="Arial" w:cs="Arial"/>
                <w:szCs w:val="22"/>
                <w:lang w:val="en-US"/>
              </w:rPr>
              <w:t>;</w:t>
            </w:r>
            <w:bookmarkEnd w:id="193"/>
          </w:p>
        </w:tc>
      </w:tr>
      <w:tr w:rsidR="006E7788" w14:paraId="5092749F" w14:textId="77777777" w:rsidTr="00C61D2E">
        <w:trPr>
          <w:gridAfter w:val="1"/>
          <w:wAfter w:w="29" w:type="dxa"/>
        </w:trPr>
        <w:tc>
          <w:tcPr>
            <w:tcW w:w="3545" w:type="dxa"/>
          </w:tcPr>
          <w:p w14:paraId="44D9F14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6775" w:type="dxa"/>
          </w:tcPr>
          <w:p w14:paraId="780AC773"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194" w:name="_BPDCD_174"/>
            <w:r w:rsidRPr="00530856">
              <w:rPr>
                <w:rFonts w:ascii="Arial" w:hAnsi="Arial" w:cs="Arial"/>
                <w:szCs w:val="22"/>
                <w:lang w:val="en-US"/>
              </w:rPr>
              <w:t>;</w:t>
            </w:r>
            <w:bookmarkEnd w:id="194"/>
          </w:p>
        </w:tc>
      </w:tr>
      <w:tr w:rsidR="006E7788" w14:paraId="1BE3089C" w14:textId="77777777" w:rsidTr="00C61D2E">
        <w:trPr>
          <w:gridAfter w:val="1"/>
          <w:wAfter w:w="29" w:type="dxa"/>
        </w:trPr>
        <w:tc>
          <w:tcPr>
            <w:tcW w:w="3545" w:type="dxa"/>
          </w:tcPr>
          <w:p w14:paraId="1D90DCB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6775" w:type="dxa"/>
          </w:tcPr>
          <w:p w14:paraId="596F3F7A"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195" w:name="_BPDCD_175"/>
            <w:r w:rsidRPr="00530856">
              <w:rPr>
                <w:rFonts w:ascii="Arial" w:hAnsi="Arial" w:cs="Arial"/>
                <w:szCs w:val="22"/>
                <w:lang w:val="en-US"/>
              </w:rPr>
              <w:t>;</w:t>
            </w:r>
            <w:bookmarkEnd w:id="195"/>
          </w:p>
        </w:tc>
      </w:tr>
      <w:tr w:rsidR="006E7788" w14:paraId="0225C6CF" w14:textId="77777777" w:rsidTr="00C61D2E">
        <w:trPr>
          <w:gridAfter w:val="1"/>
          <w:wAfter w:w="29" w:type="dxa"/>
        </w:trPr>
        <w:tc>
          <w:tcPr>
            <w:tcW w:w="3545" w:type="dxa"/>
          </w:tcPr>
          <w:p w14:paraId="6FCE019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6775" w:type="dxa"/>
          </w:tcPr>
          <w:p w14:paraId="4D20E609"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196" w:name="_BPDCD_176"/>
            <w:r w:rsidRPr="00530856">
              <w:rPr>
                <w:rFonts w:ascii="Arial" w:hAnsi="Arial" w:cs="Arial"/>
                <w:szCs w:val="22"/>
                <w:lang w:val="en-US"/>
              </w:rPr>
              <w:t>;</w:t>
            </w:r>
            <w:bookmarkEnd w:id="196"/>
          </w:p>
        </w:tc>
      </w:tr>
      <w:tr w:rsidR="006E7788" w14:paraId="5483C78F" w14:textId="77777777" w:rsidTr="00C61D2E">
        <w:trPr>
          <w:gridAfter w:val="1"/>
          <w:wAfter w:w="29" w:type="dxa"/>
        </w:trPr>
        <w:tc>
          <w:tcPr>
            <w:tcW w:w="3545" w:type="dxa"/>
          </w:tcPr>
          <w:p w14:paraId="7E48970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6775" w:type="dxa"/>
          </w:tcPr>
          <w:p w14:paraId="41D6478D"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w:t>
            </w:r>
            <w:r w:rsidRPr="00530856">
              <w:rPr>
                <w:rFonts w:ascii="Arial" w:hAnsi="Arial" w:cs="Arial"/>
                <w:szCs w:val="22"/>
                <w:lang w:val="en-US"/>
              </w:rPr>
              <w:lastRenderedPageBreak/>
              <w:t xml:space="preserve">23.59 on any given day no later than the last day of such </w:t>
            </w:r>
            <w:r w:rsidRPr="00530856">
              <w:rPr>
                <w:rFonts w:ascii="Arial" w:hAnsi="Arial" w:cs="Arial"/>
                <w:b/>
                <w:szCs w:val="22"/>
                <w:lang w:val="en-US"/>
              </w:rPr>
              <w:t>Financial Year</w:t>
            </w:r>
            <w:bookmarkStart w:id="197" w:name="_BPDCD_177"/>
            <w:r w:rsidRPr="00530856">
              <w:rPr>
                <w:rFonts w:ascii="Arial" w:hAnsi="Arial" w:cs="Arial"/>
                <w:szCs w:val="22"/>
                <w:lang w:val="en-US"/>
              </w:rPr>
              <w:t>;</w:t>
            </w:r>
            <w:bookmarkEnd w:id="197"/>
          </w:p>
        </w:tc>
      </w:tr>
      <w:tr w:rsidR="006E7788" w14:paraId="30A2DDF8" w14:textId="77777777" w:rsidTr="00C61D2E">
        <w:trPr>
          <w:gridAfter w:val="1"/>
          <w:wAfter w:w="29" w:type="dxa"/>
        </w:trPr>
        <w:tc>
          <w:tcPr>
            <w:tcW w:w="3545" w:type="dxa"/>
          </w:tcPr>
          <w:p w14:paraId="5E8BA2E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lastRenderedPageBreak/>
              <w:t>"Temporary TEC Exchange Rate Request Fee"</w:t>
            </w:r>
          </w:p>
        </w:tc>
        <w:tc>
          <w:tcPr>
            <w:tcW w:w="6775" w:type="dxa"/>
          </w:tcPr>
          <w:p w14:paraId="2DF52540" w14:textId="77777777" w:rsidR="006E7788" w:rsidRDefault="006E7788" w:rsidP="006E7788">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198" w:name="_BPDCD_178"/>
            <w:r w:rsidRPr="00E236F2">
              <w:rPr>
                <w:rFonts w:ascii="Arial" w:hAnsi="Arial" w:cs="Arial"/>
                <w:szCs w:val="22"/>
                <w:lang w:val="en-US"/>
              </w:rPr>
              <w:t>;</w:t>
            </w:r>
            <w:bookmarkEnd w:id="198"/>
          </w:p>
        </w:tc>
      </w:tr>
      <w:tr w:rsidR="006E7788" w14:paraId="418D630C" w14:textId="77777777" w:rsidTr="00C61D2E">
        <w:trPr>
          <w:gridAfter w:val="1"/>
          <w:wAfter w:w="29" w:type="dxa"/>
        </w:trPr>
        <w:tc>
          <w:tcPr>
            <w:tcW w:w="3545" w:type="dxa"/>
          </w:tcPr>
          <w:p w14:paraId="732A45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6775" w:type="dxa"/>
          </w:tcPr>
          <w:p w14:paraId="37AB4BF2" w14:textId="77777777" w:rsidR="006E7788" w:rsidRDefault="006E7788" w:rsidP="006E7788">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199" w:name="_BPDCD_179"/>
            <w:r w:rsidRPr="00E236F2">
              <w:rPr>
                <w:rFonts w:ascii="Arial" w:hAnsi="Arial" w:cs="Arial"/>
                <w:szCs w:val="22"/>
                <w:lang w:val="en-US"/>
              </w:rPr>
              <w:t>;</w:t>
            </w:r>
            <w:bookmarkEnd w:id="199"/>
          </w:p>
        </w:tc>
      </w:tr>
      <w:tr w:rsidR="006E7788" w14:paraId="22842467" w14:textId="77777777" w:rsidTr="00C61D2E">
        <w:trPr>
          <w:gridAfter w:val="1"/>
          <w:wAfter w:w="29" w:type="dxa"/>
          <w:trHeight w:val="1069"/>
        </w:trPr>
        <w:tc>
          <w:tcPr>
            <w:tcW w:w="3545" w:type="dxa"/>
          </w:tcPr>
          <w:p w14:paraId="681D9EEB"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6775" w:type="dxa"/>
          </w:tcPr>
          <w:p w14:paraId="53669C39" w14:textId="77777777" w:rsidR="006E7788" w:rsidRDefault="006E7788" w:rsidP="006E7788">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200" w:name="_BPDCD_180"/>
            <w:r w:rsidRPr="00E236F2">
              <w:rPr>
                <w:rFonts w:ascii="Arial" w:hAnsi="Arial" w:cs="Arial"/>
                <w:szCs w:val="22"/>
                <w:lang w:val="en-US"/>
              </w:rPr>
              <w:t>;</w:t>
            </w:r>
            <w:bookmarkEnd w:id="200"/>
          </w:p>
        </w:tc>
      </w:tr>
      <w:tr w:rsidR="006E7788" w14:paraId="4D11F411" w14:textId="77777777" w:rsidTr="00C61D2E">
        <w:trPr>
          <w:gridAfter w:val="1"/>
          <w:wAfter w:w="29" w:type="dxa"/>
        </w:trPr>
        <w:tc>
          <w:tcPr>
            <w:tcW w:w="3545" w:type="dxa"/>
          </w:tcPr>
          <w:p w14:paraId="42755A4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6775" w:type="dxa"/>
          </w:tcPr>
          <w:p w14:paraId="2B1483D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201" w:name="_BPDCD_181"/>
            <w:r w:rsidRPr="00E236F2">
              <w:rPr>
                <w:rFonts w:ascii="Arial" w:hAnsi="Arial" w:cs="Arial"/>
                <w:color w:val="0000FF"/>
                <w:szCs w:val="22"/>
                <w:lang w:val="en-US"/>
              </w:rPr>
              <w:t>;</w:t>
            </w:r>
            <w:bookmarkEnd w:id="201"/>
          </w:p>
        </w:tc>
      </w:tr>
      <w:tr w:rsidR="006E7788" w14:paraId="69614ED9" w14:textId="77777777" w:rsidTr="00C61D2E">
        <w:trPr>
          <w:gridAfter w:val="1"/>
          <w:wAfter w:w="29" w:type="dxa"/>
        </w:trPr>
        <w:tc>
          <w:tcPr>
            <w:tcW w:w="3545" w:type="dxa"/>
          </w:tcPr>
          <w:p w14:paraId="44CD15C7"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6775" w:type="dxa"/>
          </w:tcPr>
          <w:p w14:paraId="0AC958D3"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202" w:name="_BPDCD_182"/>
            <w:r w:rsidRPr="00E236F2">
              <w:rPr>
                <w:rFonts w:ascii="Arial" w:hAnsi="Arial" w:cs="Arial"/>
                <w:szCs w:val="22"/>
                <w:lang w:val="en-US"/>
              </w:rPr>
              <w:t>;</w:t>
            </w:r>
            <w:bookmarkEnd w:id="202"/>
          </w:p>
        </w:tc>
      </w:tr>
      <w:tr w:rsidR="006E7788" w14:paraId="5BF83305" w14:textId="77777777" w:rsidTr="00C61D2E">
        <w:trPr>
          <w:gridAfter w:val="1"/>
          <w:wAfter w:w="29" w:type="dxa"/>
        </w:trPr>
        <w:tc>
          <w:tcPr>
            <w:tcW w:w="3545" w:type="dxa"/>
          </w:tcPr>
          <w:p w14:paraId="551ABD8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6775" w:type="dxa"/>
          </w:tcPr>
          <w:p w14:paraId="7DE52CE4" w14:textId="77777777" w:rsidR="006E7788" w:rsidRDefault="006E7788" w:rsidP="006E7788">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203" w:name="_BPDCD_183"/>
            <w:r w:rsidRPr="00E236F2">
              <w:rPr>
                <w:rFonts w:ascii="Arial" w:hAnsi="Arial" w:cs="Arial"/>
                <w:szCs w:val="22"/>
                <w:lang w:val="en-US"/>
              </w:rPr>
              <w:t>;</w:t>
            </w:r>
            <w:bookmarkEnd w:id="203"/>
          </w:p>
        </w:tc>
      </w:tr>
      <w:tr w:rsidR="006E7788" w14:paraId="0A14C918" w14:textId="77777777" w:rsidTr="00C61D2E">
        <w:trPr>
          <w:gridAfter w:val="1"/>
          <w:wAfter w:w="29" w:type="dxa"/>
        </w:trPr>
        <w:tc>
          <w:tcPr>
            <w:tcW w:w="3545" w:type="dxa"/>
          </w:tcPr>
          <w:p w14:paraId="5BCA1AF6"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rPr>
              <w:t>"Tenders"</w:t>
            </w:r>
          </w:p>
        </w:tc>
        <w:tc>
          <w:tcPr>
            <w:tcW w:w="6775" w:type="dxa"/>
          </w:tcPr>
          <w:p w14:paraId="73792887"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6E7788" w14:paraId="11921D8A" w14:textId="77777777" w:rsidTr="00C61D2E">
        <w:trPr>
          <w:gridAfter w:val="1"/>
          <w:wAfter w:w="29" w:type="dxa"/>
        </w:trPr>
        <w:tc>
          <w:tcPr>
            <w:tcW w:w="3545" w:type="dxa"/>
          </w:tcPr>
          <w:p w14:paraId="5A734F8B" w14:textId="77777777" w:rsidR="006E7788" w:rsidRDefault="006E7788" w:rsidP="006E7788">
            <w:pPr>
              <w:pStyle w:val="BodyText"/>
              <w:rPr>
                <w:rFonts w:ascii="Arial" w:hAnsi="Arial" w:cs="Arial"/>
                <w:b/>
                <w:bCs/>
              </w:rPr>
            </w:pPr>
            <w:r>
              <w:rPr>
                <w:rFonts w:ascii="Arial" w:hAnsi="Arial" w:cs="Arial"/>
                <w:b/>
                <w:bCs/>
              </w:rPr>
              <w:t>"Tenderers"</w:t>
            </w:r>
          </w:p>
        </w:tc>
        <w:tc>
          <w:tcPr>
            <w:tcW w:w="6775" w:type="dxa"/>
          </w:tcPr>
          <w:p w14:paraId="14BF7FAF"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72F11859" w14:textId="77777777" w:rsidTr="00C61D2E">
        <w:trPr>
          <w:gridAfter w:val="1"/>
          <w:wAfter w:w="29" w:type="dxa"/>
        </w:trPr>
        <w:tc>
          <w:tcPr>
            <w:tcW w:w="3545" w:type="dxa"/>
          </w:tcPr>
          <w:p w14:paraId="2D83FD1E" w14:textId="77777777" w:rsidR="006E7788" w:rsidRDefault="006E7788" w:rsidP="006E7788">
            <w:pPr>
              <w:pStyle w:val="BodyText"/>
              <w:rPr>
                <w:rFonts w:ascii="Arial" w:hAnsi="Arial" w:cs="Arial"/>
                <w:b/>
                <w:bCs/>
              </w:rPr>
            </w:pPr>
            <w:r>
              <w:rPr>
                <w:rFonts w:ascii="Arial" w:hAnsi="Arial" w:cs="Arial"/>
                <w:b/>
                <w:bCs/>
              </w:rPr>
              <w:t>"Tender Period"</w:t>
            </w:r>
          </w:p>
        </w:tc>
        <w:tc>
          <w:tcPr>
            <w:tcW w:w="6775" w:type="dxa"/>
          </w:tcPr>
          <w:p w14:paraId="3B923467"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4D7C2530" w14:textId="77777777" w:rsidTr="00C61D2E">
        <w:trPr>
          <w:gridAfter w:val="1"/>
          <w:wAfter w:w="29" w:type="dxa"/>
        </w:trPr>
        <w:tc>
          <w:tcPr>
            <w:tcW w:w="3545" w:type="dxa"/>
          </w:tcPr>
          <w:p w14:paraId="264012BB" w14:textId="77777777" w:rsidR="006E7788" w:rsidRDefault="006E7788" w:rsidP="006E7788">
            <w:pPr>
              <w:pStyle w:val="BodyText"/>
              <w:rPr>
                <w:rFonts w:ascii="Arial" w:hAnsi="Arial" w:cs="Arial"/>
                <w:b/>
                <w:bCs/>
              </w:rPr>
            </w:pPr>
            <w:r>
              <w:rPr>
                <w:rFonts w:ascii="Arial" w:hAnsi="Arial" w:cs="Arial"/>
                <w:b/>
                <w:bCs/>
              </w:rPr>
              <w:t>"Term"</w:t>
            </w:r>
          </w:p>
        </w:tc>
        <w:tc>
          <w:tcPr>
            <w:tcW w:w="6775" w:type="dxa"/>
          </w:tcPr>
          <w:p w14:paraId="031B6847" w14:textId="77777777" w:rsidR="006E7788" w:rsidRDefault="006E7788" w:rsidP="006E7788">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6E7788" w14:paraId="5BE5F843" w14:textId="77777777" w:rsidTr="00C61D2E">
        <w:trPr>
          <w:gridAfter w:val="1"/>
          <w:wAfter w:w="29" w:type="dxa"/>
        </w:trPr>
        <w:tc>
          <w:tcPr>
            <w:tcW w:w="3545" w:type="dxa"/>
          </w:tcPr>
          <w:p w14:paraId="2EAB8186" w14:textId="77777777" w:rsidR="006E7788" w:rsidRDefault="006E7788" w:rsidP="006E7788">
            <w:pPr>
              <w:pStyle w:val="BodyText"/>
              <w:rPr>
                <w:rFonts w:ascii="Arial" w:hAnsi="Arial" w:cs="Arial"/>
                <w:b/>
                <w:bCs/>
              </w:rPr>
            </w:pPr>
            <w:r>
              <w:rPr>
                <w:rFonts w:ascii="Arial" w:hAnsi="Arial" w:cs="Arial"/>
                <w:b/>
                <w:bCs/>
              </w:rPr>
              <w:t>"Termination Amount"</w:t>
            </w:r>
          </w:p>
        </w:tc>
        <w:tc>
          <w:tcPr>
            <w:tcW w:w="6775" w:type="dxa"/>
          </w:tcPr>
          <w:p w14:paraId="0494CF6B" w14:textId="77777777" w:rsidR="006E7788" w:rsidRDefault="006E7788" w:rsidP="006E7788">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6E7788" w14:paraId="3F7CB878" w14:textId="77777777" w:rsidTr="00C61D2E">
        <w:trPr>
          <w:gridAfter w:val="1"/>
          <w:wAfter w:w="29" w:type="dxa"/>
        </w:trPr>
        <w:tc>
          <w:tcPr>
            <w:tcW w:w="3545" w:type="dxa"/>
          </w:tcPr>
          <w:p w14:paraId="20720B9E" w14:textId="77777777" w:rsidR="006E7788" w:rsidRDefault="006E7788" w:rsidP="006E7788">
            <w:pPr>
              <w:pStyle w:val="BodyText"/>
              <w:rPr>
                <w:rFonts w:ascii="Arial" w:hAnsi="Arial" w:cs="Arial"/>
                <w:b/>
                <w:bCs/>
              </w:rPr>
            </w:pPr>
            <w:r>
              <w:rPr>
                <w:rFonts w:ascii="Arial" w:hAnsi="Arial" w:cs="Arial"/>
                <w:b/>
                <w:bCs/>
              </w:rPr>
              <w:t>"The Company"</w:t>
            </w:r>
          </w:p>
        </w:tc>
        <w:tc>
          <w:tcPr>
            <w:tcW w:w="6775" w:type="dxa"/>
          </w:tcPr>
          <w:p w14:paraId="523467BE" w14:textId="77777777" w:rsidR="006E7788" w:rsidRDefault="006E7788" w:rsidP="006E7788">
            <w:pPr>
              <w:pStyle w:val="BodyText"/>
              <w:jc w:val="both"/>
              <w:rPr>
                <w:rFonts w:ascii="Arial" w:hAnsi="Arial" w:cs="Arial"/>
              </w:rPr>
            </w:pPr>
            <w:r>
              <w:rPr>
                <w:rFonts w:ascii="Arial" w:hAnsi="Arial" w:cs="Arial"/>
              </w:rPr>
              <w:t xml:space="preserve">National Grid Electricity System Operator Limited (No:11014266) whose registered office is at 1-3 Strand, London, WC2N 5EH as the holder of the </w:t>
            </w:r>
            <w:r w:rsidRPr="00A742E1">
              <w:rPr>
                <w:rFonts w:ascii="Arial" w:hAnsi="Arial" w:cs="Arial"/>
                <w:b/>
              </w:rPr>
              <w:t>Transmission Licence</w:t>
            </w:r>
            <w:r>
              <w:rPr>
                <w:rFonts w:ascii="Arial" w:hAnsi="Arial" w:cs="Arial"/>
              </w:rPr>
              <w:t>;</w:t>
            </w:r>
          </w:p>
        </w:tc>
      </w:tr>
      <w:tr w:rsidR="006E7788" w14:paraId="3320BAF7" w14:textId="77777777" w:rsidTr="00C61D2E">
        <w:trPr>
          <w:gridAfter w:val="1"/>
          <w:wAfter w:w="29" w:type="dxa"/>
        </w:trPr>
        <w:tc>
          <w:tcPr>
            <w:tcW w:w="3545" w:type="dxa"/>
          </w:tcPr>
          <w:p w14:paraId="2EBDA245" w14:textId="77777777" w:rsidR="006E7788" w:rsidRDefault="006E7788" w:rsidP="006E7788">
            <w:pPr>
              <w:pStyle w:val="BodyText"/>
              <w:rPr>
                <w:rFonts w:ascii="Arial" w:hAnsi="Arial" w:cs="Arial"/>
                <w:b/>
                <w:bCs/>
              </w:rPr>
            </w:pPr>
            <w:r>
              <w:rPr>
                <w:rFonts w:ascii="Arial" w:hAnsi="Arial" w:cs="Arial"/>
                <w:b/>
                <w:bCs/>
              </w:rPr>
              <w:t>"The Company Credit Rating"</w:t>
            </w:r>
          </w:p>
        </w:tc>
        <w:tc>
          <w:tcPr>
            <w:tcW w:w="6775" w:type="dxa"/>
          </w:tcPr>
          <w:p w14:paraId="3C070044" w14:textId="77777777" w:rsidR="006E7788" w:rsidRDefault="006E7788" w:rsidP="006E7788">
            <w:pPr>
              <w:spacing w:after="240"/>
              <w:jc w:val="both"/>
              <w:rPr>
                <w:rFonts w:ascii="Arial" w:hAnsi="Arial" w:cs="Arial"/>
              </w:rPr>
            </w:pPr>
            <w:r>
              <w:rPr>
                <w:rFonts w:ascii="Arial" w:hAnsi="Arial" w:cs="Arial"/>
              </w:rPr>
              <w:t>any one of the following:-</w:t>
            </w:r>
          </w:p>
          <w:p w14:paraId="73A20A51"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lastRenderedPageBreak/>
              <w:t>(a) a credit rating for long term debt of A- and A3 respectively as set by Standard and Poor’s or Moody’s respectively;</w:t>
            </w:r>
          </w:p>
          <w:p w14:paraId="2A72A88F"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a short term rating by Standard and Poor’s or Moody’s which correlates to a long term rating of A- and A3 respectively; or</w:t>
            </w:r>
          </w:p>
          <w:p w14:paraId="5B42F793"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(d)</w:t>
            </w:r>
            <w:r>
              <w:rPr>
                <w:rFonts w:ascii="Arial" w:hAnsi="Arial" w:cs="Arial"/>
              </w:rPr>
              <w:tab/>
              <w:t xml:space="preserve">where the </w:t>
            </w:r>
            <w:r>
              <w:rPr>
                <w:rFonts w:ascii="Arial" w:hAnsi="Arial" w:cs="Arial"/>
                <w:b/>
              </w:rPr>
              <w:t>User’s Licence</w:t>
            </w:r>
            <w:r>
              <w:rPr>
                <w:rFonts w:ascii="Arial" w:hAnsi="Arial" w:cs="Arial"/>
              </w:rPr>
              <w:t xml:space="preserve"> issued under the Electricity Act 1989 (as amended by the Utilities Act 2000) requires that User to maintain a credit rating, the credit rating defined in that </w:t>
            </w:r>
            <w:r>
              <w:rPr>
                <w:rFonts w:ascii="Arial" w:hAnsi="Arial" w:cs="Arial"/>
                <w:b/>
              </w:rPr>
              <w:t>User’s Licence</w:t>
            </w:r>
            <w:bookmarkStart w:id="204" w:name="_BPDCD_184"/>
            <w:r w:rsidRPr="00E236F2">
              <w:rPr>
                <w:rFonts w:ascii="Arial" w:hAnsi="Arial" w:cs="Arial"/>
              </w:rPr>
              <w:t>;</w:t>
            </w:r>
            <w:bookmarkEnd w:id="204"/>
          </w:p>
        </w:tc>
      </w:tr>
      <w:tr w:rsidR="006E7788" w14:paraId="47332BF2" w14:textId="77777777" w:rsidTr="00C61D2E">
        <w:trPr>
          <w:gridAfter w:val="1"/>
          <w:wAfter w:w="29" w:type="dxa"/>
        </w:trPr>
        <w:tc>
          <w:tcPr>
            <w:tcW w:w="3545" w:type="dxa"/>
          </w:tcPr>
          <w:p w14:paraId="09B1532D" w14:textId="77777777" w:rsidR="006E7788" w:rsidRDefault="006E7788" w:rsidP="006E7788">
            <w:pPr>
              <w:spacing w:after="240"/>
              <w:rPr>
                <w:rFonts w:ascii="Arial" w:hAnsi="Arial" w:cs="Arial"/>
                <w:b/>
                <w:bCs/>
              </w:rPr>
            </w:pPr>
            <w:r>
              <w:rPr>
                <w:rFonts w:ascii="Arial" w:hAnsi="Arial" w:cs="Arial"/>
                <w:b/>
                <w:bCs/>
              </w:rPr>
              <w:lastRenderedPageBreak/>
              <w:t xml:space="preserve"> "The Company’s Engineering Charges"</w:t>
            </w:r>
          </w:p>
        </w:tc>
        <w:tc>
          <w:tcPr>
            <w:tcW w:w="6775" w:type="dxa"/>
          </w:tcPr>
          <w:p w14:paraId="72D096B9" w14:textId="77777777" w:rsidR="006E7788" w:rsidRDefault="006E7788" w:rsidP="006E7788">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6E7788" w14:paraId="38F33D69" w14:textId="77777777" w:rsidTr="00C61D2E">
        <w:trPr>
          <w:gridAfter w:val="1"/>
          <w:wAfter w:w="29" w:type="dxa"/>
        </w:trPr>
        <w:tc>
          <w:tcPr>
            <w:tcW w:w="3545" w:type="dxa"/>
            <w:shd w:val="clear" w:color="auto" w:fill="auto"/>
          </w:tcPr>
          <w:p w14:paraId="1129BCC2" w14:textId="504A6B7D" w:rsidR="006E7788" w:rsidRPr="00530856" w:rsidRDefault="006E7788" w:rsidP="006E7788">
            <w:pPr>
              <w:spacing w:after="240"/>
              <w:rPr>
                <w:rFonts w:ascii="Arial" w:hAnsi="Arial" w:cs="Arial"/>
                <w:b/>
                <w:bCs/>
              </w:rPr>
            </w:pPr>
            <w:bookmarkStart w:id="205" w:name="_BPDCI_185"/>
            <w:r w:rsidRPr="00530856">
              <w:rPr>
                <w:rFonts w:ascii="Arial" w:hAnsi="Arial" w:cs="Arial"/>
                <w:b/>
                <w:bCs/>
              </w:rPr>
              <w:t>"The Company Prescribed Level"</w:t>
            </w:r>
            <w:bookmarkEnd w:id="205"/>
          </w:p>
        </w:tc>
        <w:tc>
          <w:tcPr>
            <w:tcW w:w="6775" w:type="dxa"/>
            <w:shd w:val="clear" w:color="auto" w:fill="auto"/>
          </w:tcPr>
          <w:p w14:paraId="093B09CA" w14:textId="77777777" w:rsidR="006E7788" w:rsidRPr="00530856" w:rsidRDefault="006E7788" w:rsidP="006E7788">
            <w:pPr>
              <w:spacing w:after="240"/>
              <w:jc w:val="both"/>
              <w:rPr>
                <w:rFonts w:ascii="Arial" w:hAnsi="Arial" w:cs="Arial"/>
              </w:rPr>
            </w:pPr>
            <w:bookmarkStart w:id="206" w:name="_BPDCI_186"/>
            <w:r w:rsidRPr="00530856">
              <w:rPr>
                <w:rFonts w:ascii="Arial" w:hAnsi="Arial" w:cs="Arial"/>
              </w:rPr>
              <w:t xml:space="preserve">the forecast value of the regulatory asset value of </w:t>
            </w:r>
            <w:bookmarkStart w:id="207" w:name="_BPDCI_187"/>
            <w:bookmarkEnd w:id="206"/>
            <w:r>
              <w:rPr>
                <w:rFonts w:ascii="Arial" w:hAnsi="Arial" w:cs="Arial"/>
                <w:b/>
                <w:bCs/>
              </w:rPr>
              <w:t>NGET</w:t>
            </w:r>
            <w:r w:rsidRPr="00530856">
              <w:rPr>
                <w:rFonts w:ascii="Arial" w:hAnsi="Arial" w:cs="Arial"/>
              </w:rPr>
              <w:t xml:space="preserve"> </w:t>
            </w:r>
            <w:bookmarkStart w:id="208" w:name="_BPDCI_188"/>
            <w:bookmarkEnd w:id="207"/>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know as "Ofgem’s Transmission Price Control Review of </w:t>
            </w:r>
            <w:bookmarkStart w:id="209" w:name="_BPDCI_189"/>
            <w:bookmarkEnd w:id="208"/>
            <w:r w:rsidRPr="00530856">
              <w:rPr>
                <w:rFonts w:ascii="Arial" w:hAnsi="Arial" w:cs="Arial"/>
              </w:rPr>
              <w:t xml:space="preserve">The Company </w:t>
            </w:r>
            <w:bookmarkStart w:id="210" w:name="_BPDCI_190"/>
            <w:bookmarkEnd w:id="209"/>
            <w:r w:rsidRPr="00530856">
              <w:rPr>
                <w:rFonts w:ascii="Arial" w:hAnsi="Arial" w:cs="Arial"/>
              </w:rPr>
              <w:t xml:space="preserve">– Transmission Owner Final Proposals" such values to be published on </w:t>
            </w:r>
            <w:bookmarkStart w:id="211" w:name="_BPDCI_191"/>
            <w:bookmarkEnd w:id="210"/>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212" w:name="_BPDCI_192"/>
            <w:bookmarkEnd w:id="211"/>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212"/>
          </w:p>
        </w:tc>
      </w:tr>
      <w:tr w:rsidR="006E7788" w14:paraId="33CB6FAE" w14:textId="77777777" w:rsidTr="00C61D2E">
        <w:trPr>
          <w:gridAfter w:val="1"/>
          <w:wAfter w:w="29" w:type="dxa"/>
        </w:trPr>
        <w:tc>
          <w:tcPr>
            <w:tcW w:w="3545" w:type="dxa"/>
          </w:tcPr>
          <w:p w14:paraId="6687B35E" w14:textId="77777777" w:rsidR="006E7788" w:rsidRDefault="006E7788" w:rsidP="006E7788">
            <w:pPr>
              <w:pStyle w:val="BodyText"/>
              <w:rPr>
                <w:rFonts w:ascii="Arial" w:hAnsi="Arial" w:cs="Arial"/>
                <w:b/>
                <w:bCs/>
              </w:rPr>
            </w:pPr>
            <w:r>
              <w:rPr>
                <w:rFonts w:ascii="Arial" w:hAnsi="Arial" w:cs="Arial"/>
                <w:b/>
                <w:bCs/>
              </w:rPr>
              <w:t>"Third Party Claim"</w:t>
            </w:r>
          </w:p>
        </w:tc>
        <w:tc>
          <w:tcPr>
            <w:tcW w:w="6775" w:type="dxa"/>
          </w:tcPr>
          <w:p w14:paraId="7EF90F43" w14:textId="77777777" w:rsidR="006E7788" w:rsidRDefault="006E7788" w:rsidP="006E7788">
            <w:pPr>
              <w:pStyle w:val="BodyText"/>
              <w:jc w:val="both"/>
              <w:rPr>
                <w:rFonts w:ascii="Arial" w:hAnsi="Arial" w:cs="Arial"/>
              </w:rPr>
            </w:pPr>
            <w:r>
              <w:rPr>
                <w:rFonts w:ascii="Arial" w:hAnsi="Arial" w:cs="Arial"/>
              </w:rPr>
              <w:t>as defined in Paragraph 7.5.3;</w:t>
            </w:r>
          </w:p>
        </w:tc>
      </w:tr>
      <w:tr w:rsidR="006E7788" w14:paraId="2469A07D" w14:textId="77777777" w:rsidTr="00C61D2E">
        <w:trPr>
          <w:gridAfter w:val="1"/>
          <w:wAfter w:w="29" w:type="dxa"/>
        </w:trPr>
        <w:tc>
          <w:tcPr>
            <w:tcW w:w="3545" w:type="dxa"/>
          </w:tcPr>
          <w:p w14:paraId="1E88473F" w14:textId="77777777" w:rsidR="006E7788" w:rsidRDefault="006E7788" w:rsidP="006E7788">
            <w:pPr>
              <w:pStyle w:val="BodyText"/>
              <w:rPr>
                <w:rFonts w:ascii="Arial" w:hAnsi="Arial" w:cs="Arial"/>
                <w:b/>
                <w:bCs/>
              </w:rPr>
            </w:pPr>
            <w:r>
              <w:rPr>
                <w:rFonts w:ascii="Arial" w:hAnsi="Arial" w:cs="Arial"/>
                <w:b/>
                <w:bCs/>
              </w:rPr>
              <w:t>"Third Party Works"</w:t>
            </w:r>
          </w:p>
          <w:p w14:paraId="6D21F7FA" w14:textId="77777777" w:rsidR="006E7788" w:rsidRDefault="006E7788" w:rsidP="006E7788">
            <w:pPr>
              <w:pStyle w:val="BodyText"/>
              <w:rPr>
                <w:rFonts w:ascii="Arial" w:hAnsi="Arial" w:cs="Arial"/>
                <w:b/>
                <w:bCs/>
              </w:rPr>
            </w:pPr>
          </w:p>
          <w:p w14:paraId="4B332596" w14:textId="77777777" w:rsidR="006E7788" w:rsidRDefault="006E7788" w:rsidP="006E7788">
            <w:pPr>
              <w:pStyle w:val="BodyText"/>
              <w:rPr>
                <w:rFonts w:ascii="Arial" w:hAnsi="Arial" w:cs="Arial"/>
                <w:b/>
                <w:bCs/>
              </w:rPr>
            </w:pPr>
          </w:p>
          <w:p w14:paraId="0435B766" w14:textId="77777777" w:rsidR="006E7788" w:rsidRDefault="006E7788" w:rsidP="006E7788">
            <w:pPr>
              <w:pStyle w:val="BodyText"/>
              <w:rPr>
                <w:rFonts w:ascii="Arial" w:hAnsi="Arial" w:cs="Arial"/>
                <w:b/>
                <w:bCs/>
              </w:rPr>
            </w:pPr>
          </w:p>
          <w:p w14:paraId="1BC9779C" w14:textId="77777777" w:rsidR="006E7788" w:rsidRDefault="006E7788" w:rsidP="006E7788">
            <w:pPr>
              <w:pStyle w:val="BodyText"/>
              <w:rPr>
                <w:rFonts w:ascii="Arial" w:hAnsi="Arial" w:cs="Arial"/>
                <w:b/>
                <w:bCs/>
              </w:rPr>
            </w:pPr>
          </w:p>
          <w:p w14:paraId="1AFE4DF4" w14:textId="77777777" w:rsidR="006E7788" w:rsidRDefault="006E7788" w:rsidP="006E7788">
            <w:pPr>
              <w:pStyle w:val="BodyText"/>
              <w:rPr>
                <w:rFonts w:ascii="Arial" w:hAnsi="Arial" w:cs="Arial"/>
                <w:b/>
                <w:bCs/>
              </w:rPr>
            </w:pPr>
          </w:p>
          <w:p w14:paraId="2901388C" w14:textId="77777777" w:rsidR="006E7788" w:rsidRDefault="006E7788" w:rsidP="006E7788">
            <w:pPr>
              <w:pStyle w:val="BodyText"/>
              <w:rPr>
                <w:rFonts w:ascii="Arial" w:hAnsi="Arial" w:cs="Arial"/>
                <w:b/>
                <w:bCs/>
              </w:rPr>
            </w:pPr>
          </w:p>
          <w:p w14:paraId="2EE32176" w14:textId="77777777" w:rsidR="006E7788" w:rsidRDefault="006E7788" w:rsidP="006E7788">
            <w:pPr>
              <w:pStyle w:val="BodyText"/>
              <w:rPr>
                <w:rFonts w:ascii="Arial" w:hAnsi="Arial" w:cs="Arial"/>
                <w:b/>
                <w:bCs/>
              </w:rPr>
            </w:pPr>
            <w:r>
              <w:rPr>
                <w:rFonts w:ascii="Arial" w:hAnsi="Arial" w:cs="Arial"/>
                <w:b/>
                <w:bCs/>
              </w:rPr>
              <w:t>TNUoS Tariff Forecast Timetable</w:t>
            </w:r>
          </w:p>
        </w:tc>
        <w:tc>
          <w:tcPr>
            <w:tcW w:w="6775" w:type="dxa"/>
          </w:tcPr>
          <w:p w14:paraId="5A877419" w14:textId="77777777" w:rsidR="006E7788" w:rsidRDefault="006E7788" w:rsidP="006E7788">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6E7788" w:rsidRDefault="006E7788" w:rsidP="006E7788">
            <w:pPr>
              <w:spacing w:after="240"/>
              <w:jc w:val="both"/>
              <w:rPr>
                <w:rFonts w:ascii="Arial" w:hAnsi="Arial" w:cs="Arial"/>
              </w:rPr>
            </w:pPr>
          </w:p>
          <w:p w14:paraId="085AF4AF" w14:textId="77777777" w:rsidR="006E7788" w:rsidRDefault="006E7788" w:rsidP="006E7788">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6E7788" w14:paraId="56AEC2A0" w14:textId="77777777" w:rsidTr="00C61D2E">
        <w:trPr>
          <w:gridAfter w:val="1"/>
          <w:wAfter w:w="29" w:type="dxa"/>
        </w:trPr>
        <w:tc>
          <w:tcPr>
            <w:tcW w:w="3545" w:type="dxa"/>
          </w:tcPr>
          <w:p w14:paraId="033E96C2" w14:textId="77777777" w:rsidR="006E7788" w:rsidRDefault="006E7788" w:rsidP="006E7788">
            <w:pPr>
              <w:spacing w:after="240"/>
              <w:rPr>
                <w:rFonts w:ascii="Arial" w:hAnsi="Arial" w:cs="Arial"/>
                <w:b/>
                <w:bCs/>
              </w:rPr>
            </w:pPr>
            <w:r>
              <w:rPr>
                <w:rFonts w:ascii="Arial" w:hAnsi="Arial" w:cs="Arial"/>
                <w:b/>
                <w:bCs/>
              </w:rPr>
              <w:t>"Total System"</w:t>
            </w:r>
          </w:p>
        </w:tc>
        <w:tc>
          <w:tcPr>
            <w:tcW w:w="6775" w:type="dxa"/>
          </w:tcPr>
          <w:p w14:paraId="132A3E8F" w14:textId="77777777" w:rsidR="006E7788" w:rsidRDefault="006E7788" w:rsidP="006E7788">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6E7788" w14:paraId="00E15EC5" w14:textId="77777777" w:rsidTr="00C61D2E">
        <w:trPr>
          <w:gridAfter w:val="1"/>
          <w:wAfter w:w="29" w:type="dxa"/>
        </w:trPr>
        <w:tc>
          <w:tcPr>
            <w:tcW w:w="3545" w:type="dxa"/>
          </w:tcPr>
          <w:p w14:paraId="096D5A55" w14:textId="77777777" w:rsidR="006E7788" w:rsidRDefault="006E7788" w:rsidP="006E7788">
            <w:pPr>
              <w:pStyle w:val="BodyText"/>
              <w:rPr>
                <w:rFonts w:ascii="Arial" w:hAnsi="Arial" w:cs="Arial"/>
                <w:b/>
                <w:bCs/>
              </w:rPr>
            </w:pPr>
            <w:r>
              <w:rPr>
                <w:rFonts w:ascii="Arial" w:hAnsi="Arial" w:cs="Arial"/>
                <w:b/>
                <w:bCs/>
              </w:rPr>
              <w:lastRenderedPageBreak/>
              <w:t>"Total System Chargeable HH Demand"</w:t>
            </w:r>
          </w:p>
        </w:tc>
        <w:tc>
          <w:tcPr>
            <w:tcW w:w="6775" w:type="dxa"/>
          </w:tcPr>
          <w:p w14:paraId="432F1910"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6E7788" w14:paraId="3B99B1B3" w14:textId="77777777" w:rsidTr="00C61D2E">
        <w:trPr>
          <w:gridAfter w:val="1"/>
          <w:wAfter w:w="29" w:type="dxa"/>
        </w:trPr>
        <w:tc>
          <w:tcPr>
            <w:tcW w:w="3545" w:type="dxa"/>
          </w:tcPr>
          <w:p w14:paraId="60FD6AE1" w14:textId="77777777" w:rsidR="006E7788" w:rsidRDefault="006E7788" w:rsidP="006E7788">
            <w:pPr>
              <w:pStyle w:val="BodyText"/>
              <w:rPr>
                <w:rFonts w:ascii="Arial" w:hAnsi="Arial" w:cs="Arial"/>
                <w:b/>
                <w:bCs/>
              </w:rPr>
            </w:pPr>
            <w:r>
              <w:rPr>
                <w:rFonts w:ascii="Arial" w:hAnsi="Arial" w:cs="Arial"/>
                <w:b/>
                <w:bCs/>
              </w:rPr>
              <w:t>"Total System Chargeable NHH Demand"</w:t>
            </w:r>
          </w:p>
        </w:tc>
        <w:tc>
          <w:tcPr>
            <w:tcW w:w="6775" w:type="dxa"/>
          </w:tcPr>
          <w:p w14:paraId="74FA263C"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6E7788" w14:paraId="45EC406E" w14:textId="77777777" w:rsidTr="00C61D2E">
        <w:trPr>
          <w:gridAfter w:val="1"/>
          <w:wAfter w:w="29" w:type="dxa"/>
        </w:trPr>
        <w:tc>
          <w:tcPr>
            <w:tcW w:w="3545" w:type="dxa"/>
          </w:tcPr>
          <w:p w14:paraId="1242FB11" w14:textId="77777777" w:rsidR="006E7788" w:rsidRDefault="006E7788" w:rsidP="006E7788">
            <w:pPr>
              <w:pStyle w:val="BodyText"/>
              <w:rPr>
                <w:rFonts w:ascii="Arial" w:hAnsi="Arial" w:cs="Arial"/>
                <w:b/>
                <w:bCs/>
              </w:rPr>
            </w:pPr>
            <w:r>
              <w:rPr>
                <w:rFonts w:ascii="Arial" w:hAnsi="Arial" w:cs="Arial"/>
                <w:b/>
                <w:bCs/>
              </w:rPr>
              <w:t>"Trading Party"</w:t>
            </w:r>
          </w:p>
        </w:tc>
        <w:tc>
          <w:tcPr>
            <w:tcW w:w="6775" w:type="dxa"/>
          </w:tcPr>
          <w:p w14:paraId="2EA6894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247E08" w14:textId="77777777" w:rsidTr="00C61D2E">
        <w:trPr>
          <w:gridAfter w:val="1"/>
          <w:wAfter w:w="29" w:type="dxa"/>
        </w:trPr>
        <w:tc>
          <w:tcPr>
            <w:tcW w:w="3545" w:type="dxa"/>
          </w:tcPr>
          <w:p w14:paraId="1370902F" w14:textId="77777777" w:rsidR="006E7788" w:rsidRDefault="006E7788" w:rsidP="006E7788">
            <w:pPr>
              <w:pStyle w:val="BodyText"/>
              <w:rPr>
                <w:rFonts w:ascii="Arial" w:hAnsi="Arial" w:cs="Arial"/>
                <w:b/>
                <w:bCs/>
              </w:rPr>
            </w:pPr>
            <w:r>
              <w:rPr>
                <w:rFonts w:ascii="Arial" w:hAnsi="Arial" w:cs="Arial"/>
                <w:b/>
                <w:bCs/>
              </w:rPr>
              <w:t>"Trading Unit"</w:t>
            </w:r>
          </w:p>
        </w:tc>
        <w:tc>
          <w:tcPr>
            <w:tcW w:w="6775" w:type="dxa"/>
          </w:tcPr>
          <w:p w14:paraId="605814D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2F995CF" w14:textId="77777777" w:rsidTr="00C61D2E">
        <w:trPr>
          <w:gridAfter w:val="1"/>
          <w:wAfter w:w="29" w:type="dxa"/>
        </w:trPr>
        <w:tc>
          <w:tcPr>
            <w:tcW w:w="3545" w:type="dxa"/>
          </w:tcPr>
          <w:p w14:paraId="4903D165" w14:textId="77777777" w:rsidR="006E7788" w:rsidRDefault="006E7788" w:rsidP="006E7788">
            <w:pPr>
              <w:pStyle w:val="BodyText"/>
              <w:rPr>
                <w:rFonts w:ascii="Arial" w:hAnsi="Arial" w:cs="Arial"/>
                <w:b/>
                <w:bCs/>
              </w:rPr>
            </w:pPr>
            <w:r>
              <w:rPr>
                <w:rFonts w:ascii="Arial" w:hAnsi="Arial" w:cs="Arial"/>
                <w:b/>
                <w:bCs/>
              </w:rPr>
              <w:t>"Transfer Date"</w:t>
            </w:r>
          </w:p>
        </w:tc>
        <w:tc>
          <w:tcPr>
            <w:tcW w:w="6775" w:type="dxa"/>
          </w:tcPr>
          <w:p w14:paraId="3284FD63" w14:textId="77777777" w:rsidR="006E7788" w:rsidRDefault="006E7788" w:rsidP="006E7788">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6E7788" w14:paraId="6A4B9F83" w14:textId="77777777" w:rsidTr="00C61D2E">
        <w:trPr>
          <w:gridAfter w:val="1"/>
          <w:wAfter w:w="29" w:type="dxa"/>
        </w:trPr>
        <w:tc>
          <w:tcPr>
            <w:tcW w:w="3545" w:type="dxa"/>
          </w:tcPr>
          <w:p w14:paraId="2BF4EDAF" w14:textId="77777777" w:rsidR="006E7788" w:rsidRDefault="006E7788" w:rsidP="006E7788">
            <w:pPr>
              <w:pStyle w:val="BodyText"/>
              <w:rPr>
                <w:rFonts w:ascii="Arial" w:hAnsi="Arial" w:cs="Arial"/>
                <w:b/>
                <w:bCs/>
              </w:rPr>
            </w:pPr>
            <w:r>
              <w:rPr>
                <w:rFonts w:ascii="Arial" w:hAnsi="Arial" w:cs="Arial"/>
                <w:b/>
                <w:bCs/>
              </w:rPr>
              <w:t>"Transfer Scheme"</w:t>
            </w:r>
          </w:p>
        </w:tc>
        <w:tc>
          <w:tcPr>
            <w:tcW w:w="6775" w:type="dxa"/>
          </w:tcPr>
          <w:p w14:paraId="6E4F10FD" w14:textId="77777777" w:rsidR="006E7788" w:rsidRDefault="006E7788" w:rsidP="006E7788">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6E7788" w14:paraId="42224E56" w14:textId="77777777" w:rsidTr="00C61D2E">
        <w:trPr>
          <w:gridAfter w:val="1"/>
          <w:wAfter w:w="29" w:type="dxa"/>
        </w:trPr>
        <w:tc>
          <w:tcPr>
            <w:tcW w:w="3545" w:type="dxa"/>
          </w:tcPr>
          <w:p w14:paraId="72334A1D" w14:textId="77777777" w:rsidR="006E7788" w:rsidRDefault="006E7788" w:rsidP="006E7788">
            <w:pPr>
              <w:spacing w:after="240"/>
              <w:rPr>
                <w:rFonts w:ascii="Arial" w:hAnsi="Arial" w:cs="Arial"/>
                <w:b/>
                <w:bCs/>
              </w:rPr>
            </w:pPr>
            <w:r>
              <w:rPr>
                <w:rFonts w:ascii="Arial" w:hAnsi="Arial" w:cs="Arial"/>
                <w:b/>
                <w:bCs/>
              </w:rPr>
              <w:t>"Transmission"</w:t>
            </w:r>
          </w:p>
        </w:tc>
        <w:tc>
          <w:tcPr>
            <w:tcW w:w="6775" w:type="dxa"/>
          </w:tcPr>
          <w:p w14:paraId="34AF3F75" w14:textId="77777777" w:rsidR="006E7788" w:rsidRDefault="006E7788" w:rsidP="006E7788">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6E7788" w14:paraId="3A52EEA7" w14:textId="77777777" w:rsidTr="00C61D2E">
        <w:trPr>
          <w:gridAfter w:val="1"/>
          <w:wAfter w:w="29" w:type="dxa"/>
        </w:trPr>
        <w:tc>
          <w:tcPr>
            <w:tcW w:w="3545" w:type="dxa"/>
          </w:tcPr>
          <w:p w14:paraId="3924031F" w14:textId="77777777" w:rsidR="006E7788" w:rsidRDefault="006E7788" w:rsidP="006E7788">
            <w:pPr>
              <w:pStyle w:val="BodyText"/>
              <w:rPr>
                <w:rFonts w:ascii="Arial" w:hAnsi="Arial" w:cs="Arial"/>
                <w:b/>
                <w:bCs/>
              </w:rPr>
            </w:pPr>
            <w:r>
              <w:rPr>
                <w:rFonts w:ascii="Arial" w:hAnsi="Arial" w:cs="Arial"/>
                <w:b/>
                <w:bCs/>
              </w:rPr>
              <w:t>"Transmission Business"</w:t>
            </w:r>
          </w:p>
        </w:tc>
        <w:tc>
          <w:tcPr>
            <w:tcW w:w="6775" w:type="dxa"/>
          </w:tcPr>
          <w:p w14:paraId="359899D9" w14:textId="77777777" w:rsidR="006E7788" w:rsidRDefault="006E7788" w:rsidP="006E7788">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6E7788" w14:paraId="51F56060" w14:textId="77777777" w:rsidTr="00C61D2E">
        <w:trPr>
          <w:gridAfter w:val="1"/>
          <w:wAfter w:w="29" w:type="dxa"/>
        </w:trPr>
        <w:tc>
          <w:tcPr>
            <w:tcW w:w="3545" w:type="dxa"/>
          </w:tcPr>
          <w:p w14:paraId="1A9A47D3" w14:textId="77777777" w:rsidR="006E7788" w:rsidRDefault="006E7788" w:rsidP="006E7788">
            <w:pPr>
              <w:pStyle w:val="BodyText"/>
              <w:rPr>
                <w:rFonts w:ascii="Arial" w:hAnsi="Arial" w:cs="Arial"/>
                <w:b/>
                <w:bCs/>
              </w:rPr>
            </w:pPr>
            <w:r>
              <w:rPr>
                <w:rFonts w:ascii="Arial" w:hAnsi="Arial" w:cs="Arial"/>
                <w:b/>
                <w:bCs/>
              </w:rPr>
              <w:t>“Transmission Charging Methodology Forum”</w:t>
            </w:r>
          </w:p>
        </w:tc>
        <w:tc>
          <w:tcPr>
            <w:tcW w:w="6775" w:type="dxa"/>
          </w:tcPr>
          <w:p w14:paraId="2BC2243F" w14:textId="77777777" w:rsidR="006E7788" w:rsidRDefault="006E7788" w:rsidP="006E7788">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6E7788" w14:paraId="35D649B2" w14:textId="77777777" w:rsidTr="00C61D2E">
        <w:trPr>
          <w:gridAfter w:val="1"/>
          <w:wAfter w:w="29" w:type="dxa"/>
        </w:trPr>
        <w:tc>
          <w:tcPr>
            <w:tcW w:w="3545" w:type="dxa"/>
          </w:tcPr>
          <w:p w14:paraId="4D7F1466" w14:textId="77777777" w:rsidR="006E7788" w:rsidRDefault="006E7788" w:rsidP="006E7788">
            <w:pPr>
              <w:pStyle w:val="BodyText"/>
              <w:rPr>
                <w:rFonts w:ascii="Arial" w:hAnsi="Arial" w:cs="Arial"/>
                <w:b/>
                <w:bCs/>
              </w:rPr>
            </w:pPr>
            <w:r>
              <w:rPr>
                <w:rFonts w:ascii="Arial" w:hAnsi="Arial"/>
                <w:b/>
              </w:rPr>
              <w:t>“Transmission Circuits”</w:t>
            </w:r>
          </w:p>
        </w:tc>
        <w:tc>
          <w:tcPr>
            <w:tcW w:w="6775" w:type="dxa"/>
          </w:tcPr>
          <w:p w14:paraId="1F3E5883" w14:textId="77777777" w:rsidR="006E7788" w:rsidRDefault="006E7788" w:rsidP="006E7788">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6E7788" w14:paraId="0C2AEBD0" w14:textId="77777777" w:rsidTr="00C61D2E">
        <w:trPr>
          <w:gridAfter w:val="1"/>
          <w:wAfter w:w="29" w:type="dxa"/>
        </w:trPr>
        <w:tc>
          <w:tcPr>
            <w:tcW w:w="3545" w:type="dxa"/>
          </w:tcPr>
          <w:p w14:paraId="5DF24E51" w14:textId="77777777" w:rsidR="006E7788" w:rsidRDefault="006E7788" w:rsidP="006E7788">
            <w:pPr>
              <w:pStyle w:val="BodyText"/>
              <w:rPr>
                <w:rFonts w:ascii="Arial" w:hAnsi="Arial" w:cs="Arial"/>
                <w:b/>
                <w:bCs/>
              </w:rPr>
            </w:pPr>
            <w:r>
              <w:rPr>
                <w:rFonts w:ascii="Arial" w:hAnsi="Arial" w:cs="Arial"/>
                <w:b/>
                <w:bCs/>
              </w:rPr>
              <w:t>"Transmission Connection Assets"</w:t>
            </w:r>
          </w:p>
          <w:p w14:paraId="2F2097E4" w14:textId="77777777" w:rsidR="00F71292" w:rsidRDefault="00F71292" w:rsidP="006E7788">
            <w:pPr>
              <w:pStyle w:val="BodyText"/>
              <w:rPr>
                <w:rFonts w:ascii="Arial" w:hAnsi="Arial" w:cs="Arial"/>
                <w:b/>
                <w:bCs/>
              </w:rPr>
            </w:pPr>
          </w:p>
          <w:p w14:paraId="78D5FCAA" w14:textId="3935A5D0" w:rsidR="00D47036" w:rsidRDefault="00D47036" w:rsidP="001C24DF">
            <w:pPr>
              <w:pStyle w:val="BodyText"/>
              <w:rPr>
                <w:rFonts w:ascii="Arial" w:hAnsi="Arial" w:cs="Arial"/>
                <w:b/>
                <w:bCs/>
              </w:rPr>
            </w:pPr>
          </w:p>
        </w:tc>
        <w:tc>
          <w:tcPr>
            <w:tcW w:w="6775" w:type="dxa"/>
          </w:tcPr>
          <w:p w14:paraId="444AFF24" w14:textId="00C76734" w:rsidR="00E26B2E" w:rsidRDefault="006E7788" w:rsidP="001C24DF">
            <w:pPr>
              <w:pStyle w:val="BodyText"/>
              <w:jc w:val="both"/>
              <w:rPr>
                <w:rFonts w:ascii="Arial" w:hAnsi="Arial" w:cs="Arial"/>
                <w:b/>
                <w:i/>
              </w:rPr>
            </w:pPr>
            <w:r>
              <w:rPr>
                <w:rFonts w:ascii="Arial" w:hAnsi="Arial" w:cs="Arial"/>
              </w:rPr>
              <w:lastRenderedPageBreak/>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w:t>
            </w:r>
            <w:r>
              <w:rPr>
                <w:rFonts w:ascii="Arial" w:hAnsi="Arial" w:cs="Arial"/>
              </w:rPr>
              <w:lastRenderedPageBreak/>
              <w:t xml:space="preserve">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1C24DF" w14:paraId="36E57107" w14:textId="77777777" w:rsidTr="00C61D2E">
        <w:trPr>
          <w:gridAfter w:val="1"/>
          <w:wAfter w:w="29" w:type="dxa"/>
        </w:trPr>
        <w:tc>
          <w:tcPr>
            <w:tcW w:w="3545" w:type="dxa"/>
          </w:tcPr>
          <w:p w14:paraId="0C414DF8" w14:textId="77777777" w:rsidR="001C24DF" w:rsidRDefault="001C24DF" w:rsidP="001C24DF">
            <w:pPr>
              <w:pStyle w:val="BodyText"/>
              <w:rPr>
                <w:rFonts w:ascii="Arial" w:hAnsi="Arial" w:cs="Arial"/>
                <w:b/>
                <w:sz w:val="24"/>
              </w:rPr>
            </w:pPr>
            <w:r w:rsidRPr="00991CA1">
              <w:rPr>
                <w:rFonts w:ascii="Arial" w:hAnsi="Arial" w:cs="Arial"/>
                <w:b/>
                <w:sz w:val="24"/>
              </w:rPr>
              <w:lastRenderedPageBreak/>
              <w:t>“Transmission Demand Residual”</w:t>
            </w:r>
          </w:p>
          <w:p w14:paraId="1545A160" w14:textId="77777777" w:rsidR="001C24DF" w:rsidRDefault="001C24DF" w:rsidP="006E7788">
            <w:pPr>
              <w:pStyle w:val="BodyText"/>
              <w:rPr>
                <w:rFonts w:ascii="Arial" w:hAnsi="Arial" w:cs="Arial"/>
                <w:b/>
                <w:bCs/>
              </w:rPr>
            </w:pPr>
          </w:p>
        </w:tc>
        <w:tc>
          <w:tcPr>
            <w:tcW w:w="6775" w:type="dxa"/>
          </w:tcPr>
          <w:p w14:paraId="2B4CA868" w14:textId="31DE8AF5" w:rsidR="001C24DF" w:rsidRDefault="001C24DF" w:rsidP="001C24DF">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1C24DF" w14:paraId="042A3BEA" w14:textId="77777777" w:rsidTr="00C61D2E">
        <w:trPr>
          <w:gridAfter w:val="1"/>
          <w:wAfter w:w="29" w:type="dxa"/>
        </w:trPr>
        <w:tc>
          <w:tcPr>
            <w:tcW w:w="3545" w:type="dxa"/>
          </w:tcPr>
          <w:p w14:paraId="08A40916" w14:textId="77777777" w:rsidR="001C24DF" w:rsidRPr="00681D96" w:rsidRDefault="001C24DF" w:rsidP="001C24DF">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1C24DF" w:rsidRDefault="001C24DF" w:rsidP="006E7788">
            <w:pPr>
              <w:pStyle w:val="BodyText"/>
              <w:rPr>
                <w:rFonts w:ascii="Arial" w:hAnsi="Arial" w:cs="Arial"/>
                <w:b/>
                <w:bCs/>
              </w:rPr>
            </w:pPr>
          </w:p>
        </w:tc>
        <w:tc>
          <w:tcPr>
            <w:tcW w:w="6775" w:type="dxa"/>
          </w:tcPr>
          <w:p w14:paraId="692D267B" w14:textId="209A6872" w:rsidR="001C24DF" w:rsidRDefault="001C24DF" w:rsidP="006E7788">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6E7788" w14:paraId="7F8D97F4" w14:textId="77777777" w:rsidTr="00C61D2E">
        <w:trPr>
          <w:gridAfter w:val="1"/>
          <w:wAfter w:w="29" w:type="dxa"/>
        </w:trPr>
        <w:tc>
          <w:tcPr>
            <w:tcW w:w="3545" w:type="dxa"/>
          </w:tcPr>
          <w:p w14:paraId="65A534F8" w14:textId="77777777" w:rsidR="006E7788" w:rsidRDefault="006E7788" w:rsidP="006E7788">
            <w:pPr>
              <w:pStyle w:val="BodyText"/>
              <w:rPr>
                <w:rFonts w:ascii="Arial" w:hAnsi="Arial" w:cs="Arial"/>
                <w:b/>
                <w:bCs/>
              </w:rPr>
            </w:pPr>
            <w:r>
              <w:rPr>
                <w:rFonts w:ascii="Arial" w:hAnsi="Arial" w:cs="Arial"/>
                <w:b/>
                <w:bCs/>
              </w:rPr>
              <w:t>"Transmission Connection Asset Works"</w:t>
            </w:r>
          </w:p>
        </w:tc>
        <w:tc>
          <w:tcPr>
            <w:tcW w:w="6775" w:type="dxa"/>
          </w:tcPr>
          <w:p w14:paraId="0DEE06F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4D5EFC87" w14:textId="77777777" w:rsidTr="00C61D2E">
        <w:trPr>
          <w:gridAfter w:val="1"/>
          <w:wAfter w:w="29" w:type="dxa"/>
        </w:trPr>
        <w:tc>
          <w:tcPr>
            <w:tcW w:w="3545" w:type="dxa"/>
          </w:tcPr>
          <w:p w14:paraId="477270E8" w14:textId="77777777" w:rsidR="006E7788" w:rsidRDefault="006E7788" w:rsidP="006E7788">
            <w:pPr>
              <w:pStyle w:val="BodyText"/>
              <w:rPr>
                <w:rFonts w:ascii="Arial" w:hAnsi="Arial" w:cs="Arial"/>
                <w:b/>
                <w:bCs/>
              </w:rPr>
            </w:pPr>
            <w:r>
              <w:rPr>
                <w:rFonts w:ascii="Arial" w:hAnsi="Arial" w:cs="Arial"/>
                <w:b/>
                <w:bCs/>
              </w:rPr>
              <w:t>"Transmission Entry Capacity"</w:t>
            </w:r>
          </w:p>
          <w:p w14:paraId="3033E5C4" w14:textId="77777777" w:rsidR="00501C44" w:rsidRDefault="00501C44" w:rsidP="006E7788">
            <w:pPr>
              <w:pStyle w:val="BodyText"/>
              <w:rPr>
                <w:rFonts w:ascii="Arial" w:hAnsi="Arial" w:cs="Arial"/>
                <w:b/>
                <w:bCs/>
              </w:rPr>
            </w:pPr>
          </w:p>
          <w:p w14:paraId="0BA816F5" w14:textId="77777777" w:rsidR="00471D49" w:rsidRPr="00471D49" w:rsidRDefault="00471D49" w:rsidP="00471D49">
            <w:pPr>
              <w:autoSpaceDE w:val="0"/>
              <w:autoSpaceDN w:val="0"/>
              <w:adjustRightInd w:val="0"/>
              <w:rPr>
                <w:rFonts w:ascii="Arial" w:hAnsi="Arial" w:cs="Arial"/>
                <w:b/>
                <w:bCs/>
                <w:szCs w:val="22"/>
                <w:lang w:eastAsia="ja-JP"/>
              </w:rPr>
            </w:pPr>
            <w:r w:rsidRPr="00471D49">
              <w:rPr>
                <w:rFonts w:ascii="Arial" w:hAnsi="Arial" w:cs="Arial"/>
                <w:b/>
                <w:bCs/>
              </w:rPr>
              <w:t>“</w:t>
            </w:r>
            <w:r w:rsidRPr="00471D49">
              <w:rPr>
                <w:rFonts w:ascii="Arial" w:hAnsi="Arial" w:cs="Arial"/>
                <w:b/>
                <w:bCs/>
                <w:szCs w:val="22"/>
                <w:lang w:eastAsia="ja-JP"/>
              </w:rPr>
              <w:t>Transmission Impact</w:t>
            </w:r>
          </w:p>
          <w:p w14:paraId="760B5942" w14:textId="0E031C5E" w:rsidR="00501C44" w:rsidRDefault="00471D49" w:rsidP="00471D49">
            <w:pPr>
              <w:pStyle w:val="BodyText"/>
              <w:rPr>
                <w:rFonts w:ascii="Arial" w:hAnsi="Arial" w:cs="Arial"/>
                <w:b/>
                <w:bCs/>
              </w:rPr>
            </w:pPr>
            <w:r w:rsidRPr="00471D49">
              <w:rPr>
                <w:rFonts w:ascii="Arial" w:hAnsi="Arial" w:cs="Arial"/>
                <w:b/>
                <w:bCs/>
                <w:szCs w:val="22"/>
                <w:lang w:eastAsia="ja-JP"/>
              </w:rPr>
              <w:t>Assessment”</w:t>
            </w:r>
            <w:r w:rsidR="00637F96">
              <w:rPr>
                <w:rFonts w:ascii="Arial" w:hAnsi="Arial" w:cs="Arial"/>
                <w:b/>
                <w:bCs/>
                <w:szCs w:val="22"/>
                <w:lang w:eastAsia="ja-JP"/>
              </w:rPr>
              <w:br/>
            </w:r>
          </w:p>
        </w:tc>
        <w:tc>
          <w:tcPr>
            <w:tcW w:w="6775" w:type="dxa"/>
          </w:tcPr>
          <w:p w14:paraId="742AF278" w14:textId="77777777" w:rsidR="006E7788" w:rsidRDefault="006E7788" w:rsidP="006E7788">
            <w:pPr>
              <w:pStyle w:val="BodyText"/>
              <w:jc w:val="both"/>
              <w:rPr>
                <w:rFonts w:ascii="Arial" w:hAnsi="Arial" w:cs="Arial"/>
              </w:rPr>
            </w:pPr>
            <w:r>
              <w:rPr>
                <w:rFonts w:ascii="Arial" w:hAnsi="Arial" w:cs="Arial"/>
              </w:rPr>
              <w:t xml:space="preserve">the figure specified as such as set out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r>
              <w:rPr>
                <w:rFonts w:ascii="Arial" w:hAnsi="Arial" w:cs="Arial"/>
              </w:rPr>
              <w:t>;</w:t>
            </w:r>
          </w:p>
          <w:p w14:paraId="2C6C2F4A" w14:textId="608CA0D6" w:rsidR="00471D49" w:rsidRDefault="00345A1D" w:rsidP="001E574B">
            <w:pPr>
              <w:autoSpaceDE w:val="0"/>
              <w:autoSpaceDN w:val="0"/>
              <w:adjustRightInd w:val="0"/>
              <w:rPr>
                <w:rFonts w:ascii="Arial" w:hAnsi="Arial" w:cs="Arial"/>
              </w:rPr>
            </w:pPr>
            <w:r w:rsidRPr="00345A1D">
              <w:rPr>
                <w:rFonts w:ascii="Arial" w:hAnsi="Arial" w:cs="Arial"/>
                <w:szCs w:val="22"/>
                <w:lang w:eastAsia="ja-JP"/>
              </w:rPr>
              <w:t xml:space="preserve">A means of conducting an </w:t>
            </w:r>
            <w:r w:rsidRPr="00345A1D">
              <w:rPr>
                <w:rFonts w:ascii="Arial" w:hAnsi="Arial" w:cs="Arial"/>
                <w:b/>
                <w:bCs/>
                <w:szCs w:val="22"/>
                <w:lang w:eastAsia="ja-JP"/>
              </w:rPr>
              <w:t>Evaluation of Transmission</w:t>
            </w:r>
            <w:r w:rsidR="001E574B">
              <w:rPr>
                <w:rFonts w:ascii="Arial" w:hAnsi="Arial" w:cs="Arial"/>
                <w:b/>
                <w:bCs/>
                <w:szCs w:val="22"/>
                <w:lang w:eastAsia="ja-JP"/>
              </w:rPr>
              <w:t xml:space="preserve"> </w:t>
            </w:r>
            <w:r w:rsidRPr="00345A1D">
              <w:rPr>
                <w:rFonts w:ascii="Arial" w:hAnsi="Arial" w:cs="Arial"/>
                <w:b/>
                <w:bCs/>
                <w:szCs w:val="22"/>
                <w:lang w:eastAsia="ja-JP"/>
              </w:rPr>
              <w:t xml:space="preserve">Impact </w:t>
            </w:r>
            <w:r w:rsidRPr="00345A1D">
              <w:rPr>
                <w:rFonts w:ascii="Arial" w:hAnsi="Arial" w:cs="Arial"/>
                <w:szCs w:val="22"/>
                <w:lang w:eastAsia="ja-JP"/>
              </w:rPr>
              <w:t xml:space="preserve">as more fully described in the </w:t>
            </w:r>
            <w:r w:rsidRPr="00345A1D">
              <w:rPr>
                <w:rFonts w:ascii="Arial" w:hAnsi="Arial" w:cs="Arial"/>
                <w:b/>
                <w:bCs/>
                <w:szCs w:val="22"/>
                <w:lang w:eastAsia="ja-JP"/>
              </w:rPr>
              <w:t>Bilateral</w:t>
            </w:r>
            <w:r w:rsidR="001E574B">
              <w:rPr>
                <w:rFonts w:ascii="Arial" w:hAnsi="Arial" w:cs="Arial"/>
                <w:b/>
                <w:bCs/>
                <w:szCs w:val="22"/>
                <w:lang w:eastAsia="ja-JP"/>
              </w:rPr>
              <w:t xml:space="preserve"> </w:t>
            </w:r>
            <w:r w:rsidRPr="00345A1D">
              <w:rPr>
                <w:rFonts w:ascii="Arial" w:hAnsi="Arial" w:cs="Arial"/>
                <w:b/>
                <w:bCs/>
                <w:szCs w:val="22"/>
                <w:lang w:eastAsia="ja-JP"/>
              </w:rPr>
              <w:t>Connection Agreement</w:t>
            </w:r>
            <w:r w:rsidRPr="00345A1D">
              <w:rPr>
                <w:rFonts w:ascii="Arial" w:hAnsi="Arial" w:cs="Arial"/>
                <w:szCs w:val="22"/>
                <w:lang w:eastAsia="ja-JP"/>
              </w:rPr>
              <w:t>.</w:t>
            </w:r>
            <w:r w:rsidR="00637F96">
              <w:rPr>
                <w:rFonts w:ascii="Arial" w:hAnsi="Arial" w:cs="Arial"/>
                <w:szCs w:val="22"/>
                <w:lang w:eastAsia="ja-JP"/>
              </w:rPr>
              <w:br/>
            </w:r>
          </w:p>
        </w:tc>
      </w:tr>
      <w:tr w:rsidR="006E7788" w14:paraId="14CDC2C0" w14:textId="77777777" w:rsidTr="00C61D2E">
        <w:trPr>
          <w:gridAfter w:val="1"/>
          <w:wAfter w:w="29" w:type="dxa"/>
        </w:trPr>
        <w:tc>
          <w:tcPr>
            <w:tcW w:w="3545" w:type="dxa"/>
          </w:tcPr>
          <w:p w14:paraId="500AAE4B" w14:textId="77777777" w:rsidR="006E7788" w:rsidRDefault="006E7788" w:rsidP="006E7788">
            <w:pPr>
              <w:pStyle w:val="BodyText"/>
              <w:rPr>
                <w:rFonts w:ascii="Arial" w:hAnsi="Arial"/>
                <w:b/>
              </w:rPr>
            </w:pPr>
            <w:r>
              <w:rPr>
                <w:rFonts w:ascii="Arial" w:hAnsi="Arial"/>
                <w:b/>
              </w:rPr>
              <w:t>"Transmission Interface Point"</w:t>
            </w:r>
          </w:p>
        </w:tc>
        <w:tc>
          <w:tcPr>
            <w:tcW w:w="6775" w:type="dxa"/>
          </w:tcPr>
          <w:p w14:paraId="44CD58A0" w14:textId="77777777" w:rsidR="006E7788" w:rsidRDefault="006E7788" w:rsidP="006E7788">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6E7788" w14:paraId="2075A67D" w14:textId="77777777" w:rsidTr="00C61D2E">
        <w:trPr>
          <w:gridAfter w:val="1"/>
          <w:wAfter w:w="29" w:type="dxa"/>
        </w:trPr>
        <w:tc>
          <w:tcPr>
            <w:tcW w:w="3545" w:type="dxa"/>
          </w:tcPr>
          <w:p w14:paraId="34B5044F" w14:textId="77777777" w:rsidR="006E7788" w:rsidRDefault="006E7788" w:rsidP="006E7788">
            <w:pPr>
              <w:pStyle w:val="BodyText"/>
              <w:rPr>
                <w:rFonts w:ascii="Arial" w:hAnsi="Arial"/>
                <w:b/>
              </w:rPr>
            </w:pPr>
            <w:r>
              <w:rPr>
                <w:rFonts w:ascii="Arial" w:hAnsi="Arial"/>
                <w:b/>
              </w:rPr>
              <w:t>"Transmission Interface Site"</w:t>
            </w:r>
          </w:p>
        </w:tc>
        <w:tc>
          <w:tcPr>
            <w:tcW w:w="6775" w:type="dxa"/>
          </w:tcPr>
          <w:p w14:paraId="1F732C42" w14:textId="77777777" w:rsidR="006E7788" w:rsidRDefault="006E7788" w:rsidP="006E7788">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6E7788" w14:paraId="11FF505F" w14:textId="77777777" w:rsidTr="00C61D2E">
        <w:trPr>
          <w:gridAfter w:val="1"/>
          <w:wAfter w:w="29" w:type="dxa"/>
        </w:trPr>
        <w:tc>
          <w:tcPr>
            <w:tcW w:w="3545" w:type="dxa"/>
          </w:tcPr>
          <w:p w14:paraId="5C80B9F6" w14:textId="77777777" w:rsidR="006E7788" w:rsidRDefault="006E7788" w:rsidP="006E7788">
            <w:pPr>
              <w:pStyle w:val="BodyText"/>
              <w:rPr>
                <w:rFonts w:ascii="Arial" w:hAnsi="Arial" w:cs="Arial"/>
                <w:b/>
                <w:bCs/>
              </w:rPr>
            </w:pPr>
            <w:r>
              <w:rPr>
                <w:rFonts w:ascii="Arial" w:hAnsi="Arial" w:cs="Arial"/>
                <w:b/>
                <w:bCs/>
              </w:rPr>
              <w:t>"Transmission Licence"</w:t>
            </w:r>
          </w:p>
        </w:tc>
        <w:tc>
          <w:tcPr>
            <w:tcW w:w="6775" w:type="dxa"/>
          </w:tcPr>
          <w:p w14:paraId="516B072E" w14:textId="77777777" w:rsidR="006E7788" w:rsidRDefault="006E7788" w:rsidP="006E7788">
            <w:pPr>
              <w:pStyle w:val="BodyText"/>
              <w:jc w:val="both"/>
              <w:rPr>
                <w:rFonts w:ascii="Arial" w:hAnsi="Arial" w:cs="Arial"/>
              </w:rPr>
            </w:pPr>
            <w:r>
              <w:rPr>
                <w:rFonts w:ascii="Arial" w:hAnsi="Arial" w:cs="Arial"/>
              </w:rPr>
              <w:t xml:space="preserve">the licence granted under section 6(1)(b)of the </w:t>
            </w:r>
            <w:r>
              <w:rPr>
                <w:rFonts w:ascii="Arial" w:hAnsi="Arial" w:cs="Arial"/>
                <w:b/>
              </w:rPr>
              <w:t xml:space="preserve">Act </w:t>
            </w:r>
            <w:r w:rsidRPr="00A742E1">
              <w:rPr>
                <w:rFonts w:ascii="Arial" w:hAnsi="Arial" w:cs="Arial"/>
              </w:rPr>
              <w:t>in which the standard conditions in Section C have been given effect</w:t>
            </w:r>
            <w:r>
              <w:rPr>
                <w:rFonts w:ascii="Arial" w:hAnsi="Arial" w:cs="Arial"/>
              </w:rPr>
              <w:t>;</w:t>
            </w:r>
          </w:p>
        </w:tc>
      </w:tr>
      <w:tr w:rsidR="006E7788" w14:paraId="08F755CF" w14:textId="77777777" w:rsidTr="00C61D2E">
        <w:trPr>
          <w:gridAfter w:val="1"/>
          <w:wAfter w:w="29" w:type="dxa"/>
        </w:trPr>
        <w:tc>
          <w:tcPr>
            <w:tcW w:w="3545" w:type="dxa"/>
          </w:tcPr>
          <w:p w14:paraId="0ABB0C21" w14:textId="77777777" w:rsidR="006E7788" w:rsidRDefault="006E7788" w:rsidP="006E7788">
            <w:pPr>
              <w:pStyle w:val="BodyText"/>
              <w:rPr>
                <w:rFonts w:ascii="Arial" w:hAnsi="Arial" w:cs="Arial"/>
                <w:b/>
                <w:bCs/>
              </w:rPr>
            </w:pPr>
            <w:r>
              <w:rPr>
                <w:rFonts w:ascii="Arial" w:hAnsi="Arial" w:cs="Arial"/>
                <w:b/>
                <w:bCs/>
              </w:rPr>
              <w:t>“Transmission Licences”</w:t>
            </w:r>
          </w:p>
        </w:tc>
        <w:tc>
          <w:tcPr>
            <w:tcW w:w="6775" w:type="dxa"/>
          </w:tcPr>
          <w:p w14:paraId="44CD09A2" w14:textId="77777777" w:rsidR="006E7788" w:rsidRDefault="006E7788" w:rsidP="006E7788">
            <w:pPr>
              <w:pStyle w:val="BodyText"/>
              <w:jc w:val="both"/>
              <w:rPr>
                <w:rFonts w:ascii="Arial" w:hAnsi="Arial" w:cs="Arial"/>
              </w:rPr>
            </w:pPr>
            <w:r>
              <w:rPr>
                <w:rFonts w:ascii="Arial" w:hAnsi="Arial" w:cs="Arial"/>
              </w:rPr>
              <w:t xml:space="preserve">the transmission licences granted to </w:t>
            </w:r>
            <w:r>
              <w:rPr>
                <w:rFonts w:ascii="Arial" w:hAnsi="Arial" w:cs="Arial"/>
                <w:b/>
                <w:bCs/>
              </w:rPr>
              <w:t>The Company</w:t>
            </w:r>
            <w:r>
              <w:rPr>
                <w:rFonts w:ascii="Arial" w:hAnsi="Arial" w:cs="Arial"/>
              </w:rPr>
              <w:t xml:space="preserve">, </w:t>
            </w:r>
            <w:r w:rsidRPr="00A742E1">
              <w:rPr>
                <w:rFonts w:ascii="Arial" w:hAnsi="Arial" w:cs="Arial"/>
                <w:b/>
              </w:rPr>
              <w:t>NGET</w:t>
            </w:r>
            <w:r>
              <w:rPr>
                <w:rFonts w:ascii="Arial" w:hAnsi="Arial" w:cs="Arial"/>
              </w:rPr>
              <w:t xml:space="preserve">, SP Transmission Limited, Scottish Hydro Electric Transmission Limited and any </w:t>
            </w:r>
            <w:r w:rsidRPr="00490AB5">
              <w:rPr>
                <w:rFonts w:ascii="Arial" w:hAnsi="Arial" w:cs="Arial"/>
                <w:b/>
              </w:rPr>
              <w:t xml:space="preserve">Offshore Transmission Licensee </w:t>
            </w:r>
            <w:r>
              <w:rPr>
                <w:rFonts w:ascii="Arial" w:hAnsi="Arial" w:cs="Arial"/>
              </w:rPr>
              <w:t xml:space="preserve">under the Act and references to “transmission licensee” and “transmission licensees” will be construed in the CUSC accordingly; </w:t>
            </w:r>
          </w:p>
        </w:tc>
      </w:tr>
      <w:tr w:rsidR="006E7788" w14:paraId="2C251512" w14:textId="77777777" w:rsidTr="00C61D2E">
        <w:trPr>
          <w:gridAfter w:val="1"/>
          <w:wAfter w:w="29" w:type="dxa"/>
        </w:trPr>
        <w:tc>
          <w:tcPr>
            <w:tcW w:w="3545" w:type="dxa"/>
          </w:tcPr>
          <w:p w14:paraId="13A3A465" w14:textId="77777777" w:rsidR="006E7788" w:rsidRDefault="006E7788" w:rsidP="006E7788">
            <w:pPr>
              <w:pStyle w:val="BodyText"/>
              <w:rPr>
                <w:rFonts w:ascii="Arial" w:hAnsi="Arial" w:cs="Arial"/>
                <w:b/>
                <w:bCs/>
              </w:rPr>
            </w:pPr>
            <w:r>
              <w:rPr>
                <w:rFonts w:ascii="Arial" w:hAnsi="Arial" w:cs="Arial"/>
                <w:b/>
                <w:bCs/>
              </w:rPr>
              <w:t>"Transmission Network Services"</w:t>
            </w:r>
          </w:p>
        </w:tc>
        <w:tc>
          <w:tcPr>
            <w:tcW w:w="6775" w:type="dxa"/>
          </w:tcPr>
          <w:p w14:paraId="07E6610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0261A5CA" w14:textId="77777777" w:rsidTr="00C61D2E">
        <w:trPr>
          <w:gridAfter w:val="1"/>
          <w:wAfter w:w="29" w:type="dxa"/>
        </w:trPr>
        <w:tc>
          <w:tcPr>
            <w:tcW w:w="3545" w:type="dxa"/>
          </w:tcPr>
          <w:p w14:paraId="25A630FA" w14:textId="77777777" w:rsidR="006E7788" w:rsidRPr="008E5C4D" w:rsidRDefault="006E7788" w:rsidP="006E7788">
            <w:pPr>
              <w:pStyle w:val="Caption"/>
              <w:rPr>
                <w:rFonts w:ascii="Arial" w:hAnsi="Arial" w:cs="Arial"/>
                <w:bCs w:val="0"/>
              </w:rPr>
            </w:pPr>
            <w:r w:rsidRPr="008E5C4D">
              <w:rPr>
                <w:rFonts w:ascii="Arial" w:hAnsi="Arial"/>
              </w:rPr>
              <w:t>“Transmission Licensees Assets”</w:t>
            </w:r>
          </w:p>
        </w:tc>
        <w:tc>
          <w:tcPr>
            <w:tcW w:w="6775" w:type="dxa"/>
          </w:tcPr>
          <w:p w14:paraId="73B1ADB3" w14:textId="77777777" w:rsidR="006E7788" w:rsidRDefault="006E7788" w:rsidP="006E7788">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6E7788" w14:paraId="3BE84049" w14:textId="77777777" w:rsidTr="00C61D2E">
        <w:trPr>
          <w:gridAfter w:val="1"/>
          <w:wAfter w:w="29" w:type="dxa"/>
        </w:trPr>
        <w:tc>
          <w:tcPr>
            <w:tcW w:w="3545" w:type="dxa"/>
          </w:tcPr>
          <w:p w14:paraId="7721F04D" w14:textId="77777777" w:rsidR="006E7788" w:rsidRDefault="006E7788" w:rsidP="006E7788">
            <w:pPr>
              <w:pStyle w:val="BodyText"/>
              <w:rPr>
                <w:rFonts w:ascii="Arial" w:hAnsi="Arial" w:cs="Arial"/>
                <w:b/>
                <w:bCs/>
              </w:rPr>
            </w:pPr>
            <w:r>
              <w:rPr>
                <w:rFonts w:ascii="Arial" w:hAnsi="Arial" w:cs="Arial"/>
                <w:b/>
                <w:bCs/>
              </w:rPr>
              <w:lastRenderedPageBreak/>
              <w:t>"Transmission Network Use of System Charges"</w:t>
            </w:r>
          </w:p>
        </w:tc>
        <w:tc>
          <w:tcPr>
            <w:tcW w:w="6775" w:type="dxa"/>
          </w:tcPr>
          <w:p w14:paraId="6C0CA379" w14:textId="7143C295"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6E7788" w14:paraId="177867FA" w14:textId="77777777" w:rsidTr="00C61D2E">
        <w:trPr>
          <w:gridAfter w:val="1"/>
          <w:wAfter w:w="29" w:type="dxa"/>
        </w:trPr>
        <w:tc>
          <w:tcPr>
            <w:tcW w:w="3545" w:type="dxa"/>
          </w:tcPr>
          <w:p w14:paraId="57F6F694" w14:textId="77777777" w:rsidR="006E7788" w:rsidRDefault="006E7788" w:rsidP="006E7788">
            <w:pPr>
              <w:pStyle w:val="BodyText"/>
              <w:rPr>
                <w:rFonts w:ascii="Arial" w:hAnsi="Arial" w:cs="Arial"/>
                <w:b/>
                <w:bCs/>
              </w:rPr>
            </w:pPr>
            <w:r>
              <w:rPr>
                <w:rFonts w:ascii="Arial" w:hAnsi="Arial" w:cs="Arial"/>
                <w:b/>
                <w:bCs/>
              </w:rPr>
              <w:t>"Transmission Network Use of System Demand Charges"</w:t>
            </w:r>
          </w:p>
        </w:tc>
        <w:tc>
          <w:tcPr>
            <w:tcW w:w="6775" w:type="dxa"/>
          </w:tcPr>
          <w:p w14:paraId="385E5F3D" w14:textId="4E10FE8E" w:rsidR="006E7788" w:rsidRPr="005A3444" w:rsidRDefault="006E7788" w:rsidP="006E7788">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005A3444" w:rsidRPr="005A3444">
              <w:rPr>
                <w:rFonts w:ascii="Arial" w:hAnsi="Arial" w:cs="Arial"/>
                <w:b/>
                <w:bCs/>
              </w:rPr>
              <w:t>, Final Demand Sites</w:t>
            </w:r>
            <w:r w:rsidR="005A3444">
              <w:rPr>
                <w:rFonts w:ascii="Arial" w:hAnsi="Arial" w:cs="Arial"/>
              </w:rPr>
              <w:t xml:space="preserve"> </w:t>
            </w:r>
            <w:r w:rsidR="005A3444" w:rsidRPr="005A3444">
              <w:rPr>
                <w:rFonts w:ascii="Arial" w:hAnsi="Arial" w:cs="Arial"/>
              </w:rPr>
              <w:t>and</w:t>
            </w:r>
            <w:r w:rsidR="005A3444">
              <w:rPr>
                <w:rFonts w:ascii="Arial" w:hAnsi="Arial" w:cs="Arial"/>
                <w:b/>
                <w:bCs/>
              </w:rPr>
              <w:t xml:space="preserve"> </w:t>
            </w:r>
            <w:r w:rsidR="005A3444">
              <w:rPr>
                <w:rFonts w:ascii="Arial" w:hAnsi="Arial" w:cs="Arial"/>
              </w:rPr>
              <w:t xml:space="preserve"> </w:t>
            </w:r>
            <w:r w:rsidR="005A3444" w:rsidRPr="005A3444">
              <w:rPr>
                <w:rFonts w:ascii="Arial" w:hAnsi="Arial" w:cs="Arial"/>
                <w:b/>
                <w:bCs/>
              </w:rPr>
              <w:t>Unmetered Supply</w:t>
            </w:r>
          </w:p>
        </w:tc>
      </w:tr>
      <w:tr w:rsidR="006E7788" w14:paraId="75BF1CE0" w14:textId="77777777" w:rsidTr="00C61D2E">
        <w:trPr>
          <w:gridAfter w:val="1"/>
          <w:wAfter w:w="29" w:type="dxa"/>
        </w:trPr>
        <w:tc>
          <w:tcPr>
            <w:tcW w:w="3545" w:type="dxa"/>
          </w:tcPr>
          <w:p w14:paraId="013999DF" w14:textId="77777777" w:rsidR="006E7788" w:rsidRDefault="006E7788" w:rsidP="006E7788">
            <w:pPr>
              <w:pStyle w:val="BodyText"/>
              <w:rPr>
                <w:rFonts w:ascii="Arial" w:hAnsi="Arial" w:cs="Arial"/>
                <w:b/>
                <w:bCs/>
              </w:rPr>
            </w:pPr>
            <w:r>
              <w:rPr>
                <w:rFonts w:ascii="Arial" w:hAnsi="Arial" w:cs="Arial"/>
                <w:b/>
                <w:bCs/>
              </w:rPr>
              <w:t>"Transmission Network Use of System Demand Zone"</w:t>
            </w:r>
          </w:p>
        </w:tc>
        <w:tc>
          <w:tcPr>
            <w:tcW w:w="6775" w:type="dxa"/>
          </w:tcPr>
          <w:p w14:paraId="19D0AE65" w14:textId="77777777" w:rsidR="006E7788" w:rsidRDefault="006E7788" w:rsidP="006E7788">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6E7788" w14:paraId="6E91BBAD" w14:textId="77777777" w:rsidTr="00C61D2E">
        <w:trPr>
          <w:gridAfter w:val="1"/>
          <w:wAfter w:w="29" w:type="dxa"/>
        </w:trPr>
        <w:tc>
          <w:tcPr>
            <w:tcW w:w="3545" w:type="dxa"/>
          </w:tcPr>
          <w:p w14:paraId="3FC3ADF5" w14:textId="77777777" w:rsidR="006E7788" w:rsidRDefault="006E7788" w:rsidP="006E7788">
            <w:pPr>
              <w:pStyle w:val="BodyText"/>
              <w:rPr>
                <w:rFonts w:ascii="Arial" w:hAnsi="Arial" w:cs="Arial"/>
                <w:b/>
                <w:bCs/>
              </w:rPr>
            </w:pPr>
            <w:r>
              <w:rPr>
                <w:rFonts w:ascii="Arial" w:hAnsi="Arial" w:cs="Arial"/>
                <w:b/>
                <w:bCs/>
              </w:rPr>
              <w:t>"Transmission Network Use of System Demand Reconciliation Charges"</w:t>
            </w:r>
          </w:p>
        </w:tc>
        <w:tc>
          <w:tcPr>
            <w:tcW w:w="6775" w:type="dxa"/>
          </w:tcPr>
          <w:p w14:paraId="50F55383" w14:textId="77777777" w:rsidR="006E7788" w:rsidRDefault="006E7788" w:rsidP="006E7788">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6E7788" w14:paraId="260DCBF4" w14:textId="77777777" w:rsidTr="00C61D2E">
        <w:tblPrEx>
          <w:tblCellMar>
            <w:left w:w="108" w:type="dxa"/>
            <w:right w:w="108" w:type="dxa"/>
          </w:tblCellMar>
        </w:tblPrEx>
        <w:trPr>
          <w:gridAfter w:val="1"/>
          <w:wAfter w:w="29" w:type="dxa"/>
        </w:trPr>
        <w:tc>
          <w:tcPr>
            <w:tcW w:w="3545" w:type="dxa"/>
          </w:tcPr>
          <w:p w14:paraId="67D9DC0C" w14:textId="77777777" w:rsidR="006E7788" w:rsidRDefault="006E7788" w:rsidP="006E7788">
            <w:pPr>
              <w:pStyle w:val="BodyText"/>
              <w:rPr>
                <w:rFonts w:ascii="Arial" w:hAnsi="Arial" w:cs="Arial"/>
                <w:b/>
                <w:bCs/>
              </w:rPr>
            </w:pPr>
            <w:r>
              <w:rPr>
                <w:rFonts w:ascii="Arial" w:hAnsi="Arial" w:cs="Arial"/>
                <w:b/>
                <w:bCs/>
              </w:rPr>
              <w:t>“Transmission Owner Activity”</w:t>
            </w:r>
          </w:p>
        </w:tc>
        <w:tc>
          <w:tcPr>
            <w:tcW w:w="6775" w:type="dxa"/>
          </w:tcPr>
          <w:p w14:paraId="2BDBB079" w14:textId="77777777" w:rsidR="009F7A98" w:rsidRDefault="006E7788" w:rsidP="006E7788">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9F7A98" w14:paraId="641D1068" w14:textId="77777777" w:rsidTr="00C61D2E">
        <w:tblPrEx>
          <w:tblCellMar>
            <w:left w:w="108" w:type="dxa"/>
            <w:right w:w="108" w:type="dxa"/>
          </w:tblCellMar>
        </w:tblPrEx>
        <w:trPr>
          <w:gridAfter w:val="1"/>
          <w:wAfter w:w="29" w:type="dxa"/>
        </w:trPr>
        <w:tc>
          <w:tcPr>
            <w:tcW w:w="3545" w:type="dxa"/>
          </w:tcPr>
          <w:p w14:paraId="7A5619BE" w14:textId="1AE3DA2A" w:rsidR="009F7A98" w:rsidRPr="009F7A98" w:rsidRDefault="00A30610" w:rsidP="006E7788">
            <w:pPr>
              <w:pStyle w:val="BodyText"/>
              <w:rPr>
                <w:rFonts w:ascii="Arial" w:hAnsi="Arial" w:cs="Arial"/>
                <w:b/>
                <w:bCs/>
              </w:rPr>
            </w:pPr>
            <w:r>
              <w:rPr>
                <w:rFonts w:ascii="Arial" w:hAnsi="Arial" w:cs="Arial"/>
                <w:b/>
              </w:rPr>
              <w:t>“</w:t>
            </w:r>
            <w:r w:rsidR="009F7A98" w:rsidRPr="002573C0">
              <w:rPr>
                <w:rFonts w:ascii="Arial" w:hAnsi="Arial" w:cs="Arial"/>
                <w:b/>
              </w:rPr>
              <w:t>Transmission Owner Price Index (TOPI)</w:t>
            </w:r>
            <w:r>
              <w:rPr>
                <w:rFonts w:ascii="Arial" w:hAnsi="Arial" w:cs="Arial"/>
                <w:b/>
              </w:rPr>
              <w:t>”</w:t>
            </w:r>
          </w:p>
        </w:tc>
        <w:tc>
          <w:tcPr>
            <w:tcW w:w="6775" w:type="dxa"/>
          </w:tcPr>
          <w:p w14:paraId="54268083" w14:textId="77777777" w:rsidR="009F7A98" w:rsidRPr="009F7A98" w:rsidRDefault="009F7A98" w:rsidP="006E7788">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6E7788" w14:paraId="6E4DCD85" w14:textId="77777777" w:rsidTr="00C61D2E">
        <w:tblPrEx>
          <w:tblCellMar>
            <w:left w:w="108" w:type="dxa"/>
            <w:right w:w="108" w:type="dxa"/>
          </w:tblCellMar>
        </w:tblPrEx>
        <w:trPr>
          <w:gridAfter w:val="1"/>
          <w:wAfter w:w="29" w:type="dxa"/>
        </w:trPr>
        <w:tc>
          <w:tcPr>
            <w:tcW w:w="3545" w:type="dxa"/>
          </w:tcPr>
          <w:p w14:paraId="4A0B586C" w14:textId="77777777" w:rsidR="006E7788" w:rsidRDefault="006E7788" w:rsidP="006E7788">
            <w:pPr>
              <w:pStyle w:val="BodyText"/>
              <w:rPr>
                <w:rFonts w:ascii="Arial" w:hAnsi="Arial" w:cs="Arial"/>
                <w:b/>
                <w:bCs/>
              </w:rPr>
            </w:pPr>
            <w:r>
              <w:rPr>
                <w:rFonts w:ascii="Arial" w:hAnsi="Arial" w:cs="Arial"/>
                <w:b/>
                <w:bCs/>
              </w:rPr>
              <w:t>"Transmission Related Agreement"</w:t>
            </w:r>
          </w:p>
        </w:tc>
        <w:tc>
          <w:tcPr>
            <w:tcW w:w="6775" w:type="dxa"/>
          </w:tcPr>
          <w:p w14:paraId="304BFDA1"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6E7788" w14:paraId="65CC011B" w14:textId="77777777" w:rsidTr="00C61D2E">
        <w:trPr>
          <w:gridAfter w:val="1"/>
          <w:wAfter w:w="29" w:type="dxa"/>
        </w:trPr>
        <w:tc>
          <w:tcPr>
            <w:tcW w:w="3545" w:type="dxa"/>
          </w:tcPr>
          <w:p w14:paraId="39D264D2" w14:textId="77777777" w:rsidR="006E7788" w:rsidRDefault="006E7788" w:rsidP="006E7788">
            <w:pPr>
              <w:pStyle w:val="BodyText"/>
              <w:rPr>
                <w:rFonts w:ascii="Arial" w:hAnsi="Arial" w:cs="Arial"/>
                <w:b/>
                <w:bCs/>
              </w:rPr>
            </w:pPr>
            <w:r>
              <w:rPr>
                <w:rFonts w:ascii="Arial" w:hAnsi="Arial" w:cs="Arial"/>
                <w:b/>
                <w:bCs/>
              </w:rPr>
              <w:t>"Transmission Services Activity"</w:t>
            </w:r>
          </w:p>
        </w:tc>
        <w:tc>
          <w:tcPr>
            <w:tcW w:w="6775" w:type="dxa"/>
          </w:tcPr>
          <w:p w14:paraId="5772AFB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2D0E5DE" w14:textId="77777777" w:rsidTr="00C61D2E">
        <w:trPr>
          <w:gridAfter w:val="1"/>
          <w:wAfter w:w="29" w:type="dxa"/>
        </w:trPr>
        <w:tc>
          <w:tcPr>
            <w:tcW w:w="3545" w:type="dxa"/>
          </w:tcPr>
          <w:p w14:paraId="5E534BCA" w14:textId="77777777" w:rsidR="006E7788" w:rsidRDefault="006E7788" w:rsidP="006E7788">
            <w:pPr>
              <w:pStyle w:val="BodyText"/>
              <w:rPr>
                <w:rFonts w:ascii="Arial" w:hAnsi="Arial" w:cs="Arial"/>
                <w:b/>
                <w:bCs/>
              </w:rPr>
            </w:pPr>
            <w:r>
              <w:rPr>
                <w:rFonts w:ascii="Arial" w:hAnsi="Arial" w:cs="Arial"/>
                <w:b/>
                <w:bCs/>
              </w:rPr>
              <w:t>"Transmission Services Use of System Charges"</w:t>
            </w:r>
          </w:p>
        </w:tc>
        <w:tc>
          <w:tcPr>
            <w:tcW w:w="6775" w:type="dxa"/>
          </w:tcPr>
          <w:p w14:paraId="3C8F5C33" w14:textId="77777777"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6E7788" w14:paraId="48F27346" w14:textId="77777777" w:rsidTr="00C61D2E">
        <w:trPr>
          <w:gridAfter w:val="1"/>
          <w:wAfter w:w="29" w:type="dxa"/>
        </w:trPr>
        <w:tc>
          <w:tcPr>
            <w:tcW w:w="3545" w:type="dxa"/>
          </w:tcPr>
          <w:p w14:paraId="030F7195" w14:textId="77777777" w:rsidR="006E7788" w:rsidRDefault="006E7788" w:rsidP="006E7788">
            <w:pPr>
              <w:pStyle w:val="BodyText"/>
              <w:rPr>
                <w:rFonts w:ascii="Arial" w:hAnsi="Arial" w:cs="Arial"/>
                <w:b/>
                <w:bCs/>
              </w:rPr>
            </w:pPr>
            <w:r>
              <w:rPr>
                <w:rFonts w:ascii="Arial" w:hAnsi="Arial" w:cs="Arial"/>
                <w:b/>
                <w:bCs/>
              </w:rPr>
              <w:t>"Transmission Reinforcement Works"</w:t>
            </w:r>
          </w:p>
        </w:tc>
        <w:tc>
          <w:tcPr>
            <w:tcW w:w="6775" w:type="dxa"/>
          </w:tcPr>
          <w:p w14:paraId="0285253E"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6E7788" w14:paraId="1A2B4E00" w14:textId="77777777" w:rsidTr="00C61D2E">
        <w:trPr>
          <w:gridAfter w:val="1"/>
          <w:wAfter w:w="29" w:type="dxa"/>
        </w:trPr>
        <w:tc>
          <w:tcPr>
            <w:tcW w:w="3545" w:type="dxa"/>
          </w:tcPr>
          <w:p w14:paraId="183D144D" w14:textId="77777777" w:rsidR="006E7788" w:rsidRDefault="006E7788" w:rsidP="006E7788">
            <w:pPr>
              <w:pStyle w:val="BodyText"/>
              <w:rPr>
                <w:rFonts w:ascii="Arial" w:hAnsi="Arial" w:cs="Arial"/>
                <w:b/>
                <w:bCs/>
              </w:rPr>
            </w:pPr>
            <w:r>
              <w:rPr>
                <w:rFonts w:ascii="Arial" w:hAnsi="Arial" w:cs="Arial"/>
                <w:b/>
                <w:bCs/>
              </w:rPr>
              <w:t>“Transmission Voltage”</w:t>
            </w:r>
          </w:p>
        </w:tc>
        <w:tc>
          <w:tcPr>
            <w:tcW w:w="6775" w:type="dxa"/>
          </w:tcPr>
          <w:p w14:paraId="7A4091EE" w14:textId="77777777" w:rsidR="006E7788" w:rsidRDefault="006E7788" w:rsidP="006E7788">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6E7788" w14:paraId="21B92B8C" w14:textId="77777777" w:rsidTr="00C61D2E">
        <w:trPr>
          <w:gridAfter w:val="1"/>
          <w:wAfter w:w="29" w:type="dxa"/>
        </w:trPr>
        <w:tc>
          <w:tcPr>
            <w:tcW w:w="3545" w:type="dxa"/>
          </w:tcPr>
          <w:p w14:paraId="0A5C1744" w14:textId="77777777" w:rsidR="006E7788" w:rsidRDefault="006E7788" w:rsidP="006E7788">
            <w:pPr>
              <w:pStyle w:val="BodyText"/>
              <w:rPr>
                <w:rFonts w:ascii="Arial" w:hAnsi="Arial" w:cs="Arial"/>
                <w:b/>
                <w:bCs/>
              </w:rPr>
            </w:pPr>
            <w:r>
              <w:rPr>
                <w:rFonts w:ascii="Arial" w:hAnsi="Arial" w:cs="Arial"/>
                <w:b/>
                <w:bCs/>
              </w:rPr>
              <w:t>"Transmission Works Register"</w:t>
            </w:r>
          </w:p>
        </w:tc>
        <w:tc>
          <w:tcPr>
            <w:tcW w:w="6775" w:type="dxa"/>
          </w:tcPr>
          <w:p w14:paraId="09F54733" w14:textId="77777777" w:rsidR="006E7788" w:rsidRDefault="006E7788" w:rsidP="006E7788">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6E7788" w14:paraId="7FF269BB" w14:textId="77777777" w:rsidTr="00C61D2E">
        <w:trPr>
          <w:gridAfter w:val="1"/>
          <w:wAfter w:w="29" w:type="dxa"/>
        </w:trPr>
        <w:tc>
          <w:tcPr>
            <w:tcW w:w="3545" w:type="dxa"/>
          </w:tcPr>
          <w:p w14:paraId="57C8604A" w14:textId="77777777" w:rsidR="006E7788" w:rsidRDefault="006E7788" w:rsidP="006E7788">
            <w:pPr>
              <w:pStyle w:val="BodyText"/>
              <w:rPr>
                <w:rFonts w:ascii="Arial" w:hAnsi="Arial" w:cs="Arial"/>
                <w:b/>
                <w:bCs/>
              </w:rPr>
            </w:pPr>
            <w:r>
              <w:rPr>
                <w:rFonts w:ascii="Arial" w:hAnsi="Arial" w:cs="Arial"/>
                <w:b/>
                <w:bCs/>
              </w:rPr>
              <w:t>"Transmission Works"</w:t>
            </w:r>
          </w:p>
        </w:tc>
        <w:tc>
          <w:tcPr>
            <w:tcW w:w="6775" w:type="dxa"/>
          </w:tcPr>
          <w:p w14:paraId="3D22ED32" w14:textId="77777777" w:rsidR="006E7788" w:rsidRDefault="006E7788" w:rsidP="006E7788">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in to the relevant </w:t>
            </w:r>
            <w:r>
              <w:rPr>
                <w:rFonts w:ascii="Arial" w:hAnsi="Arial" w:cs="Arial"/>
                <w:b/>
              </w:rPr>
              <w:t>Construction Agreement</w:t>
            </w:r>
            <w:r>
              <w:rPr>
                <w:rFonts w:ascii="Arial" w:hAnsi="Arial" w:cs="Arial"/>
              </w:rPr>
              <w:t>;</w:t>
            </w:r>
          </w:p>
        </w:tc>
      </w:tr>
      <w:tr w:rsidR="006E7788" w14:paraId="2E1DB4D3" w14:textId="77777777" w:rsidTr="00C61D2E">
        <w:trPr>
          <w:gridAfter w:val="1"/>
          <w:wAfter w:w="29" w:type="dxa"/>
        </w:trPr>
        <w:tc>
          <w:tcPr>
            <w:tcW w:w="3545" w:type="dxa"/>
          </w:tcPr>
          <w:p w14:paraId="11CF3195" w14:textId="77777777" w:rsidR="006E7788" w:rsidRDefault="006E7788" w:rsidP="006E7788">
            <w:pPr>
              <w:pStyle w:val="BodyText"/>
              <w:rPr>
                <w:rFonts w:ascii="Arial" w:hAnsi="Arial" w:cs="Arial"/>
                <w:b/>
                <w:bCs/>
              </w:rPr>
            </w:pPr>
            <w:r>
              <w:rPr>
                <w:rFonts w:ascii="Arial" w:hAnsi="Arial" w:cs="Arial"/>
                <w:b/>
                <w:bCs/>
              </w:rPr>
              <w:t>“Triad”</w:t>
            </w:r>
          </w:p>
        </w:tc>
        <w:tc>
          <w:tcPr>
            <w:tcW w:w="6775" w:type="dxa"/>
          </w:tcPr>
          <w:p w14:paraId="54ADE457" w14:textId="77777777" w:rsidR="006E7788" w:rsidRDefault="006E7788" w:rsidP="006E7788">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6E7788" w14:paraId="38848EC5" w14:textId="77777777" w:rsidTr="00ED0CF6">
        <w:trPr>
          <w:gridAfter w:val="1"/>
          <w:wAfter w:w="29" w:type="dxa"/>
          <w:trHeight w:val="284"/>
        </w:trPr>
        <w:tc>
          <w:tcPr>
            <w:tcW w:w="3545" w:type="dxa"/>
          </w:tcPr>
          <w:p w14:paraId="334A7E4E" w14:textId="64190480" w:rsidR="00FC0F92" w:rsidRDefault="006E7788" w:rsidP="006E7788">
            <w:pPr>
              <w:tabs>
                <w:tab w:val="left" w:pos="0"/>
              </w:tabs>
              <w:rPr>
                <w:rFonts w:ascii="Arial" w:hAnsi="Arial" w:cs="Arial"/>
                <w:b/>
              </w:rPr>
            </w:pPr>
            <w:r w:rsidRPr="009625ED">
              <w:rPr>
                <w:rFonts w:ascii="Arial" w:hAnsi="Arial" w:cs="Arial"/>
                <w:bCs/>
              </w:rPr>
              <w:lastRenderedPageBreak/>
              <w:t>“</w:t>
            </w:r>
            <w:r w:rsidRPr="009625ED">
              <w:rPr>
                <w:rFonts w:ascii="Arial" w:hAnsi="Arial" w:cs="Arial"/>
                <w:b/>
                <w:bCs/>
              </w:rPr>
              <w:t>Trigger Date</w:t>
            </w:r>
            <w:r w:rsidRPr="009625ED">
              <w:rPr>
                <w:rFonts w:ascii="Arial" w:hAnsi="Arial" w:cs="Arial"/>
                <w:bCs/>
              </w:rPr>
              <w:t>”</w:t>
            </w:r>
          </w:p>
          <w:p w14:paraId="36BB1992" w14:textId="77777777" w:rsidR="00527153" w:rsidRDefault="00527153" w:rsidP="006E7788">
            <w:pPr>
              <w:tabs>
                <w:tab w:val="left" w:pos="0"/>
              </w:tabs>
              <w:rPr>
                <w:rFonts w:ascii="Arial" w:hAnsi="Arial" w:cs="Arial"/>
                <w:b/>
              </w:rPr>
            </w:pPr>
          </w:p>
          <w:p w14:paraId="6036B73C" w14:textId="77777777" w:rsidR="00527153" w:rsidRDefault="00527153" w:rsidP="006E7788">
            <w:pPr>
              <w:tabs>
                <w:tab w:val="left" w:pos="0"/>
              </w:tabs>
              <w:rPr>
                <w:rFonts w:ascii="Arial" w:hAnsi="Arial" w:cs="Arial"/>
                <w:b/>
              </w:rPr>
            </w:pPr>
          </w:p>
          <w:p w14:paraId="73B5C5ED" w14:textId="77777777" w:rsidR="00464EBD" w:rsidRDefault="00464EBD" w:rsidP="006E7788">
            <w:pPr>
              <w:tabs>
                <w:tab w:val="left" w:pos="0"/>
              </w:tabs>
              <w:rPr>
                <w:rFonts w:ascii="Arial" w:hAnsi="Arial" w:cs="Arial"/>
                <w:b/>
              </w:rPr>
            </w:pPr>
          </w:p>
          <w:p w14:paraId="0777EE0F" w14:textId="77777777" w:rsidR="006E7788" w:rsidRPr="009625ED" w:rsidRDefault="006E7788" w:rsidP="00BA6C9C">
            <w:pPr>
              <w:tabs>
                <w:tab w:val="left" w:pos="0"/>
              </w:tabs>
              <w:rPr>
                <w:rFonts w:ascii="Arial" w:hAnsi="Arial" w:cs="Arial"/>
                <w:b/>
                <w:bCs/>
              </w:rPr>
            </w:pPr>
          </w:p>
        </w:tc>
        <w:tc>
          <w:tcPr>
            <w:tcW w:w="6775" w:type="dxa"/>
          </w:tcPr>
          <w:p w14:paraId="3BA414F3" w14:textId="4815B5FB" w:rsidR="00D47ED5" w:rsidRDefault="006E7788" w:rsidP="006E7788">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6E7788" w:rsidRPr="007454CC" w:rsidRDefault="006E7788" w:rsidP="006E7788">
            <w:pPr>
              <w:tabs>
                <w:tab w:val="left" w:pos="0"/>
              </w:tabs>
              <w:rPr>
                <w:rFonts w:ascii="Arial" w:hAnsi="Arial" w:cs="Arial"/>
                <w:bCs/>
                <w:szCs w:val="22"/>
              </w:rPr>
            </w:pPr>
          </w:p>
          <w:p w14:paraId="0824B718" w14:textId="77777777" w:rsidR="0038685E" w:rsidRDefault="0038685E" w:rsidP="006E7788">
            <w:pPr>
              <w:autoSpaceDE w:val="0"/>
              <w:autoSpaceDN w:val="0"/>
              <w:adjustRightInd w:val="0"/>
              <w:rPr>
                <w:rFonts w:ascii="Arial" w:hAnsi="Arial" w:cs="Arial"/>
                <w:szCs w:val="22"/>
                <w:lang w:eastAsia="en-GB"/>
              </w:rPr>
            </w:pPr>
          </w:p>
          <w:p w14:paraId="452506D9" w14:textId="77777777" w:rsidR="006E7788" w:rsidRPr="007454CC" w:rsidRDefault="006E7788" w:rsidP="00BA6C9C">
            <w:pPr>
              <w:tabs>
                <w:tab w:val="left" w:pos="0"/>
              </w:tabs>
              <w:rPr>
                <w:rFonts w:ascii="Arial" w:hAnsi="Arial" w:cs="Arial"/>
              </w:rPr>
            </w:pPr>
          </w:p>
        </w:tc>
      </w:tr>
      <w:tr w:rsidR="00ED0CF6" w14:paraId="2C972219" w14:textId="77777777" w:rsidTr="00C61D2E">
        <w:trPr>
          <w:gridAfter w:val="1"/>
          <w:wAfter w:w="29" w:type="dxa"/>
        </w:trPr>
        <w:tc>
          <w:tcPr>
            <w:tcW w:w="3545" w:type="dxa"/>
          </w:tcPr>
          <w:p w14:paraId="5191B96D" w14:textId="77777777" w:rsidR="00ED0CF6" w:rsidRDefault="00ED0CF6" w:rsidP="00ED0CF6">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ED0CF6" w:rsidRDefault="00ED0CF6" w:rsidP="00BA6C9C">
            <w:pPr>
              <w:tabs>
                <w:tab w:val="left" w:pos="0"/>
              </w:tabs>
              <w:rPr>
                <w:rFonts w:ascii="Arial" w:hAnsi="Arial" w:cs="Arial"/>
                <w:b/>
              </w:rPr>
            </w:pPr>
          </w:p>
        </w:tc>
        <w:tc>
          <w:tcPr>
            <w:tcW w:w="6775" w:type="dxa"/>
          </w:tcPr>
          <w:p w14:paraId="56DBAEC3" w14:textId="77777777" w:rsidR="00ED0CF6" w:rsidRDefault="00ED0CF6" w:rsidP="00ED0CF6">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ED0CF6" w:rsidRDefault="00ED0CF6" w:rsidP="00BA6C9C">
            <w:pPr>
              <w:tabs>
                <w:tab w:val="left" w:pos="0"/>
              </w:tabs>
              <w:rPr>
                <w:rFonts w:ascii="Arial" w:hAnsi="Arial" w:cs="Arial"/>
                <w:bCs/>
                <w:szCs w:val="22"/>
              </w:rPr>
            </w:pPr>
          </w:p>
        </w:tc>
      </w:tr>
      <w:tr w:rsidR="00BA6C9C" w14:paraId="491AD0F1" w14:textId="77777777" w:rsidTr="00C61D2E">
        <w:trPr>
          <w:gridAfter w:val="1"/>
          <w:wAfter w:w="29" w:type="dxa"/>
        </w:trPr>
        <w:tc>
          <w:tcPr>
            <w:tcW w:w="3545" w:type="dxa"/>
          </w:tcPr>
          <w:p w14:paraId="451443CE" w14:textId="77777777" w:rsidR="00BA6C9C" w:rsidRDefault="00BA6C9C" w:rsidP="00BA6C9C">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BA6C9C" w:rsidRPr="009625ED" w:rsidRDefault="00BA6C9C" w:rsidP="006E7788">
            <w:pPr>
              <w:tabs>
                <w:tab w:val="left" w:pos="0"/>
              </w:tabs>
              <w:rPr>
                <w:rFonts w:ascii="Arial" w:hAnsi="Arial" w:cs="Arial"/>
                <w:bCs/>
              </w:rPr>
            </w:pPr>
          </w:p>
        </w:tc>
        <w:tc>
          <w:tcPr>
            <w:tcW w:w="6775" w:type="dxa"/>
          </w:tcPr>
          <w:p w14:paraId="6E1121F3" w14:textId="77777777" w:rsidR="00BA6C9C" w:rsidRDefault="00BA6C9C" w:rsidP="00BA6C9C">
            <w:pPr>
              <w:tabs>
                <w:tab w:val="left" w:pos="0"/>
              </w:tabs>
              <w:rPr>
                <w:rFonts w:ascii="Arial" w:hAnsi="Arial" w:cs="Arial"/>
                <w:bCs/>
                <w:szCs w:val="22"/>
              </w:rPr>
            </w:pPr>
            <w:r>
              <w:rPr>
                <w:rFonts w:ascii="Arial" w:hAnsi="Arial" w:cs="Arial"/>
                <w:bCs/>
                <w:szCs w:val="22"/>
              </w:rPr>
              <w:t xml:space="preserve">the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BA6C9C" w:rsidRPr="007454CC" w:rsidRDefault="00BA6C9C" w:rsidP="006E7788">
            <w:pPr>
              <w:tabs>
                <w:tab w:val="left" w:pos="0"/>
              </w:tabs>
              <w:rPr>
                <w:rFonts w:ascii="Arial" w:hAnsi="Arial" w:cs="Arial"/>
              </w:rPr>
            </w:pPr>
          </w:p>
        </w:tc>
      </w:tr>
      <w:tr w:rsidR="00BA6C9C" w14:paraId="0B3200CA" w14:textId="77777777" w:rsidTr="00C61D2E">
        <w:trPr>
          <w:gridAfter w:val="1"/>
          <w:wAfter w:w="29" w:type="dxa"/>
        </w:trPr>
        <w:tc>
          <w:tcPr>
            <w:tcW w:w="3545" w:type="dxa"/>
          </w:tcPr>
          <w:p w14:paraId="1B11660F" w14:textId="77777777" w:rsidR="00BA6C9C" w:rsidRDefault="00BA6C9C" w:rsidP="00BA6C9C">
            <w:pPr>
              <w:tabs>
                <w:tab w:val="left" w:pos="0"/>
              </w:tabs>
              <w:rPr>
                <w:rFonts w:ascii="Arial" w:hAnsi="Arial" w:cs="Arial"/>
                <w:b/>
              </w:rPr>
            </w:pPr>
            <w:r>
              <w:rPr>
                <w:rFonts w:ascii="Arial" w:hAnsi="Arial" w:cs="Arial"/>
                <w:b/>
              </w:rPr>
              <w:t>“UMS Base Value at Risk”</w:t>
            </w:r>
          </w:p>
          <w:p w14:paraId="01698EBD" w14:textId="77777777" w:rsidR="00BA6C9C" w:rsidRPr="009625ED" w:rsidRDefault="00BA6C9C" w:rsidP="006E7788">
            <w:pPr>
              <w:tabs>
                <w:tab w:val="left" w:pos="0"/>
              </w:tabs>
              <w:rPr>
                <w:rFonts w:ascii="Arial" w:hAnsi="Arial" w:cs="Arial"/>
                <w:bCs/>
              </w:rPr>
            </w:pPr>
          </w:p>
        </w:tc>
        <w:tc>
          <w:tcPr>
            <w:tcW w:w="6775" w:type="dxa"/>
          </w:tcPr>
          <w:p w14:paraId="4103AA0D" w14:textId="77777777" w:rsidR="00BA6C9C" w:rsidRDefault="00BA6C9C" w:rsidP="00BA6C9C">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BA6C9C" w:rsidRPr="007454CC" w:rsidRDefault="00BA6C9C" w:rsidP="006E7788">
            <w:pPr>
              <w:tabs>
                <w:tab w:val="left" w:pos="0"/>
              </w:tabs>
              <w:rPr>
                <w:rFonts w:ascii="Arial" w:hAnsi="Arial" w:cs="Arial"/>
              </w:rPr>
            </w:pPr>
          </w:p>
        </w:tc>
      </w:tr>
      <w:tr w:rsidR="00BA6C9C" w14:paraId="222C440E" w14:textId="77777777" w:rsidTr="00C61D2E">
        <w:trPr>
          <w:gridAfter w:val="1"/>
          <w:wAfter w:w="29" w:type="dxa"/>
        </w:trPr>
        <w:tc>
          <w:tcPr>
            <w:tcW w:w="3545" w:type="dxa"/>
          </w:tcPr>
          <w:p w14:paraId="5E2A96A3" w14:textId="77777777" w:rsidR="00BA6C9C" w:rsidRDefault="00BA6C9C" w:rsidP="00BA6C9C">
            <w:pPr>
              <w:tabs>
                <w:tab w:val="left" w:pos="0"/>
              </w:tabs>
              <w:rPr>
                <w:rFonts w:ascii="Arial" w:hAnsi="Arial" w:cs="Arial"/>
                <w:b/>
              </w:rPr>
            </w:pPr>
            <w:r>
              <w:rPr>
                <w:rFonts w:ascii="Arial" w:hAnsi="Arial" w:cs="Arial"/>
                <w:b/>
              </w:rPr>
              <w:t>“UMS Tariff”</w:t>
            </w:r>
          </w:p>
          <w:p w14:paraId="7F1CACDE" w14:textId="77777777" w:rsidR="00BA6C9C" w:rsidRPr="009625ED" w:rsidRDefault="00BA6C9C" w:rsidP="006E7788">
            <w:pPr>
              <w:tabs>
                <w:tab w:val="left" w:pos="0"/>
              </w:tabs>
              <w:rPr>
                <w:rFonts w:ascii="Arial" w:hAnsi="Arial" w:cs="Arial"/>
                <w:bCs/>
              </w:rPr>
            </w:pPr>
          </w:p>
        </w:tc>
        <w:tc>
          <w:tcPr>
            <w:tcW w:w="6775" w:type="dxa"/>
          </w:tcPr>
          <w:p w14:paraId="6C01877B" w14:textId="77777777" w:rsidR="00BA6C9C" w:rsidRPr="00594DD2" w:rsidRDefault="00BA6C9C" w:rsidP="00BA6C9C">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Unmetered Supplies;</w:t>
            </w:r>
          </w:p>
          <w:p w14:paraId="0A20AA27" w14:textId="77777777" w:rsidR="00BA6C9C" w:rsidRPr="007454CC" w:rsidRDefault="00BA6C9C" w:rsidP="006E7788">
            <w:pPr>
              <w:tabs>
                <w:tab w:val="left" w:pos="0"/>
              </w:tabs>
              <w:rPr>
                <w:rFonts w:ascii="Arial" w:hAnsi="Arial" w:cs="Arial"/>
              </w:rPr>
            </w:pPr>
          </w:p>
        </w:tc>
      </w:tr>
      <w:tr w:rsidR="00BA6C9C" w14:paraId="07D69065" w14:textId="77777777" w:rsidTr="00C61D2E">
        <w:trPr>
          <w:gridAfter w:val="1"/>
          <w:wAfter w:w="29" w:type="dxa"/>
        </w:trPr>
        <w:tc>
          <w:tcPr>
            <w:tcW w:w="3545" w:type="dxa"/>
          </w:tcPr>
          <w:p w14:paraId="06A9CCAB" w14:textId="77777777" w:rsidR="00BA6C9C" w:rsidRDefault="00BA6C9C" w:rsidP="00BA6C9C">
            <w:pPr>
              <w:tabs>
                <w:tab w:val="left" w:pos="0"/>
              </w:tabs>
              <w:rPr>
                <w:rFonts w:ascii="Arial" w:hAnsi="Arial" w:cs="Arial"/>
                <w:b/>
              </w:rPr>
            </w:pPr>
            <w:r>
              <w:rPr>
                <w:rFonts w:ascii="Arial" w:hAnsi="Arial" w:cs="Arial"/>
                <w:b/>
              </w:rPr>
              <w:t>“Unmetered Supply Volume”</w:t>
            </w:r>
          </w:p>
          <w:p w14:paraId="1634FEA2" w14:textId="77777777" w:rsidR="00BA6C9C" w:rsidRPr="009625ED" w:rsidRDefault="00BA6C9C" w:rsidP="006E7788">
            <w:pPr>
              <w:tabs>
                <w:tab w:val="left" w:pos="0"/>
              </w:tabs>
              <w:rPr>
                <w:rFonts w:ascii="Arial" w:hAnsi="Arial" w:cs="Arial"/>
                <w:bCs/>
              </w:rPr>
            </w:pPr>
          </w:p>
        </w:tc>
        <w:tc>
          <w:tcPr>
            <w:tcW w:w="6775" w:type="dxa"/>
          </w:tcPr>
          <w:p w14:paraId="74F01F6A" w14:textId="77777777" w:rsidR="00BA6C9C" w:rsidRPr="00247A78" w:rsidRDefault="00BA6C9C" w:rsidP="00BA6C9C">
            <w:pPr>
              <w:tabs>
                <w:tab w:val="left" w:pos="0"/>
              </w:tabs>
              <w:rPr>
                <w:rFonts w:ascii="Arial" w:hAnsi="Arial" w:cs="Arial"/>
                <w:b/>
                <w:szCs w:val="22"/>
              </w:rPr>
            </w:pPr>
            <w:r>
              <w:rPr>
                <w:rFonts w:ascii="Arial" w:hAnsi="Arial" w:cs="Arial"/>
                <w:bCs/>
                <w:szCs w:val="22"/>
              </w:rPr>
              <w:t xml:space="preserve">the amount of </w:t>
            </w:r>
            <w:r>
              <w:rPr>
                <w:rFonts w:ascii="Arial" w:hAnsi="Arial" w:cs="Arial"/>
                <w:b/>
                <w:szCs w:val="22"/>
              </w:rPr>
              <w:t xml:space="preserve">energy </w:t>
            </w:r>
            <w:r>
              <w:rPr>
                <w:rFonts w:ascii="Arial" w:hAnsi="Arial" w:cs="Arial"/>
                <w:bCs/>
                <w:szCs w:val="22"/>
              </w:rPr>
              <w:t xml:space="preserve">associated with </w:t>
            </w:r>
            <w:r>
              <w:rPr>
                <w:rFonts w:ascii="Arial" w:hAnsi="Arial" w:cs="Arial"/>
                <w:b/>
                <w:szCs w:val="22"/>
              </w:rPr>
              <w:t>Unmetered Supply</w:t>
            </w:r>
          </w:p>
          <w:p w14:paraId="0A194E1E" w14:textId="77777777" w:rsidR="00BA6C9C" w:rsidRPr="007454CC" w:rsidRDefault="00BA6C9C" w:rsidP="006E7788">
            <w:pPr>
              <w:tabs>
                <w:tab w:val="left" w:pos="0"/>
              </w:tabs>
              <w:rPr>
                <w:rFonts w:ascii="Arial" w:hAnsi="Arial" w:cs="Arial"/>
              </w:rPr>
            </w:pPr>
          </w:p>
        </w:tc>
      </w:tr>
      <w:tr w:rsidR="00BA6C9C" w14:paraId="144E62C8" w14:textId="77777777" w:rsidTr="00C61D2E">
        <w:trPr>
          <w:gridAfter w:val="1"/>
          <w:wAfter w:w="29" w:type="dxa"/>
        </w:trPr>
        <w:tc>
          <w:tcPr>
            <w:tcW w:w="3545" w:type="dxa"/>
          </w:tcPr>
          <w:p w14:paraId="4F2EF7DB" w14:textId="77777777" w:rsidR="00BA6C9C" w:rsidRDefault="00BA6C9C" w:rsidP="00BA6C9C">
            <w:pPr>
              <w:tabs>
                <w:tab w:val="left" w:pos="0"/>
              </w:tabs>
              <w:rPr>
                <w:rFonts w:ascii="Arial" w:hAnsi="Arial" w:cs="Arial"/>
                <w:b/>
              </w:rPr>
            </w:pPr>
            <w:r>
              <w:rPr>
                <w:rFonts w:ascii="Arial" w:hAnsi="Arial" w:cs="Arial"/>
                <w:b/>
              </w:rPr>
              <w:t>“Unmetered Supply Volume Forecast”</w:t>
            </w:r>
          </w:p>
          <w:p w14:paraId="5DBBB12D" w14:textId="77777777" w:rsidR="00BA6C9C" w:rsidRPr="009625ED" w:rsidRDefault="00BA6C9C" w:rsidP="006E7788">
            <w:pPr>
              <w:tabs>
                <w:tab w:val="left" w:pos="0"/>
              </w:tabs>
              <w:rPr>
                <w:rFonts w:ascii="Arial" w:hAnsi="Arial" w:cs="Arial"/>
                <w:bCs/>
              </w:rPr>
            </w:pPr>
          </w:p>
        </w:tc>
        <w:tc>
          <w:tcPr>
            <w:tcW w:w="6775" w:type="dxa"/>
          </w:tcPr>
          <w:p w14:paraId="2FC6D978" w14:textId="77777777" w:rsidR="00BA6C9C" w:rsidRPr="00A07ED3" w:rsidRDefault="00BA6C9C" w:rsidP="00BA6C9C">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BA6C9C" w:rsidRPr="007454CC" w:rsidRDefault="00BA6C9C" w:rsidP="006E7788">
            <w:pPr>
              <w:tabs>
                <w:tab w:val="left" w:pos="0"/>
              </w:tabs>
              <w:rPr>
                <w:rFonts w:ascii="Arial" w:hAnsi="Arial" w:cs="Arial"/>
              </w:rPr>
            </w:pPr>
          </w:p>
        </w:tc>
      </w:tr>
      <w:tr w:rsidR="00B24020" w14:paraId="62400805" w14:textId="77777777" w:rsidTr="00C61D2E">
        <w:trPr>
          <w:gridAfter w:val="1"/>
          <w:wAfter w:w="29" w:type="dxa"/>
        </w:trPr>
        <w:tc>
          <w:tcPr>
            <w:tcW w:w="3545" w:type="dxa"/>
          </w:tcPr>
          <w:p w14:paraId="500533ED" w14:textId="77777777" w:rsidR="00BA6C9C" w:rsidRPr="007454CC" w:rsidRDefault="00BA6C9C" w:rsidP="00BA6C9C">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BA6C9C" w:rsidRPr="007454CC" w:rsidRDefault="00BA6C9C" w:rsidP="00BA6C9C">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B24020" w:rsidRPr="009625ED" w:rsidRDefault="00B24020" w:rsidP="006E7788">
            <w:pPr>
              <w:tabs>
                <w:tab w:val="left" w:pos="0"/>
              </w:tabs>
              <w:rPr>
                <w:rFonts w:ascii="Arial" w:hAnsi="Arial" w:cs="Arial"/>
                <w:bCs/>
              </w:rPr>
            </w:pPr>
          </w:p>
        </w:tc>
        <w:tc>
          <w:tcPr>
            <w:tcW w:w="6775" w:type="dxa"/>
          </w:tcPr>
          <w:p w14:paraId="13563984" w14:textId="77777777" w:rsidR="00BA6C9C" w:rsidRPr="007454CC" w:rsidRDefault="00BA6C9C" w:rsidP="00BA6C9C">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BA6C9C" w:rsidRPr="007454CC" w:rsidRDefault="00BA6C9C" w:rsidP="00BA6C9C">
            <w:pPr>
              <w:autoSpaceDE w:val="0"/>
              <w:autoSpaceDN w:val="0"/>
              <w:adjustRightInd w:val="0"/>
              <w:rPr>
                <w:rFonts w:ascii="Arial" w:hAnsi="Arial" w:cs="Arial"/>
                <w:szCs w:val="22"/>
                <w:lang w:eastAsia="en-GB"/>
              </w:rPr>
            </w:pPr>
          </w:p>
          <w:p w14:paraId="7355C7F5"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BA6C9C" w:rsidRPr="007454CC" w:rsidRDefault="00BA6C9C" w:rsidP="00BA6C9C">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38C63AAC"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7C5BB64" w14:textId="77777777" w:rsidR="00BA6C9C" w:rsidRPr="007454CC" w:rsidRDefault="00BA6C9C" w:rsidP="00BA6C9C">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BA6C9C" w:rsidRPr="009625ED" w:rsidRDefault="00BA6C9C" w:rsidP="00BA6C9C">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7A5321AE" w14:textId="77777777" w:rsidR="00B24020" w:rsidRPr="007454CC" w:rsidRDefault="00B24020" w:rsidP="006E7788">
            <w:pPr>
              <w:tabs>
                <w:tab w:val="left" w:pos="0"/>
              </w:tabs>
              <w:rPr>
                <w:rFonts w:ascii="Arial" w:hAnsi="Arial" w:cs="Arial"/>
              </w:rPr>
            </w:pPr>
          </w:p>
        </w:tc>
      </w:tr>
      <w:tr w:rsidR="006E7788" w14:paraId="5CC720A3" w14:textId="77777777" w:rsidTr="00C61D2E">
        <w:trPr>
          <w:gridAfter w:val="1"/>
          <w:wAfter w:w="29" w:type="dxa"/>
        </w:trPr>
        <w:tc>
          <w:tcPr>
            <w:tcW w:w="3545" w:type="dxa"/>
          </w:tcPr>
          <w:p w14:paraId="50583BDE" w14:textId="77777777" w:rsidR="006E7788" w:rsidRDefault="006E7788" w:rsidP="006E7788">
            <w:pPr>
              <w:pStyle w:val="BodyText"/>
              <w:rPr>
                <w:rFonts w:ascii="Arial" w:hAnsi="Arial" w:cs="Arial"/>
                <w:b/>
                <w:bCs/>
              </w:rPr>
            </w:pPr>
            <w:r>
              <w:rPr>
                <w:rFonts w:ascii="Arial" w:hAnsi="Arial" w:cs="Arial"/>
                <w:b/>
                <w:bCs/>
              </w:rPr>
              <w:t>"Undertaking"</w:t>
            </w:r>
          </w:p>
          <w:p w14:paraId="5065F089" w14:textId="46AB4C1B" w:rsidR="00EE7607" w:rsidRDefault="00701D81" w:rsidP="00701D81">
            <w:pPr>
              <w:pStyle w:val="BodyText"/>
              <w:rPr>
                <w:rFonts w:ascii="Arial" w:hAnsi="Arial" w:cs="Arial"/>
                <w:b/>
                <w:bCs/>
              </w:rPr>
            </w:pPr>
            <w:r>
              <w:rPr>
                <w:rFonts w:ascii="Arial" w:hAnsi="Arial" w:cs="Arial"/>
                <w:b/>
                <w:bCs/>
              </w:rPr>
              <w:t>“Unmetered Supply”</w:t>
            </w:r>
          </w:p>
        </w:tc>
        <w:tc>
          <w:tcPr>
            <w:tcW w:w="6775" w:type="dxa"/>
          </w:tcPr>
          <w:p w14:paraId="07CD44A5" w14:textId="77777777" w:rsidR="006E7788" w:rsidRDefault="006E7788" w:rsidP="006E7788">
            <w:pPr>
              <w:spacing w:after="240"/>
              <w:jc w:val="both"/>
              <w:rPr>
                <w:rFonts w:ascii="Arial" w:hAnsi="Arial" w:cs="Arial"/>
              </w:rPr>
            </w:pPr>
            <w:r>
              <w:rPr>
                <w:rFonts w:ascii="Arial" w:hAnsi="Arial" w:cs="Arial"/>
              </w:rPr>
              <w:t>as defined in section 259 of the Companies Act 1985;</w:t>
            </w:r>
          </w:p>
          <w:p w14:paraId="71C990DB" w14:textId="7094A97D" w:rsidR="00022DEC" w:rsidRDefault="00EE7607" w:rsidP="00701D81">
            <w:pPr>
              <w:spacing w:after="240"/>
              <w:jc w:val="both"/>
              <w:rPr>
                <w:rFonts w:ascii="Arial" w:hAnsi="Arial" w:cs="Arial"/>
                <w:b/>
              </w:rPr>
            </w:pPr>
            <w:r w:rsidRPr="00EE7607">
              <w:rPr>
                <w:rFonts w:ascii="Arial" w:hAnsi="Arial" w:cs="Arial"/>
                <w:bCs/>
              </w:rPr>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6E7788" w14:paraId="7EB1895D" w14:textId="77777777" w:rsidTr="00C61D2E">
        <w:trPr>
          <w:gridAfter w:val="1"/>
          <w:wAfter w:w="29" w:type="dxa"/>
        </w:trPr>
        <w:tc>
          <w:tcPr>
            <w:tcW w:w="3545" w:type="dxa"/>
          </w:tcPr>
          <w:p w14:paraId="5E3BE973" w14:textId="77777777" w:rsidR="006E7788" w:rsidRDefault="006E7788" w:rsidP="006E7788">
            <w:pPr>
              <w:pStyle w:val="BodyText"/>
              <w:rPr>
                <w:rFonts w:ascii="Arial" w:hAnsi="Arial" w:cs="Arial"/>
                <w:b/>
                <w:bCs/>
              </w:rPr>
            </w:pPr>
            <w:r>
              <w:rPr>
                <w:rFonts w:ascii="Arial" w:hAnsi="Arial" w:cs="Arial"/>
                <w:b/>
                <w:bCs/>
              </w:rPr>
              <w:t>"Unsecured Credit Cover"</w:t>
            </w:r>
          </w:p>
        </w:tc>
        <w:tc>
          <w:tcPr>
            <w:tcW w:w="6775" w:type="dxa"/>
          </w:tcPr>
          <w:p w14:paraId="3B77D19F" w14:textId="77777777" w:rsidR="006E7788" w:rsidRDefault="006E7788" w:rsidP="006E7788">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213" w:name="_BPDCD_198"/>
            <w:r w:rsidRPr="00530856">
              <w:rPr>
                <w:rFonts w:ascii="Arial Bold" w:hAnsi="Arial Bold" w:cs="Arial"/>
                <w:b/>
                <w:bCs/>
              </w:rPr>
              <w:t xml:space="preserve">The Company </w:t>
            </w:r>
            <w:bookmarkEnd w:id="213"/>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6E7788" w14:paraId="3ECB820C" w14:textId="77777777" w:rsidTr="00C61D2E">
        <w:trPr>
          <w:gridAfter w:val="1"/>
          <w:wAfter w:w="29" w:type="dxa"/>
        </w:trPr>
        <w:tc>
          <w:tcPr>
            <w:tcW w:w="3545" w:type="dxa"/>
          </w:tcPr>
          <w:p w14:paraId="7BEFB55C" w14:textId="77777777" w:rsidR="006E7788" w:rsidRDefault="006E7788" w:rsidP="006E7788">
            <w:pPr>
              <w:pStyle w:val="BodyText"/>
              <w:rPr>
                <w:rFonts w:ascii="Arial" w:hAnsi="Arial" w:cs="Arial"/>
                <w:b/>
                <w:bCs/>
              </w:rPr>
            </w:pPr>
            <w:r>
              <w:rPr>
                <w:rFonts w:ascii="Arial" w:hAnsi="Arial" w:cs="Arial"/>
                <w:b/>
                <w:bCs/>
              </w:rPr>
              <w:t>"Unusual Load Characteristics"</w:t>
            </w:r>
          </w:p>
        </w:tc>
        <w:tc>
          <w:tcPr>
            <w:tcW w:w="6775" w:type="dxa"/>
          </w:tcPr>
          <w:p w14:paraId="360D7EF0" w14:textId="77777777" w:rsidR="006E7788" w:rsidRDefault="006E7788" w:rsidP="006E7788">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214" w:name="_BPDCD_199"/>
            <w:r w:rsidRPr="00530856">
              <w:rPr>
                <w:rFonts w:ascii="Arial" w:hAnsi="Arial" w:cs="Arial"/>
                <w:color w:val="0000FF"/>
              </w:rPr>
              <w:t>;</w:t>
            </w:r>
            <w:r>
              <w:rPr>
                <w:rFonts w:ascii="Arial" w:hAnsi="Arial" w:cs="Arial"/>
                <w:color w:val="0000FF"/>
                <w:u w:val="double"/>
              </w:rPr>
              <w:t xml:space="preserve"> </w:t>
            </w:r>
            <w:bookmarkEnd w:id="214"/>
          </w:p>
        </w:tc>
      </w:tr>
      <w:tr w:rsidR="006E7788" w14:paraId="5171EDF6" w14:textId="77777777" w:rsidTr="00C61D2E">
        <w:trPr>
          <w:gridAfter w:val="1"/>
          <w:wAfter w:w="29" w:type="dxa"/>
        </w:trPr>
        <w:tc>
          <w:tcPr>
            <w:tcW w:w="3545" w:type="dxa"/>
          </w:tcPr>
          <w:p w14:paraId="2048DD6E" w14:textId="77777777" w:rsidR="006E7788" w:rsidRDefault="006E7788" w:rsidP="006E7788">
            <w:pPr>
              <w:pStyle w:val="BodyText"/>
              <w:rPr>
                <w:rFonts w:ascii="Arial" w:hAnsi="Arial" w:cs="Arial"/>
                <w:b/>
                <w:bCs/>
              </w:rPr>
            </w:pPr>
            <w:r>
              <w:rPr>
                <w:rFonts w:ascii="Arial" w:hAnsi="Arial" w:cs="Arial"/>
                <w:b/>
                <w:bCs/>
              </w:rPr>
              <w:t>"Urgent CUSC Modification Proposal"</w:t>
            </w:r>
          </w:p>
        </w:tc>
        <w:tc>
          <w:tcPr>
            <w:tcW w:w="6775" w:type="dxa"/>
          </w:tcPr>
          <w:p w14:paraId="26637AFC" w14:textId="77777777" w:rsidR="006E7788" w:rsidRDefault="006E7788" w:rsidP="006E7788">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6E7788" w14:paraId="245B4CAF" w14:textId="77777777" w:rsidTr="00C61D2E">
        <w:trPr>
          <w:gridAfter w:val="1"/>
          <w:wAfter w:w="29" w:type="dxa"/>
        </w:trPr>
        <w:tc>
          <w:tcPr>
            <w:tcW w:w="3545" w:type="dxa"/>
          </w:tcPr>
          <w:p w14:paraId="1AC2DD19" w14:textId="77777777" w:rsidR="006E7788" w:rsidRDefault="006E7788" w:rsidP="006E7788">
            <w:pPr>
              <w:pStyle w:val="BodyText"/>
              <w:rPr>
                <w:rFonts w:ascii="Arial" w:hAnsi="Arial" w:cs="Arial"/>
                <w:b/>
                <w:bCs/>
              </w:rPr>
            </w:pPr>
            <w:r>
              <w:rPr>
                <w:rFonts w:ascii="Arial" w:hAnsi="Arial" w:cs="Arial"/>
                <w:b/>
                <w:bCs/>
              </w:rPr>
              <w:lastRenderedPageBreak/>
              <w:t>"Use of System"</w:t>
            </w:r>
          </w:p>
        </w:tc>
        <w:tc>
          <w:tcPr>
            <w:tcW w:w="6775" w:type="dxa"/>
          </w:tcPr>
          <w:p w14:paraId="40A8BCAF" w14:textId="77777777" w:rsidR="006E7788" w:rsidRDefault="006E7788" w:rsidP="006E7788">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6E7788" w14:paraId="525895FA" w14:textId="77777777" w:rsidTr="00C61D2E">
        <w:trPr>
          <w:gridAfter w:val="1"/>
          <w:wAfter w:w="29" w:type="dxa"/>
        </w:trPr>
        <w:tc>
          <w:tcPr>
            <w:tcW w:w="3545" w:type="dxa"/>
          </w:tcPr>
          <w:p w14:paraId="5D999782" w14:textId="77777777" w:rsidR="006E7788" w:rsidRDefault="006E7788" w:rsidP="006E7788">
            <w:pPr>
              <w:pStyle w:val="BodyText"/>
              <w:rPr>
                <w:rFonts w:ascii="Arial" w:hAnsi="Arial" w:cs="Arial"/>
                <w:b/>
                <w:bCs/>
              </w:rPr>
            </w:pPr>
            <w:r>
              <w:rPr>
                <w:rFonts w:ascii="Arial" w:hAnsi="Arial" w:cs="Arial"/>
                <w:b/>
                <w:bCs/>
              </w:rPr>
              <w:t>"Use of System Application"</w:t>
            </w:r>
          </w:p>
        </w:tc>
        <w:tc>
          <w:tcPr>
            <w:tcW w:w="6775" w:type="dxa"/>
          </w:tcPr>
          <w:p w14:paraId="6856506F" w14:textId="77777777" w:rsidR="006E7788" w:rsidRDefault="006E7788" w:rsidP="006E7788">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6E7788" w14:paraId="4E13D2FB" w14:textId="77777777" w:rsidTr="00C61D2E">
        <w:trPr>
          <w:gridAfter w:val="1"/>
          <w:wAfter w:w="29" w:type="dxa"/>
        </w:trPr>
        <w:tc>
          <w:tcPr>
            <w:tcW w:w="3545" w:type="dxa"/>
          </w:tcPr>
          <w:p w14:paraId="2B7E87FD" w14:textId="77777777" w:rsidR="006E7788" w:rsidRDefault="006E7788" w:rsidP="006E7788">
            <w:pPr>
              <w:pStyle w:val="BodyText"/>
              <w:rPr>
                <w:rFonts w:ascii="Arial" w:hAnsi="Arial" w:cs="Arial"/>
                <w:b/>
                <w:bCs/>
              </w:rPr>
            </w:pPr>
            <w:r>
              <w:rPr>
                <w:rFonts w:ascii="Arial" w:hAnsi="Arial" w:cs="Arial"/>
                <w:b/>
                <w:bCs/>
              </w:rPr>
              <w:t>"Use of System Charges"</w:t>
            </w:r>
          </w:p>
        </w:tc>
        <w:tc>
          <w:tcPr>
            <w:tcW w:w="6775" w:type="dxa"/>
          </w:tcPr>
          <w:p w14:paraId="3033CB87" w14:textId="77777777" w:rsidR="006E7788" w:rsidRDefault="006E7788" w:rsidP="006E7788">
            <w:pPr>
              <w:pStyle w:val="BodyText"/>
              <w:jc w:val="both"/>
              <w:rPr>
                <w:rFonts w:ascii="Arial" w:hAnsi="Arial" w:cs="Arial"/>
              </w:rPr>
            </w:pPr>
            <w:r>
              <w:rPr>
                <w:rFonts w:ascii="Arial" w:hAnsi="Arial" w:cs="Arial"/>
              </w:rPr>
              <w:t xml:space="preserve">charges made or levied or to be made or levied by </w:t>
            </w:r>
            <w:r>
              <w:rPr>
                <w:rFonts w:ascii="Arial" w:hAnsi="Arial" w:cs="Arial"/>
                <w:b/>
                <w:bCs/>
              </w:rPr>
              <w:t>The Company</w:t>
            </w:r>
            <w:r>
              <w:rPr>
                <w:rFonts w:ascii="Arial" w:hAnsi="Arial" w:cs="Arial"/>
              </w:rPr>
              <w:t xml:space="preserve"> for the provision of services as part of the </w:t>
            </w:r>
            <w:r>
              <w:rPr>
                <w:rFonts w:ascii="Arial" w:hAnsi="Arial" w:cs="Arial"/>
                <w:b/>
              </w:rPr>
              <w:t>Transmission Business</w:t>
            </w:r>
            <w:r>
              <w:rPr>
                <w:rFonts w:ascii="Arial" w:hAnsi="Arial" w:cs="Arial"/>
              </w:rPr>
              <w:t xml:space="preserve"> to any </w:t>
            </w:r>
            <w:r>
              <w:rPr>
                <w:rFonts w:ascii="Arial" w:hAnsi="Arial" w:cs="Arial"/>
                <w:b/>
              </w:rPr>
              <w:t>Authorised Electricity Operator</w:t>
            </w:r>
            <w:r>
              <w:rPr>
                <w:rFonts w:ascii="Arial" w:hAnsi="Arial" w:cs="Arial"/>
              </w:rPr>
              <w:t xml:space="preserve"> as more fully described at Standard Condition C4 and C5 ofthe </w:t>
            </w:r>
            <w:r>
              <w:rPr>
                <w:rFonts w:ascii="Arial" w:hAnsi="Arial" w:cs="Arial"/>
                <w:b/>
              </w:rPr>
              <w:t>Transmission Licence</w:t>
            </w:r>
            <w:r>
              <w:rPr>
                <w:rFonts w:ascii="Arial" w:hAnsi="Arial" w:cs="Arial"/>
              </w:rPr>
              <w:t xml:space="preserve"> and in the </w:t>
            </w:r>
            <w:r>
              <w:rPr>
                <w:rFonts w:ascii="Arial" w:hAnsi="Arial" w:cs="Arial"/>
                <w:b/>
              </w:rPr>
              <w:t xml:space="preserve">Bilateral Agreements </w:t>
            </w:r>
            <w:r>
              <w:rPr>
                <w:rFonts w:ascii="Arial" w:hAnsi="Arial" w:cs="Arial"/>
              </w:rPr>
              <w:t xml:space="preserve">and Section 3 and Section 9 Part II and as amended in accordance with Standard Condition C13 of the </w:t>
            </w:r>
            <w:r>
              <w:rPr>
                <w:rFonts w:ascii="Arial" w:hAnsi="Arial" w:cs="Arial"/>
                <w:b/>
              </w:rPr>
              <w:t>Transmission Licence</w:t>
            </w:r>
            <w:r>
              <w:rPr>
                <w:rFonts w:ascii="Arial" w:hAnsi="Arial" w:cs="Arial"/>
              </w:rPr>
              <w:t xml:space="preserve"> but shall not include </w:t>
            </w:r>
            <w:r>
              <w:rPr>
                <w:rFonts w:ascii="Arial" w:hAnsi="Arial" w:cs="Arial"/>
                <w:b/>
              </w:rPr>
              <w:t>Connection Charges</w:t>
            </w:r>
            <w:r>
              <w:rPr>
                <w:rFonts w:ascii="Arial" w:hAnsi="Arial" w:cs="Arial"/>
              </w:rPr>
              <w:t>;</w:t>
            </w:r>
          </w:p>
        </w:tc>
      </w:tr>
      <w:tr w:rsidR="006E7788" w14:paraId="6DCB2C94" w14:textId="77777777" w:rsidTr="00C61D2E">
        <w:trPr>
          <w:gridAfter w:val="1"/>
          <w:wAfter w:w="29" w:type="dxa"/>
        </w:trPr>
        <w:tc>
          <w:tcPr>
            <w:tcW w:w="3545" w:type="dxa"/>
          </w:tcPr>
          <w:p w14:paraId="6991D853" w14:textId="77777777" w:rsidR="006E7788" w:rsidRDefault="006E7788" w:rsidP="006E7788">
            <w:pPr>
              <w:pStyle w:val="BodyText"/>
              <w:rPr>
                <w:rFonts w:ascii="Arial" w:hAnsi="Arial" w:cs="Arial"/>
                <w:b/>
                <w:bCs/>
              </w:rPr>
            </w:pPr>
            <w:r>
              <w:rPr>
                <w:rFonts w:ascii="Arial" w:hAnsi="Arial" w:cs="Arial"/>
                <w:b/>
                <w:bCs/>
              </w:rPr>
              <w:t>“Use of System Charging Methodology”</w:t>
            </w:r>
          </w:p>
        </w:tc>
        <w:tc>
          <w:tcPr>
            <w:tcW w:w="6775" w:type="dxa"/>
          </w:tcPr>
          <w:p w14:paraId="1B24CCA2"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215" w:name="_BPDCD_200"/>
            <w:r w:rsidRPr="00530856">
              <w:rPr>
                <w:rFonts w:ascii="Arial" w:hAnsi="Arial" w:cs="Arial"/>
              </w:rPr>
              <w:t>14</w:t>
            </w:r>
            <w:bookmarkEnd w:id="215"/>
            <w:r>
              <w:rPr>
                <w:rFonts w:ascii="Arial" w:hAnsi="Arial" w:cs="Arial"/>
              </w:rPr>
              <w:t>;</w:t>
            </w:r>
          </w:p>
        </w:tc>
      </w:tr>
      <w:tr w:rsidR="006E7788" w14:paraId="4F5E3755" w14:textId="77777777" w:rsidTr="00C61D2E">
        <w:trPr>
          <w:gridAfter w:val="1"/>
          <w:wAfter w:w="29" w:type="dxa"/>
        </w:trPr>
        <w:tc>
          <w:tcPr>
            <w:tcW w:w="3545" w:type="dxa"/>
          </w:tcPr>
          <w:p w14:paraId="267A1FC8" w14:textId="77777777" w:rsidR="006E7788" w:rsidRDefault="006E7788" w:rsidP="006E7788">
            <w:pPr>
              <w:pStyle w:val="BodyText"/>
              <w:rPr>
                <w:rFonts w:ascii="Arial" w:hAnsi="Arial" w:cs="Arial"/>
                <w:b/>
                <w:bCs/>
              </w:rPr>
            </w:pPr>
            <w:r>
              <w:rPr>
                <w:rFonts w:ascii="Arial" w:hAnsi="Arial" w:cs="Arial"/>
                <w:b/>
                <w:bCs/>
              </w:rPr>
              <w:t>"Use of System Interconnector Confirmation Notice"</w:t>
            </w:r>
          </w:p>
        </w:tc>
        <w:tc>
          <w:tcPr>
            <w:tcW w:w="6775" w:type="dxa"/>
          </w:tcPr>
          <w:p w14:paraId="3621F26E" w14:textId="77777777" w:rsidR="006E7788" w:rsidRDefault="006E7788" w:rsidP="006E7788">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6E7788" w14:paraId="42243BB1" w14:textId="77777777" w:rsidTr="00C61D2E">
        <w:trPr>
          <w:gridAfter w:val="1"/>
          <w:wAfter w:w="29" w:type="dxa"/>
        </w:trPr>
        <w:tc>
          <w:tcPr>
            <w:tcW w:w="3545" w:type="dxa"/>
          </w:tcPr>
          <w:p w14:paraId="6C7D9BC2" w14:textId="77777777" w:rsidR="006E7788" w:rsidRDefault="006E7788" w:rsidP="006E7788">
            <w:pPr>
              <w:pStyle w:val="BodyText"/>
              <w:rPr>
                <w:rFonts w:ascii="Arial" w:hAnsi="Arial" w:cs="Arial"/>
                <w:b/>
                <w:bCs/>
              </w:rPr>
            </w:pPr>
            <w:r>
              <w:rPr>
                <w:rFonts w:ascii="Arial" w:hAnsi="Arial" w:cs="Arial"/>
                <w:b/>
                <w:bCs/>
              </w:rPr>
              <w:t>"Use of System Interconnector Offer and Confirmation Notice"</w:t>
            </w:r>
          </w:p>
        </w:tc>
        <w:tc>
          <w:tcPr>
            <w:tcW w:w="6775" w:type="dxa"/>
          </w:tcPr>
          <w:p w14:paraId="29CD4030"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6E7788" w14:paraId="2D3601D1" w14:textId="77777777" w:rsidTr="00C61D2E">
        <w:trPr>
          <w:gridAfter w:val="1"/>
          <w:wAfter w:w="29" w:type="dxa"/>
        </w:trPr>
        <w:tc>
          <w:tcPr>
            <w:tcW w:w="3545" w:type="dxa"/>
          </w:tcPr>
          <w:p w14:paraId="0312CF5E" w14:textId="77777777" w:rsidR="006E7788" w:rsidRDefault="006E7788" w:rsidP="006E7788">
            <w:pPr>
              <w:pStyle w:val="BodyText"/>
              <w:rPr>
                <w:rFonts w:ascii="Arial" w:hAnsi="Arial" w:cs="Arial"/>
                <w:b/>
                <w:bCs/>
              </w:rPr>
            </w:pPr>
            <w:r>
              <w:rPr>
                <w:rFonts w:ascii="Arial" w:hAnsi="Arial" w:cs="Arial"/>
                <w:b/>
                <w:bCs/>
              </w:rPr>
              <w:t>"Use of System Interconnector Offer Notice"</w:t>
            </w:r>
          </w:p>
        </w:tc>
        <w:tc>
          <w:tcPr>
            <w:tcW w:w="6775" w:type="dxa"/>
          </w:tcPr>
          <w:p w14:paraId="03AA095E"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7E377D3B" w14:textId="77777777" w:rsidTr="00C61D2E">
        <w:trPr>
          <w:gridAfter w:val="1"/>
          <w:wAfter w:w="29" w:type="dxa"/>
        </w:trPr>
        <w:tc>
          <w:tcPr>
            <w:tcW w:w="3545" w:type="dxa"/>
          </w:tcPr>
          <w:p w14:paraId="0BF06EE9" w14:textId="77777777" w:rsidR="006E7788" w:rsidRDefault="006E7788" w:rsidP="006E7788">
            <w:pPr>
              <w:pStyle w:val="BodyText"/>
              <w:rPr>
                <w:rFonts w:ascii="Arial" w:hAnsi="Arial" w:cs="Arial"/>
                <w:b/>
                <w:bCs/>
              </w:rPr>
            </w:pPr>
            <w:r>
              <w:rPr>
                <w:rFonts w:ascii="Arial" w:hAnsi="Arial" w:cs="Arial"/>
                <w:b/>
                <w:bCs/>
              </w:rPr>
              <w:t xml:space="preserve"> "Use of System Offer"</w:t>
            </w:r>
          </w:p>
        </w:tc>
        <w:tc>
          <w:tcPr>
            <w:tcW w:w="6775" w:type="dxa"/>
          </w:tcPr>
          <w:p w14:paraId="21DB8985" w14:textId="77777777" w:rsidR="006E7788" w:rsidRDefault="006E7788" w:rsidP="006E7788">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6E7788" w14:paraId="6EAB1A3A" w14:textId="77777777" w:rsidTr="00C61D2E">
        <w:trPr>
          <w:gridAfter w:val="1"/>
          <w:wAfter w:w="29" w:type="dxa"/>
        </w:trPr>
        <w:tc>
          <w:tcPr>
            <w:tcW w:w="3545" w:type="dxa"/>
          </w:tcPr>
          <w:p w14:paraId="31CC34B0" w14:textId="77777777" w:rsidR="006E7788" w:rsidRDefault="006E7788" w:rsidP="006E7788">
            <w:pPr>
              <w:pStyle w:val="BodyText"/>
              <w:rPr>
                <w:rFonts w:ascii="Arial" w:hAnsi="Arial" w:cs="Arial"/>
                <w:b/>
                <w:bCs/>
              </w:rPr>
            </w:pPr>
            <w:r>
              <w:rPr>
                <w:rFonts w:ascii="Arial" w:hAnsi="Arial" w:cs="Arial"/>
                <w:b/>
                <w:bCs/>
              </w:rPr>
              <w:t>"Use of System Payment Date"</w:t>
            </w:r>
          </w:p>
        </w:tc>
        <w:tc>
          <w:tcPr>
            <w:tcW w:w="6775" w:type="dxa"/>
          </w:tcPr>
          <w:p w14:paraId="020E038E" w14:textId="77777777" w:rsidR="006E7788" w:rsidRDefault="006E7788" w:rsidP="006E7788">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6E7788" w14:paraId="33C1B450" w14:textId="77777777" w:rsidTr="00C61D2E">
        <w:trPr>
          <w:gridAfter w:val="1"/>
          <w:wAfter w:w="29" w:type="dxa"/>
        </w:trPr>
        <w:tc>
          <w:tcPr>
            <w:tcW w:w="3545" w:type="dxa"/>
          </w:tcPr>
          <w:p w14:paraId="351A1364" w14:textId="77777777" w:rsidR="006E7788" w:rsidRDefault="006E7788" w:rsidP="006E7788">
            <w:pPr>
              <w:pStyle w:val="BodyText"/>
              <w:rPr>
                <w:rFonts w:ascii="Arial" w:hAnsi="Arial" w:cs="Arial"/>
                <w:b/>
                <w:bCs/>
              </w:rPr>
            </w:pPr>
            <w:r>
              <w:rPr>
                <w:rFonts w:ascii="Arial" w:hAnsi="Arial" w:cs="Arial"/>
                <w:b/>
                <w:bCs/>
              </w:rPr>
              <w:t>"Use of System Supply Confirmation Notice"</w:t>
            </w:r>
          </w:p>
        </w:tc>
        <w:tc>
          <w:tcPr>
            <w:tcW w:w="6775" w:type="dxa"/>
          </w:tcPr>
          <w:p w14:paraId="4466B886"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6E7788" w14:paraId="763CE2EC" w14:textId="77777777" w:rsidTr="00C61D2E">
        <w:trPr>
          <w:gridAfter w:val="1"/>
          <w:wAfter w:w="29" w:type="dxa"/>
        </w:trPr>
        <w:tc>
          <w:tcPr>
            <w:tcW w:w="3545" w:type="dxa"/>
          </w:tcPr>
          <w:p w14:paraId="292F2D6B" w14:textId="77777777" w:rsidR="006E7788" w:rsidRDefault="006E7788" w:rsidP="006E7788">
            <w:pPr>
              <w:pStyle w:val="BodyText"/>
              <w:rPr>
                <w:rFonts w:ascii="Arial" w:hAnsi="Arial" w:cs="Arial"/>
                <w:b/>
                <w:bCs/>
              </w:rPr>
            </w:pPr>
            <w:r>
              <w:rPr>
                <w:rFonts w:ascii="Arial" w:hAnsi="Arial" w:cs="Arial"/>
                <w:b/>
                <w:bCs/>
              </w:rPr>
              <w:lastRenderedPageBreak/>
              <w:t>"Use of System Supply Offer and Confirmation Notice"</w:t>
            </w:r>
          </w:p>
        </w:tc>
        <w:tc>
          <w:tcPr>
            <w:tcW w:w="6775" w:type="dxa"/>
          </w:tcPr>
          <w:p w14:paraId="11EE18DF"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tc>
      </w:tr>
      <w:tr w:rsidR="006E7788" w14:paraId="757215B3" w14:textId="77777777" w:rsidTr="00C61D2E">
        <w:trPr>
          <w:gridAfter w:val="1"/>
          <w:wAfter w:w="29" w:type="dxa"/>
        </w:trPr>
        <w:tc>
          <w:tcPr>
            <w:tcW w:w="3545" w:type="dxa"/>
          </w:tcPr>
          <w:p w14:paraId="18DA759E" w14:textId="77777777" w:rsidR="006E7788" w:rsidRDefault="006E7788" w:rsidP="006E7788">
            <w:pPr>
              <w:pStyle w:val="BodyText"/>
              <w:rPr>
                <w:rFonts w:ascii="Arial" w:hAnsi="Arial" w:cs="Arial"/>
                <w:b/>
                <w:bCs/>
              </w:rPr>
            </w:pPr>
            <w:r>
              <w:rPr>
                <w:rFonts w:ascii="Arial" w:hAnsi="Arial" w:cs="Arial"/>
                <w:b/>
                <w:bCs/>
              </w:rPr>
              <w:t>"Use of System Supply Offer Notice"</w:t>
            </w:r>
          </w:p>
        </w:tc>
        <w:tc>
          <w:tcPr>
            <w:tcW w:w="6775" w:type="dxa"/>
          </w:tcPr>
          <w:p w14:paraId="0FDEE7DF"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3A73C180" w14:textId="77777777" w:rsidTr="00C61D2E">
        <w:trPr>
          <w:gridAfter w:val="1"/>
          <w:wAfter w:w="29" w:type="dxa"/>
        </w:trPr>
        <w:tc>
          <w:tcPr>
            <w:tcW w:w="3545" w:type="dxa"/>
          </w:tcPr>
          <w:p w14:paraId="310EE3C9" w14:textId="77777777" w:rsidR="006E7788" w:rsidRDefault="006E7788" w:rsidP="006E7788">
            <w:pPr>
              <w:pStyle w:val="BodyText"/>
              <w:rPr>
                <w:rFonts w:ascii="Arial" w:hAnsi="Arial" w:cs="Arial"/>
                <w:b/>
                <w:bCs/>
              </w:rPr>
            </w:pPr>
            <w:r>
              <w:rPr>
                <w:rFonts w:ascii="Arial" w:hAnsi="Arial" w:cs="Arial"/>
                <w:b/>
                <w:bCs/>
              </w:rPr>
              <w:t>"User"</w:t>
            </w:r>
          </w:p>
        </w:tc>
        <w:tc>
          <w:tcPr>
            <w:tcW w:w="6775" w:type="dxa"/>
          </w:tcPr>
          <w:p w14:paraId="234573AF" w14:textId="77777777" w:rsidR="006E7788" w:rsidRDefault="006E7788" w:rsidP="006E7788">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6E7788" w14:paraId="14FF561A" w14:textId="77777777" w:rsidTr="00C61D2E">
        <w:trPr>
          <w:gridAfter w:val="1"/>
          <w:wAfter w:w="29" w:type="dxa"/>
        </w:trPr>
        <w:tc>
          <w:tcPr>
            <w:tcW w:w="3545" w:type="dxa"/>
          </w:tcPr>
          <w:p w14:paraId="05D3212F" w14:textId="77777777" w:rsidR="006E7788" w:rsidRPr="000F2200" w:rsidRDefault="006E7788" w:rsidP="006E7788">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6775" w:type="dxa"/>
          </w:tcPr>
          <w:p w14:paraId="0FACC36C" w14:textId="77777777" w:rsidR="006E7788" w:rsidRPr="0000119F" w:rsidRDefault="006E7788" w:rsidP="006E7788">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6E7788" w:rsidRPr="0000119F" w:rsidRDefault="006E7788" w:rsidP="006E7788">
            <w:pPr>
              <w:tabs>
                <w:tab w:val="left" w:pos="0"/>
              </w:tabs>
              <w:rPr>
                <w:rFonts w:ascii="Arial" w:hAnsi="Arial" w:cs="Arial"/>
                <w:b/>
                <w:bCs/>
              </w:rPr>
            </w:pPr>
          </w:p>
        </w:tc>
      </w:tr>
      <w:tr w:rsidR="006E7788" w14:paraId="0F556780" w14:textId="77777777" w:rsidTr="00C61D2E">
        <w:trPr>
          <w:gridAfter w:val="1"/>
          <w:wAfter w:w="29" w:type="dxa"/>
        </w:trPr>
        <w:tc>
          <w:tcPr>
            <w:tcW w:w="3545" w:type="dxa"/>
          </w:tcPr>
          <w:p w14:paraId="12785B3E" w14:textId="1CD926E1" w:rsidR="00C86E3D" w:rsidRDefault="006E7788" w:rsidP="006E7788">
            <w:pPr>
              <w:pStyle w:val="BodyText"/>
              <w:rPr>
                <w:rFonts w:ascii="Arial" w:hAnsi="Arial" w:cs="Arial"/>
                <w:b/>
                <w:bCs/>
              </w:rPr>
            </w:pPr>
            <w:r>
              <w:rPr>
                <w:rFonts w:ascii="Arial" w:hAnsi="Arial" w:cs="Arial"/>
                <w:b/>
                <w:bCs/>
              </w:rPr>
              <w:t>"User Development"</w:t>
            </w:r>
          </w:p>
          <w:p w14:paraId="2296F2CC" w14:textId="7489C050" w:rsidR="00C86E3D" w:rsidRPr="009A47A8" w:rsidRDefault="00C86E3D" w:rsidP="006E7788">
            <w:pPr>
              <w:pStyle w:val="BodyText"/>
              <w:rPr>
                <w:rFonts w:ascii="Arial" w:hAnsi="Arial" w:cs="Arial"/>
                <w:b/>
                <w:bCs/>
                <w:szCs w:val="22"/>
              </w:rPr>
            </w:pPr>
          </w:p>
        </w:tc>
        <w:tc>
          <w:tcPr>
            <w:tcW w:w="6775" w:type="dxa"/>
          </w:tcPr>
          <w:p w14:paraId="13ED3D4D" w14:textId="45B13A70" w:rsidR="006C24FC" w:rsidRDefault="006E7788" w:rsidP="00132183">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132183" w14:paraId="71B00D59" w14:textId="77777777" w:rsidTr="00C61D2E">
        <w:trPr>
          <w:gridAfter w:val="1"/>
          <w:wAfter w:w="29" w:type="dxa"/>
        </w:trPr>
        <w:tc>
          <w:tcPr>
            <w:tcW w:w="3545" w:type="dxa"/>
          </w:tcPr>
          <w:p w14:paraId="6F4DB9A9" w14:textId="4F1DF3C5" w:rsidR="00132183" w:rsidRPr="007454CC" w:rsidRDefault="00132183" w:rsidP="006E7788">
            <w:pPr>
              <w:pStyle w:val="BodyText"/>
              <w:rPr>
                <w:rFonts w:ascii="Arial" w:hAnsi="Arial" w:cs="Arial"/>
                <w:b/>
                <w:bCs/>
              </w:rPr>
            </w:pPr>
            <w:r w:rsidRPr="009A47A8">
              <w:rPr>
                <w:rFonts w:ascii="Arial" w:hAnsi="Arial" w:cs="Arial"/>
                <w:b/>
                <w:bCs/>
                <w:szCs w:val="22"/>
              </w:rPr>
              <w:t>“User Progression Milestones”</w:t>
            </w:r>
          </w:p>
        </w:tc>
        <w:tc>
          <w:tcPr>
            <w:tcW w:w="6775" w:type="dxa"/>
          </w:tcPr>
          <w:p w14:paraId="13D87292" w14:textId="710A8901" w:rsidR="00132183" w:rsidRPr="00AC1101" w:rsidRDefault="00132183" w:rsidP="006E7788">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10019E9F">
              <w:rPr>
                <w:rFonts w:ascii="Arial" w:hAnsi="Arial" w:cs="Arial"/>
              </w:rPr>
              <w:t xml:space="preserve">s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6E7788" w14:paraId="5919F8EA" w14:textId="77777777" w:rsidTr="00C61D2E">
        <w:trPr>
          <w:gridAfter w:val="1"/>
          <w:wAfter w:w="29" w:type="dxa"/>
        </w:trPr>
        <w:tc>
          <w:tcPr>
            <w:tcW w:w="3545" w:type="dxa"/>
          </w:tcPr>
          <w:p w14:paraId="2DF0FEC0" w14:textId="56EB3C47" w:rsidR="006E7788" w:rsidRPr="007454CC" w:rsidRDefault="006E7788" w:rsidP="00132183">
            <w:pPr>
              <w:pStyle w:val="BodyText"/>
              <w:rPr>
                <w:rFonts w:ascii="Arial" w:hAnsi="Arial" w:cs="Arial"/>
                <w:b/>
                <w:bCs/>
              </w:rPr>
            </w:pPr>
            <w:r w:rsidRPr="007454CC">
              <w:rPr>
                <w:rFonts w:ascii="Arial" w:hAnsi="Arial" w:cs="Arial"/>
                <w:b/>
                <w:bCs/>
              </w:rPr>
              <w:t>"User’s Allowed Credit"</w:t>
            </w:r>
          </w:p>
        </w:tc>
        <w:tc>
          <w:tcPr>
            <w:tcW w:w="6775" w:type="dxa"/>
          </w:tcPr>
          <w:p w14:paraId="65005717" w14:textId="72EC3C0D" w:rsidR="006E7788" w:rsidRPr="007454CC" w:rsidRDefault="006E7788" w:rsidP="00132183">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216" w:name="_BPDCD_201"/>
            <w:r w:rsidRPr="007454CC">
              <w:rPr>
                <w:rFonts w:ascii="Arial Bold" w:hAnsi="Arial Bold" w:cs="Arial"/>
                <w:b/>
                <w:bCs/>
              </w:rPr>
              <w:t>The Company</w:t>
            </w:r>
            <w:r w:rsidRPr="007454CC">
              <w:rPr>
                <w:rFonts w:ascii="Arial" w:hAnsi="Arial" w:cs="Arial"/>
              </w:rPr>
              <w:t xml:space="preserve"> </w:t>
            </w:r>
            <w:bookmarkEnd w:id="216"/>
            <w:r w:rsidRPr="007454CC">
              <w:rPr>
                <w:rFonts w:ascii="Arial" w:hAnsi="Arial" w:cs="Arial"/>
              </w:rPr>
              <w:t>as calculated in accordance with Paragraph 3.26;</w:t>
            </w:r>
          </w:p>
        </w:tc>
      </w:tr>
      <w:tr w:rsidR="00132183" w14:paraId="5AA2277C" w14:textId="77777777" w:rsidTr="00C61D2E">
        <w:trPr>
          <w:gridAfter w:val="1"/>
          <w:wAfter w:w="29" w:type="dxa"/>
        </w:trPr>
        <w:tc>
          <w:tcPr>
            <w:tcW w:w="3545" w:type="dxa"/>
          </w:tcPr>
          <w:p w14:paraId="4F13D950" w14:textId="77777777" w:rsidR="00132183" w:rsidRPr="007454CC" w:rsidRDefault="00132183" w:rsidP="00132183">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132183" w:rsidRDefault="00132183" w:rsidP="00132183">
            <w:pPr>
              <w:pStyle w:val="BodyText"/>
              <w:rPr>
                <w:rFonts w:ascii="Arial" w:hAnsi="Arial" w:cs="Arial"/>
                <w:b/>
                <w:bCs/>
              </w:rPr>
            </w:pPr>
            <w:r w:rsidRPr="007454CC">
              <w:rPr>
                <w:rFonts w:ascii="Arial,Bold" w:hAnsi="Arial,Bold" w:cs="Arial,Bold"/>
                <w:b/>
                <w:bCs/>
                <w:szCs w:val="22"/>
                <w:lang w:eastAsia="en-GB"/>
              </w:rPr>
              <w:t>Deenergisation</w:t>
            </w:r>
            <w:r w:rsidRPr="007454CC">
              <w:rPr>
                <w:rFonts w:ascii="Arial" w:hAnsi="Arial" w:cs="Arial"/>
                <w:szCs w:val="22"/>
                <w:lang w:eastAsia="en-GB"/>
              </w:rPr>
              <w:t>"</w:t>
            </w:r>
          </w:p>
        </w:tc>
        <w:tc>
          <w:tcPr>
            <w:tcW w:w="6775" w:type="dxa"/>
          </w:tcPr>
          <w:p w14:paraId="1633AAD1" w14:textId="77777777" w:rsidR="00132183" w:rsidRPr="007454CC" w:rsidRDefault="00132183" w:rsidP="00132183">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r w:rsidRPr="007454CC">
              <w:rPr>
                <w:rFonts w:ascii="Arial,Bold" w:hAnsi="Arial,Bold" w:cs="Arial,Bold"/>
                <w:b/>
                <w:bCs/>
                <w:szCs w:val="22"/>
                <w:lang w:eastAsia="en-GB"/>
              </w:rPr>
              <w:t xml:space="preserve">Deenergisation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132183" w:rsidRPr="007454CC" w:rsidRDefault="00132183" w:rsidP="00132183">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132183" w:rsidRPr="007454CC" w:rsidRDefault="00132183" w:rsidP="00132183">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132183" w:rsidRPr="007454CC" w:rsidRDefault="00132183" w:rsidP="00132183">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132183" w:rsidRDefault="00132183" w:rsidP="00132183">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6E7788" w14:paraId="154419FC" w14:textId="77777777" w:rsidTr="00C61D2E">
        <w:trPr>
          <w:gridAfter w:val="1"/>
          <w:wAfter w:w="29" w:type="dxa"/>
        </w:trPr>
        <w:tc>
          <w:tcPr>
            <w:tcW w:w="3545" w:type="dxa"/>
          </w:tcPr>
          <w:p w14:paraId="546F0C36" w14:textId="77777777" w:rsidR="006E7788" w:rsidRDefault="006E7788" w:rsidP="006E7788">
            <w:pPr>
              <w:pStyle w:val="BodyText"/>
              <w:rPr>
                <w:rFonts w:ascii="Arial" w:hAnsi="Arial" w:cs="Arial"/>
                <w:b/>
                <w:bCs/>
              </w:rPr>
            </w:pPr>
            <w:r>
              <w:rPr>
                <w:rFonts w:ascii="Arial" w:hAnsi="Arial" w:cs="Arial"/>
                <w:b/>
                <w:bCs/>
              </w:rPr>
              <w:t>"User's Equipment"</w:t>
            </w:r>
          </w:p>
        </w:tc>
        <w:tc>
          <w:tcPr>
            <w:tcW w:w="6775" w:type="dxa"/>
          </w:tcPr>
          <w:p w14:paraId="43346057" w14:textId="77777777" w:rsidR="006E7788" w:rsidRDefault="006E7788" w:rsidP="006E7788">
            <w:pPr>
              <w:pStyle w:val="BodyText"/>
              <w:jc w:val="both"/>
              <w:rPr>
                <w:rFonts w:ascii="Arial" w:hAnsi="Arial" w:cs="Arial"/>
                <w:szCs w:val="22"/>
              </w:rPr>
            </w:pPr>
            <w:r>
              <w:rPr>
                <w:rFonts w:ascii="Arial" w:hAnsi="Arial" w:cs="Arial"/>
                <w:szCs w:val="22"/>
              </w:rPr>
              <w:t xml:space="preserve">Means; </w:t>
            </w:r>
          </w:p>
          <w:p w14:paraId="4B60B296" w14:textId="77777777" w:rsidR="006E7788" w:rsidRPr="006D4452" w:rsidRDefault="006E7788" w:rsidP="00B06914">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6E7788" w:rsidRPr="006B59DB" w:rsidRDefault="006E7788" w:rsidP="00B06914">
            <w:pPr>
              <w:pStyle w:val="BodyText"/>
              <w:numPr>
                <w:ilvl w:val="0"/>
                <w:numId w:val="44"/>
              </w:numPr>
              <w:jc w:val="both"/>
              <w:rPr>
                <w:rFonts w:ascii="Arial" w:hAnsi="Arial" w:cs="Arial"/>
                <w:b/>
              </w:rPr>
            </w:pPr>
            <w:r w:rsidRPr="006B59DB">
              <w:rPr>
                <w:rFonts w:ascii="Arial" w:hAnsi="Arial" w:cs="Arial"/>
                <w:b/>
                <w:szCs w:val="22"/>
              </w:rPr>
              <w:lastRenderedPageBreak/>
              <w:t>VLP Assets</w:t>
            </w:r>
          </w:p>
        </w:tc>
      </w:tr>
      <w:tr w:rsidR="006E7788" w14:paraId="5D13CFBE" w14:textId="77777777" w:rsidTr="00C61D2E">
        <w:trPr>
          <w:gridAfter w:val="1"/>
          <w:wAfter w:w="29" w:type="dxa"/>
        </w:trPr>
        <w:tc>
          <w:tcPr>
            <w:tcW w:w="3545" w:type="dxa"/>
          </w:tcPr>
          <w:p w14:paraId="70A59F34" w14:textId="77777777" w:rsidR="006E7788" w:rsidRDefault="006E7788" w:rsidP="006E7788">
            <w:pPr>
              <w:pStyle w:val="BodyText"/>
              <w:rPr>
                <w:rFonts w:ascii="Arial" w:hAnsi="Arial" w:cs="Arial"/>
                <w:b/>
                <w:bCs/>
              </w:rPr>
            </w:pPr>
            <w:r>
              <w:rPr>
                <w:rFonts w:ascii="Arial" w:hAnsi="Arial" w:cs="Arial"/>
                <w:b/>
                <w:bCs/>
              </w:rPr>
              <w:lastRenderedPageBreak/>
              <w:t>"User's Licence"</w:t>
            </w:r>
          </w:p>
        </w:tc>
        <w:tc>
          <w:tcPr>
            <w:tcW w:w="6775" w:type="dxa"/>
          </w:tcPr>
          <w:p w14:paraId="1CD972BF"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6E7788" w14:paraId="58628703" w14:textId="77777777" w:rsidTr="00C61D2E">
        <w:trPr>
          <w:gridAfter w:val="1"/>
          <w:wAfter w:w="29" w:type="dxa"/>
        </w:trPr>
        <w:tc>
          <w:tcPr>
            <w:tcW w:w="3545" w:type="dxa"/>
          </w:tcPr>
          <w:p w14:paraId="5C159B5E" w14:textId="77777777" w:rsidR="006E7788" w:rsidRDefault="006E7788" w:rsidP="006E7788">
            <w:pPr>
              <w:pStyle w:val="BodyText"/>
              <w:rPr>
                <w:rFonts w:ascii="Arial" w:hAnsi="Arial" w:cs="Arial"/>
                <w:b/>
                <w:bCs/>
              </w:rPr>
            </w:pPr>
            <w:r>
              <w:rPr>
                <w:rFonts w:ascii="Arial" w:hAnsi="Arial" w:cs="Arial"/>
                <w:b/>
                <w:bCs/>
              </w:rPr>
              <w:t>"User System"</w:t>
            </w:r>
          </w:p>
        </w:tc>
        <w:tc>
          <w:tcPr>
            <w:tcW w:w="6775" w:type="dxa"/>
          </w:tcPr>
          <w:p w14:paraId="43F63BD7" w14:textId="77777777" w:rsidR="006E7788" w:rsidRDefault="006E7788" w:rsidP="006E7788">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6E7788" w14:paraId="2F7230C1" w14:textId="77777777" w:rsidTr="00C61D2E">
        <w:trPr>
          <w:gridAfter w:val="1"/>
          <w:wAfter w:w="29" w:type="dxa"/>
        </w:trPr>
        <w:tc>
          <w:tcPr>
            <w:tcW w:w="3545" w:type="dxa"/>
          </w:tcPr>
          <w:p w14:paraId="56E26B1C" w14:textId="77777777" w:rsidR="006E7788" w:rsidRPr="00E236F2" w:rsidRDefault="006E7788" w:rsidP="006E7788">
            <w:pPr>
              <w:pStyle w:val="Caption"/>
              <w:rPr>
                <w:rFonts w:ascii="Arial" w:hAnsi="Arial" w:cs="Arial"/>
                <w:bCs w:val="0"/>
              </w:rPr>
            </w:pPr>
            <w:r w:rsidRPr="00E236F2">
              <w:rPr>
                <w:rFonts w:ascii="Arial" w:hAnsi="Arial"/>
              </w:rPr>
              <w:t>“Utilities Act 2000”</w:t>
            </w:r>
          </w:p>
        </w:tc>
        <w:tc>
          <w:tcPr>
            <w:tcW w:w="6775" w:type="dxa"/>
          </w:tcPr>
          <w:p w14:paraId="4733F606" w14:textId="77777777" w:rsidR="006E7788" w:rsidRPr="00E236F2" w:rsidRDefault="006E7788" w:rsidP="006E7788">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6E7788" w14:paraId="1D810C64" w14:textId="77777777" w:rsidTr="00C61D2E">
        <w:trPr>
          <w:gridAfter w:val="1"/>
          <w:wAfter w:w="29" w:type="dxa"/>
        </w:trPr>
        <w:tc>
          <w:tcPr>
            <w:tcW w:w="3545" w:type="dxa"/>
          </w:tcPr>
          <w:p w14:paraId="4AC51728" w14:textId="77777777" w:rsidR="006E7788" w:rsidRDefault="006E7788" w:rsidP="006E7788">
            <w:pPr>
              <w:pStyle w:val="BodyText"/>
              <w:rPr>
                <w:rFonts w:ascii="Arial" w:hAnsi="Arial" w:cs="Arial"/>
                <w:b/>
                <w:bCs/>
              </w:rPr>
            </w:pPr>
            <w:r>
              <w:rPr>
                <w:rFonts w:ascii="Arial" w:hAnsi="Arial" w:cs="Arial"/>
                <w:b/>
                <w:bCs/>
              </w:rPr>
              <w:t>"Valid"</w:t>
            </w:r>
          </w:p>
        </w:tc>
        <w:tc>
          <w:tcPr>
            <w:tcW w:w="6775" w:type="dxa"/>
          </w:tcPr>
          <w:p w14:paraId="06163878" w14:textId="77777777" w:rsidR="006E7788" w:rsidRDefault="006E7788" w:rsidP="006E7788">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6E7788" w14:paraId="4D38AD59" w14:textId="77777777" w:rsidTr="00C61D2E">
        <w:trPr>
          <w:gridAfter w:val="1"/>
          <w:wAfter w:w="29" w:type="dxa"/>
        </w:trPr>
        <w:tc>
          <w:tcPr>
            <w:tcW w:w="3545" w:type="dxa"/>
          </w:tcPr>
          <w:p w14:paraId="7AC52607" w14:textId="77777777" w:rsidR="006E7788" w:rsidRDefault="006E7788" w:rsidP="006E7788">
            <w:pPr>
              <w:pStyle w:val="BodyText"/>
              <w:widowControl w:val="0"/>
              <w:rPr>
                <w:rFonts w:ascii="Arial" w:hAnsi="Arial" w:cs="Arial"/>
                <w:b/>
                <w:bCs/>
              </w:rPr>
            </w:pPr>
            <w:r>
              <w:rPr>
                <w:rFonts w:ascii="Arial" w:hAnsi="Arial" w:cs="Arial"/>
                <w:b/>
                <w:bCs/>
              </w:rPr>
              <w:t>"Value Added Tax"</w:t>
            </w:r>
          </w:p>
        </w:tc>
        <w:tc>
          <w:tcPr>
            <w:tcW w:w="6775" w:type="dxa"/>
          </w:tcPr>
          <w:p w14:paraId="7850C23E" w14:textId="77777777" w:rsidR="006E7788" w:rsidRDefault="006E7788" w:rsidP="006E7788">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6E7788" w14:paraId="788D0DDB" w14:textId="77777777" w:rsidTr="00C61D2E">
        <w:trPr>
          <w:gridAfter w:val="1"/>
          <w:wAfter w:w="29" w:type="dxa"/>
        </w:trPr>
        <w:tc>
          <w:tcPr>
            <w:tcW w:w="3545" w:type="dxa"/>
          </w:tcPr>
          <w:p w14:paraId="125F0DAB" w14:textId="77777777" w:rsidR="006E7788" w:rsidRDefault="006E7788" w:rsidP="006E7788">
            <w:pPr>
              <w:pStyle w:val="BodyText"/>
              <w:rPr>
                <w:rFonts w:ascii="Arial" w:hAnsi="Arial" w:cs="Arial"/>
                <w:b/>
                <w:bCs/>
              </w:rPr>
            </w:pPr>
            <w:r>
              <w:rPr>
                <w:rFonts w:ascii="Arial" w:hAnsi="Arial" w:cs="Arial"/>
                <w:b/>
                <w:bCs/>
              </w:rPr>
              <w:t>"Value At Risk Amendment"</w:t>
            </w:r>
          </w:p>
        </w:tc>
        <w:tc>
          <w:tcPr>
            <w:tcW w:w="6775" w:type="dxa"/>
          </w:tcPr>
          <w:p w14:paraId="639C26E5" w14:textId="77777777" w:rsidR="006E7788" w:rsidRDefault="006E7788" w:rsidP="006E7788">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217" w:name="_BPDCD_202"/>
            <w:r w:rsidRPr="00E236F2">
              <w:rPr>
                <w:rFonts w:ascii="Arial" w:hAnsi="Arial" w:cs="Arial"/>
              </w:rPr>
              <w:t>;</w:t>
            </w:r>
            <w:bookmarkEnd w:id="217"/>
          </w:p>
        </w:tc>
      </w:tr>
      <w:tr w:rsidR="006E7788" w14:paraId="09F37121" w14:textId="77777777" w:rsidTr="00C61D2E">
        <w:trPr>
          <w:gridAfter w:val="1"/>
          <w:wAfter w:w="29" w:type="dxa"/>
        </w:trPr>
        <w:tc>
          <w:tcPr>
            <w:tcW w:w="3545" w:type="dxa"/>
          </w:tcPr>
          <w:p w14:paraId="565995A0" w14:textId="77777777" w:rsidR="006E7788" w:rsidRDefault="006E7788" w:rsidP="006E7788">
            <w:pPr>
              <w:pStyle w:val="BodyText"/>
              <w:rPr>
                <w:rFonts w:ascii="Arial" w:hAnsi="Arial" w:cs="Arial"/>
                <w:b/>
                <w:bCs/>
              </w:rPr>
            </w:pPr>
            <w:r>
              <w:rPr>
                <w:rFonts w:ascii="Arial" w:hAnsi="Arial" w:cs="Arial"/>
                <w:b/>
                <w:bCs/>
              </w:rPr>
              <w:t>"Value At Risk Amendment Implementation Date"</w:t>
            </w:r>
          </w:p>
        </w:tc>
        <w:tc>
          <w:tcPr>
            <w:tcW w:w="6775" w:type="dxa"/>
          </w:tcPr>
          <w:p w14:paraId="45CDF9C2"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218" w:name="_BPDCD_203"/>
            <w:r w:rsidRPr="00E236F2">
              <w:rPr>
                <w:rFonts w:ascii="Arial" w:hAnsi="Arial" w:cs="Arial"/>
              </w:rPr>
              <w:t>;</w:t>
            </w:r>
            <w:bookmarkEnd w:id="218"/>
          </w:p>
        </w:tc>
      </w:tr>
      <w:tr w:rsidR="006E7788" w14:paraId="0D5FDBB0" w14:textId="77777777" w:rsidTr="00C61D2E">
        <w:trPr>
          <w:gridAfter w:val="1"/>
          <w:wAfter w:w="29" w:type="dxa"/>
        </w:trPr>
        <w:tc>
          <w:tcPr>
            <w:tcW w:w="3545" w:type="dxa"/>
          </w:tcPr>
          <w:p w14:paraId="5B47B6CF" w14:textId="77777777" w:rsidR="006E7788" w:rsidRDefault="006E7788" w:rsidP="006E7788">
            <w:pPr>
              <w:pStyle w:val="BodyText"/>
              <w:rPr>
                <w:rFonts w:ascii="Arial" w:hAnsi="Arial" w:cs="Arial"/>
                <w:b/>
                <w:bCs/>
              </w:rPr>
            </w:pPr>
            <w:r>
              <w:rPr>
                <w:rFonts w:ascii="Arial" w:hAnsi="Arial" w:cs="Arial"/>
                <w:b/>
                <w:bCs/>
              </w:rPr>
              <w:t>"Value At Risk Amendment Implementation End Date"</w:t>
            </w:r>
          </w:p>
        </w:tc>
        <w:tc>
          <w:tcPr>
            <w:tcW w:w="6775" w:type="dxa"/>
          </w:tcPr>
          <w:p w14:paraId="693D0966" w14:textId="77777777" w:rsidR="006E7788" w:rsidRDefault="006E7788" w:rsidP="006E7788">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219" w:name="_BPDCD_204"/>
            <w:r w:rsidRPr="00530856">
              <w:rPr>
                <w:rFonts w:ascii="Arial" w:hAnsi="Arial" w:cs="Arial"/>
              </w:rPr>
              <w:t>;</w:t>
            </w:r>
            <w:bookmarkEnd w:id="219"/>
          </w:p>
          <w:p w14:paraId="659E84F7" w14:textId="77777777" w:rsidR="006E7788" w:rsidRDefault="006E7788" w:rsidP="006E7788">
            <w:pPr>
              <w:pStyle w:val="BodyText"/>
              <w:jc w:val="both"/>
              <w:rPr>
                <w:rFonts w:ascii="Arial" w:hAnsi="Arial" w:cs="Arial"/>
              </w:rPr>
            </w:pPr>
          </w:p>
        </w:tc>
      </w:tr>
      <w:tr w:rsidR="006E7788" w14:paraId="455AAED3" w14:textId="77777777" w:rsidTr="00C61D2E">
        <w:trPr>
          <w:gridAfter w:val="1"/>
          <w:wAfter w:w="29" w:type="dxa"/>
        </w:trPr>
        <w:tc>
          <w:tcPr>
            <w:tcW w:w="3545" w:type="dxa"/>
          </w:tcPr>
          <w:p w14:paraId="317BAE41" w14:textId="77777777" w:rsidR="006E7788" w:rsidRDefault="006E7788" w:rsidP="006E7788">
            <w:pPr>
              <w:pStyle w:val="BodyText"/>
              <w:rPr>
                <w:rFonts w:ascii="Arial" w:hAnsi="Arial" w:cs="Arial"/>
                <w:b/>
                <w:bCs/>
              </w:rPr>
            </w:pPr>
            <w:r>
              <w:rPr>
                <w:rFonts w:ascii="Arial" w:hAnsi="Arial" w:cs="Arial"/>
                <w:b/>
                <w:bCs/>
              </w:rPr>
              <w:t>“Voting Group”</w:t>
            </w:r>
          </w:p>
        </w:tc>
        <w:tc>
          <w:tcPr>
            <w:tcW w:w="6775" w:type="dxa"/>
          </w:tcPr>
          <w:p w14:paraId="70D8B9BE" w14:textId="77777777" w:rsidR="006E7788" w:rsidRDefault="006E7788" w:rsidP="006E7788">
            <w:pPr>
              <w:pStyle w:val="BodyText"/>
              <w:jc w:val="both"/>
              <w:rPr>
                <w:rFonts w:ascii="Arial" w:hAnsi="Arial" w:cs="Arial"/>
              </w:rPr>
            </w:pPr>
            <w:r>
              <w:rPr>
                <w:rFonts w:ascii="Arial" w:hAnsi="Arial" w:cs="Arial"/>
              </w:rPr>
              <w:t>as defined in Paragraph 8A.3.1.2;</w:t>
            </w:r>
          </w:p>
        </w:tc>
      </w:tr>
      <w:tr w:rsidR="006E7788" w14:paraId="6386DE3E" w14:textId="77777777" w:rsidTr="00C61D2E">
        <w:trPr>
          <w:gridAfter w:val="1"/>
          <w:wAfter w:w="29" w:type="dxa"/>
        </w:trPr>
        <w:tc>
          <w:tcPr>
            <w:tcW w:w="3545" w:type="dxa"/>
          </w:tcPr>
          <w:p w14:paraId="42F1B7C8" w14:textId="77777777" w:rsidR="006E7788" w:rsidRDefault="006E7788" w:rsidP="006E7788">
            <w:pPr>
              <w:pStyle w:val="BodyText"/>
              <w:rPr>
                <w:rFonts w:ascii="Arial" w:hAnsi="Arial" w:cs="Arial"/>
                <w:b/>
                <w:bCs/>
              </w:rPr>
            </w:pPr>
            <w:r>
              <w:rPr>
                <w:rFonts w:ascii="Arial" w:hAnsi="Arial" w:cs="Arial"/>
                <w:b/>
                <w:bCs/>
              </w:rPr>
              <w:t>"Voting Sub-Group”</w:t>
            </w:r>
          </w:p>
        </w:tc>
        <w:tc>
          <w:tcPr>
            <w:tcW w:w="6775" w:type="dxa"/>
          </w:tcPr>
          <w:p w14:paraId="4E245969" w14:textId="77777777" w:rsidR="006E7788" w:rsidRDefault="006E7788" w:rsidP="006E7788">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6E7788" w14:paraId="7C6B700C" w14:textId="77777777" w:rsidTr="00C61D2E">
        <w:trPr>
          <w:gridAfter w:val="1"/>
          <w:wAfter w:w="29" w:type="dxa"/>
        </w:trPr>
        <w:tc>
          <w:tcPr>
            <w:tcW w:w="3545" w:type="dxa"/>
          </w:tcPr>
          <w:p w14:paraId="4808ED34" w14:textId="77777777" w:rsidR="006E7788" w:rsidRDefault="006E7788" w:rsidP="006E7788">
            <w:pPr>
              <w:pStyle w:val="BodyText"/>
              <w:rPr>
                <w:rFonts w:ascii="Arial" w:hAnsi="Arial" w:cs="Arial"/>
                <w:b/>
                <w:bCs/>
              </w:rPr>
            </w:pPr>
            <w:r>
              <w:rPr>
                <w:rFonts w:ascii="Arial" w:hAnsi="Arial" w:cs="Arial"/>
                <w:b/>
                <w:bCs/>
              </w:rPr>
              <w:t>“Virtual Lead Party (VLP)”</w:t>
            </w:r>
          </w:p>
        </w:tc>
        <w:tc>
          <w:tcPr>
            <w:tcW w:w="6775" w:type="dxa"/>
          </w:tcPr>
          <w:p w14:paraId="1980C753"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6E7788" w14:paraId="2C140078" w14:textId="77777777" w:rsidTr="00C61D2E">
        <w:trPr>
          <w:gridAfter w:val="1"/>
          <w:wAfter w:w="29" w:type="dxa"/>
        </w:trPr>
        <w:tc>
          <w:tcPr>
            <w:tcW w:w="3545" w:type="dxa"/>
          </w:tcPr>
          <w:p w14:paraId="40B685B4" w14:textId="77777777" w:rsidR="006E7788" w:rsidRDefault="006E7788" w:rsidP="006E7788">
            <w:pPr>
              <w:pStyle w:val="BodyText"/>
              <w:rPr>
                <w:rFonts w:ascii="Arial" w:hAnsi="Arial" w:cs="Arial"/>
                <w:b/>
                <w:bCs/>
              </w:rPr>
            </w:pPr>
            <w:r>
              <w:rPr>
                <w:rFonts w:ascii="Arial" w:hAnsi="Arial" w:cs="Arial"/>
                <w:b/>
                <w:bCs/>
              </w:rPr>
              <w:lastRenderedPageBreak/>
              <w:t>“Virtual Lead Party Agreement (VLPA)”</w:t>
            </w:r>
          </w:p>
        </w:tc>
        <w:tc>
          <w:tcPr>
            <w:tcW w:w="6775" w:type="dxa"/>
          </w:tcPr>
          <w:p w14:paraId="35342248" w14:textId="77777777" w:rsidR="006E7788" w:rsidRDefault="006E7788" w:rsidP="006E7788">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6E7788" w14:paraId="0B03C047" w14:textId="77777777" w:rsidTr="00C61D2E">
        <w:trPr>
          <w:gridAfter w:val="1"/>
          <w:wAfter w:w="29" w:type="dxa"/>
        </w:trPr>
        <w:tc>
          <w:tcPr>
            <w:tcW w:w="3545" w:type="dxa"/>
          </w:tcPr>
          <w:p w14:paraId="1662CD0B" w14:textId="77777777" w:rsidR="006E7788" w:rsidRDefault="006E7788" w:rsidP="006E7788">
            <w:pPr>
              <w:pStyle w:val="BodyText"/>
              <w:rPr>
                <w:rFonts w:ascii="Arial" w:hAnsi="Arial" w:cs="Arial"/>
                <w:b/>
                <w:bCs/>
              </w:rPr>
            </w:pPr>
            <w:r>
              <w:rPr>
                <w:rFonts w:ascii="Arial" w:hAnsi="Arial" w:cs="Arial"/>
                <w:b/>
                <w:bCs/>
              </w:rPr>
              <w:t>“VLP Assets”</w:t>
            </w:r>
          </w:p>
        </w:tc>
        <w:tc>
          <w:tcPr>
            <w:tcW w:w="6775" w:type="dxa"/>
          </w:tcPr>
          <w:p w14:paraId="6760E37A" w14:textId="77777777" w:rsidR="006E7788" w:rsidRDefault="006E7788" w:rsidP="006E7788">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6E7788" w14:paraId="3F4DCB3F" w14:textId="77777777" w:rsidTr="00C61D2E">
        <w:trPr>
          <w:gridAfter w:val="1"/>
          <w:wAfter w:w="29" w:type="dxa"/>
        </w:trPr>
        <w:tc>
          <w:tcPr>
            <w:tcW w:w="3545" w:type="dxa"/>
          </w:tcPr>
          <w:p w14:paraId="29F4080F" w14:textId="77777777" w:rsidR="006E7788" w:rsidRDefault="006E7788" w:rsidP="006E7788">
            <w:pPr>
              <w:pStyle w:val="BodyText"/>
              <w:rPr>
                <w:rFonts w:ascii="Arial" w:hAnsi="Arial" w:cs="Arial"/>
                <w:b/>
                <w:bCs/>
              </w:rPr>
            </w:pPr>
            <w:r>
              <w:rPr>
                <w:rFonts w:ascii="Arial" w:hAnsi="Arial" w:cs="Arial"/>
                <w:b/>
                <w:bCs/>
              </w:rPr>
              <w:t>"Website"</w:t>
            </w:r>
          </w:p>
        </w:tc>
        <w:tc>
          <w:tcPr>
            <w:tcW w:w="6775" w:type="dxa"/>
          </w:tcPr>
          <w:p w14:paraId="11E5FDFF" w14:textId="77777777" w:rsidR="006E7788" w:rsidRDefault="006E7788" w:rsidP="006E7788">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6E7788" w14:paraId="623B1DE0" w14:textId="77777777" w:rsidTr="00C61D2E">
        <w:trPr>
          <w:gridAfter w:val="1"/>
          <w:wAfter w:w="29" w:type="dxa"/>
        </w:trPr>
        <w:tc>
          <w:tcPr>
            <w:tcW w:w="3545" w:type="dxa"/>
          </w:tcPr>
          <w:p w14:paraId="267AFECA" w14:textId="77777777" w:rsidR="006E7788" w:rsidRDefault="006E7788" w:rsidP="006E7788">
            <w:pPr>
              <w:pStyle w:val="BodyText"/>
              <w:rPr>
                <w:rFonts w:ascii="Arial" w:hAnsi="Arial" w:cs="Arial"/>
                <w:b/>
                <w:bCs/>
              </w:rPr>
            </w:pPr>
            <w:r>
              <w:rPr>
                <w:rFonts w:ascii="Arial" w:hAnsi="Arial" w:cs="Arial"/>
                <w:b/>
                <w:bCs/>
              </w:rPr>
              <w:t>"Week"</w:t>
            </w:r>
          </w:p>
        </w:tc>
        <w:tc>
          <w:tcPr>
            <w:tcW w:w="6775" w:type="dxa"/>
          </w:tcPr>
          <w:p w14:paraId="578D491F" w14:textId="77777777" w:rsidR="006E7788" w:rsidRDefault="006E7788" w:rsidP="006E7788">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6E7788" w14:paraId="648265DC" w14:textId="77777777" w:rsidTr="00C61D2E">
        <w:trPr>
          <w:gridAfter w:val="1"/>
          <w:wAfter w:w="29" w:type="dxa"/>
        </w:trPr>
        <w:tc>
          <w:tcPr>
            <w:tcW w:w="3545" w:type="dxa"/>
          </w:tcPr>
          <w:p w14:paraId="10F5FEA2" w14:textId="77777777" w:rsidR="006E7788" w:rsidRDefault="006E7788" w:rsidP="006E7788">
            <w:pPr>
              <w:pStyle w:val="BodyText"/>
              <w:rPr>
                <w:rFonts w:ascii="Arial" w:hAnsi="Arial" w:cs="Arial"/>
                <w:b/>
                <w:bCs/>
              </w:rPr>
            </w:pPr>
            <w:r>
              <w:rPr>
                <w:rFonts w:ascii="Arial" w:hAnsi="Arial" w:cs="Arial"/>
                <w:b/>
                <w:bCs/>
              </w:rPr>
              <w:t>"Weekly Maximum Generation Declaration"</w:t>
            </w:r>
          </w:p>
        </w:tc>
        <w:tc>
          <w:tcPr>
            <w:tcW w:w="6775" w:type="dxa"/>
          </w:tcPr>
          <w:p w14:paraId="483641AD" w14:textId="77777777" w:rsidR="006E7788" w:rsidRDefault="006E7788" w:rsidP="006E7788">
            <w:pPr>
              <w:pStyle w:val="BodyText"/>
              <w:jc w:val="both"/>
              <w:rPr>
                <w:rFonts w:ascii="Arial" w:hAnsi="Arial" w:cs="Arial"/>
              </w:rPr>
            </w:pPr>
            <w:r>
              <w:rPr>
                <w:rFonts w:ascii="Arial" w:hAnsi="Arial" w:cs="Arial"/>
              </w:rPr>
              <w:t>has the meaning attributed to it in Paragraph 4.2.3.1;</w:t>
            </w:r>
          </w:p>
        </w:tc>
      </w:tr>
      <w:tr w:rsidR="006E7788" w14:paraId="3321A6D4" w14:textId="77777777" w:rsidTr="00C61D2E">
        <w:trPr>
          <w:gridAfter w:val="1"/>
          <w:wAfter w:w="29" w:type="dxa"/>
        </w:trPr>
        <w:tc>
          <w:tcPr>
            <w:tcW w:w="3545" w:type="dxa"/>
          </w:tcPr>
          <w:p w14:paraId="798A84DB" w14:textId="77777777" w:rsidR="006E7788" w:rsidRDefault="006E7788" w:rsidP="006E7788">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6775" w:type="dxa"/>
          </w:tcPr>
          <w:p w14:paraId="5217C0E4" w14:textId="77777777" w:rsidR="006E7788" w:rsidRDefault="006E7788" w:rsidP="006E7788">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6E7788" w:rsidRDefault="006E7788" w:rsidP="006E7788">
            <w:pPr>
              <w:jc w:val="both"/>
              <w:rPr>
                <w:rFonts w:ascii="Arial" w:hAnsi="Arial" w:cs="Arial"/>
                <w:szCs w:val="22"/>
              </w:rPr>
            </w:pPr>
          </w:p>
        </w:tc>
      </w:tr>
      <w:tr w:rsidR="006E7788" w14:paraId="47FAC422" w14:textId="77777777" w:rsidTr="00C61D2E">
        <w:trPr>
          <w:gridAfter w:val="1"/>
          <w:wAfter w:w="29" w:type="dxa"/>
        </w:trPr>
        <w:tc>
          <w:tcPr>
            <w:tcW w:w="3545" w:type="dxa"/>
          </w:tcPr>
          <w:p w14:paraId="2D09E729" w14:textId="77777777" w:rsidR="006E7788" w:rsidRDefault="006E7788" w:rsidP="006E7788">
            <w:pPr>
              <w:pStyle w:val="BodyText"/>
              <w:rPr>
                <w:rFonts w:ascii="Arial" w:hAnsi="Arial" w:cs="Arial"/>
                <w:b/>
                <w:bCs/>
              </w:rPr>
            </w:pPr>
            <w:r>
              <w:rPr>
                <w:rFonts w:ascii="Arial" w:hAnsi="Arial"/>
                <w:b/>
              </w:rPr>
              <w:t>“Wider Transmission Reinforcement Works”</w:t>
            </w:r>
          </w:p>
        </w:tc>
        <w:tc>
          <w:tcPr>
            <w:tcW w:w="6775" w:type="dxa"/>
          </w:tcPr>
          <w:p w14:paraId="6FF5E90E" w14:textId="77777777" w:rsidR="006E7788" w:rsidRDefault="006E7788" w:rsidP="006E7788">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6E7788" w14:paraId="61419CC0" w14:textId="77777777" w:rsidTr="00C61D2E">
        <w:trPr>
          <w:gridAfter w:val="1"/>
          <w:wAfter w:w="29" w:type="dxa"/>
        </w:trPr>
        <w:tc>
          <w:tcPr>
            <w:tcW w:w="3545" w:type="dxa"/>
          </w:tcPr>
          <w:p w14:paraId="7A43248A" w14:textId="77777777" w:rsidR="006E7788" w:rsidRDefault="006E7788" w:rsidP="006E7788">
            <w:pPr>
              <w:pStyle w:val="BodyText"/>
              <w:rPr>
                <w:rFonts w:ascii="Arial" w:hAnsi="Arial" w:cs="Arial"/>
                <w:b/>
                <w:bCs/>
              </w:rPr>
            </w:pPr>
            <w:r>
              <w:rPr>
                <w:rFonts w:ascii="Arial" w:hAnsi="Arial" w:cs="Arial"/>
                <w:b/>
                <w:bCs/>
              </w:rPr>
              <w:t>"Workgroup"</w:t>
            </w:r>
          </w:p>
        </w:tc>
        <w:tc>
          <w:tcPr>
            <w:tcW w:w="6775" w:type="dxa"/>
          </w:tcPr>
          <w:p w14:paraId="7CDDBA5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6E7788" w14:paraId="795CF650" w14:textId="77777777" w:rsidTr="00C61D2E">
        <w:trPr>
          <w:gridAfter w:val="1"/>
          <w:wAfter w:w="29" w:type="dxa"/>
          <w:trHeight w:val="1201"/>
        </w:trPr>
        <w:tc>
          <w:tcPr>
            <w:tcW w:w="3545" w:type="dxa"/>
          </w:tcPr>
          <w:p w14:paraId="2D275E2C" w14:textId="61DBAD51" w:rsidR="006E7788" w:rsidRDefault="006E7788" w:rsidP="006E7788">
            <w:pPr>
              <w:pStyle w:val="BodyText"/>
              <w:rPr>
                <w:rFonts w:ascii="Arial" w:hAnsi="Arial" w:cs="Arial"/>
                <w:b/>
                <w:bCs/>
                <w:lang w:val="en-US"/>
              </w:rPr>
            </w:pPr>
            <w:bookmarkStart w:id="220"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220"/>
          </w:p>
        </w:tc>
        <w:tc>
          <w:tcPr>
            <w:tcW w:w="6775" w:type="dxa"/>
          </w:tcPr>
          <w:p w14:paraId="5A549174" w14:textId="6169EC87" w:rsidR="006E7788" w:rsidRDefault="006E7788" w:rsidP="006E7788">
            <w:pPr>
              <w:pStyle w:val="BodyText"/>
              <w:jc w:val="both"/>
              <w:rPr>
                <w:rFonts w:ascii="Arial" w:hAnsi="Arial" w:cs="Arial"/>
              </w:rPr>
            </w:pPr>
            <w:bookmarkStart w:id="221" w:name="_BPDCD_206"/>
            <w:bookmarkStart w:id="222" w:name="_DV_C29"/>
            <w:r w:rsidRPr="00530856">
              <w:rPr>
                <w:rStyle w:val="DeltaViewInsertion"/>
                <w:rFonts w:ascii="Arial" w:hAnsi="Arial" w:cs="Arial"/>
                <w:color w:val="auto"/>
                <w:u w:val="none"/>
              </w:rPr>
              <w:t xml:space="preserve">as </w:t>
            </w:r>
            <w:bookmarkEnd w:id="221"/>
            <w:r>
              <w:rPr>
                <w:rStyle w:val="DeltaViewInsertion"/>
                <w:rFonts w:ascii="Arial" w:hAnsi="Arial" w:cs="Arial"/>
                <w:color w:val="auto"/>
                <w:u w:val="none"/>
              </w:rPr>
              <w:t>defined in Paragraph 8.20.</w:t>
            </w:r>
            <w:r w:rsidR="006E3D76">
              <w:rPr>
                <w:rStyle w:val="DeltaViewInsertion"/>
                <w:rFonts w:ascii="Arial" w:hAnsi="Arial" w:cs="Arial"/>
                <w:color w:val="auto"/>
                <w:u w:val="none"/>
              </w:rPr>
              <w:t>13</w:t>
            </w:r>
            <w:r>
              <w:rPr>
                <w:rStyle w:val="DeltaViewInsertion"/>
                <w:rFonts w:ascii="Arial" w:hAnsi="Arial" w:cs="Arial"/>
                <w:color w:val="auto"/>
                <w:u w:val="none"/>
              </w:rPr>
              <w:t xml:space="preserve">,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w:t>
            </w:r>
            <w:r w:rsidR="004A3465">
              <w:rPr>
                <w:rStyle w:val="DeltaViewInsertion"/>
                <w:rFonts w:ascii="Arial" w:hAnsi="Arial" w:cs="Arial"/>
                <w:color w:val="auto"/>
                <w:u w:val="none"/>
              </w:rPr>
              <w:t>20</w:t>
            </w:r>
            <w:bookmarkEnd w:id="222"/>
          </w:p>
        </w:tc>
      </w:tr>
      <w:tr w:rsidR="006E7788" w14:paraId="60F2A4AB" w14:textId="77777777" w:rsidTr="00C61D2E">
        <w:trPr>
          <w:gridAfter w:val="1"/>
          <w:wAfter w:w="29" w:type="dxa"/>
          <w:trHeight w:val="1201"/>
        </w:trPr>
        <w:tc>
          <w:tcPr>
            <w:tcW w:w="3545" w:type="dxa"/>
          </w:tcPr>
          <w:p w14:paraId="7E625FD5" w14:textId="77777777" w:rsidR="006E7788" w:rsidRPr="00530856" w:rsidRDefault="006E7788" w:rsidP="006E7788">
            <w:pPr>
              <w:pStyle w:val="BodyText"/>
              <w:rPr>
                <w:rFonts w:ascii="Arial" w:hAnsi="Arial" w:cs="Arial"/>
                <w:b/>
                <w:bCs/>
              </w:rPr>
            </w:pPr>
            <w:r w:rsidRPr="00530856">
              <w:rPr>
                <w:rFonts w:ascii="Arial" w:hAnsi="Arial" w:cs="Arial"/>
                <w:b/>
                <w:bCs/>
                <w:lang w:val="en-US"/>
              </w:rPr>
              <w:t>"</w:t>
            </w:r>
            <w:bookmarkStart w:id="223" w:name="_BPDCD_207"/>
            <w:r w:rsidRPr="00530856">
              <w:rPr>
                <w:rStyle w:val="DeltaViewInsertion"/>
                <w:rFonts w:ascii="Arial" w:hAnsi="Arial" w:cs="Arial"/>
                <w:b/>
                <w:bCs/>
                <w:color w:val="auto"/>
                <w:u w:val="none"/>
              </w:rPr>
              <w:t xml:space="preserve">Workgroup </w:t>
            </w:r>
            <w:bookmarkStart w:id="224" w:name="_DV_M8"/>
            <w:bookmarkEnd w:id="223"/>
            <w:bookmarkEnd w:id="224"/>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225" w:name="_DV_M9"/>
            <w:bookmarkEnd w:id="225"/>
            <w:r w:rsidRPr="00530856">
              <w:rPr>
                <w:rFonts w:ascii="Arial" w:hAnsi="Arial" w:cs="Arial"/>
                <w:b/>
                <w:bCs/>
                <w:lang w:val="en-US"/>
              </w:rPr>
              <w:t>"</w:t>
            </w:r>
          </w:p>
        </w:tc>
        <w:tc>
          <w:tcPr>
            <w:tcW w:w="6775" w:type="dxa"/>
          </w:tcPr>
          <w:p w14:paraId="1F03697D" w14:textId="4A82FF44" w:rsidR="006E7788" w:rsidRPr="00530856" w:rsidRDefault="006E7788" w:rsidP="006E7788">
            <w:pPr>
              <w:pStyle w:val="BodyText"/>
              <w:jc w:val="both"/>
              <w:rPr>
                <w:rFonts w:ascii="Arial" w:hAnsi="Arial" w:cs="Arial"/>
              </w:rPr>
            </w:pPr>
            <w:r w:rsidRPr="00530856">
              <w:rPr>
                <w:rFonts w:ascii="Arial" w:hAnsi="Arial" w:cs="Arial"/>
              </w:rPr>
              <w:t xml:space="preserve">any </w:t>
            </w:r>
            <w:bookmarkStart w:id="226"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227" w:name="_DV_M10"/>
            <w:bookmarkEnd w:id="226"/>
            <w:bookmarkEnd w:id="227"/>
            <w:r w:rsidRPr="00530856">
              <w:rPr>
                <w:rFonts w:ascii="Arial" w:hAnsi="Arial" w:cs="Arial"/>
              </w:rPr>
              <w:t xml:space="preserve"> </w:t>
            </w:r>
            <w:r w:rsidRPr="00530856">
              <w:rPr>
                <w:rFonts w:ascii="Arial" w:hAnsi="Arial" w:cs="Arial"/>
                <w:b/>
                <w:bCs/>
              </w:rPr>
              <w:t xml:space="preserve">Workgroup Alternative CUSC Modification </w:t>
            </w:r>
            <w:bookmarkStart w:id="228" w:name="_BPDCI_208"/>
            <w:bookmarkStart w:id="229" w:name="_DV_C21"/>
            <w:r w:rsidRPr="00530856">
              <w:rPr>
                <w:rFonts w:ascii="Arial" w:hAnsi="Arial" w:cs="Arial"/>
                <w:bCs/>
              </w:rPr>
              <w:t>to</w:t>
            </w:r>
            <w:r w:rsidRPr="00530856">
              <w:rPr>
                <w:rFonts w:ascii="Arial" w:hAnsi="Arial" w:cs="Arial"/>
                <w:b/>
                <w:bCs/>
              </w:rPr>
              <w:t xml:space="preserve"> </w:t>
            </w:r>
            <w:bookmarkEnd w:id="228"/>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230" w:name="_DV_X17"/>
            <w:bookmarkStart w:id="231" w:name="_DV_C22"/>
            <w:bookmarkEnd w:id="229"/>
            <w:r w:rsidRPr="00530856">
              <w:rPr>
                <w:rStyle w:val="DeltaViewMoveDestination"/>
                <w:rFonts w:ascii="Arial" w:hAnsi="Arial" w:cs="Arial"/>
                <w:color w:val="auto"/>
                <w:u w:val="none"/>
              </w:rPr>
              <w:t xml:space="preserve">which contains the information </w:t>
            </w:r>
            <w:bookmarkStart w:id="232" w:name="_DV_C23"/>
            <w:bookmarkEnd w:id="230"/>
            <w:bookmarkEnd w:id="231"/>
            <w:r w:rsidRPr="00530856">
              <w:rPr>
                <w:rStyle w:val="DeltaViewInsertion"/>
                <w:rFonts w:ascii="Arial" w:hAnsi="Arial" w:cs="Arial"/>
                <w:color w:val="auto"/>
                <w:u w:val="none"/>
              </w:rPr>
              <w:t>referred to at Paragraph 8.20.</w:t>
            </w:r>
            <w:r w:rsidR="00F327CF">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233" w:name="_DV_M11"/>
            <w:bookmarkEnd w:id="232"/>
            <w:bookmarkEnd w:id="233"/>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6E7788" w14:paraId="2952A475" w14:textId="77777777" w:rsidTr="00C61D2E">
        <w:trPr>
          <w:gridAfter w:val="1"/>
          <w:wAfter w:w="29" w:type="dxa"/>
          <w:trHeight w:val="1201"/>
        </w:trPr>
        <w:tc>
          <w:tcPr>
            <w:tcW w:w="3545" w:type="dxa"/>
          </w:tcPr>
          <w:p w14:paraId="57A4202B" w14:textId="77777777" w:rsidR="006E7788" w:rsidRPr="00530856" w:rsidRDefault="006E7788" w:rsidP="006E7788">
            <w:pPr>
              <w:pStyle w:val="BodyText"/>
              <w:rPr>
                <w:rFonts w:ascii="Arial" w:hAnsi="Arial" w:cs="Arial"/>
                <w:b/>
                <w:bCs/>
              </w:rPr>
            </w:pPr>
            <w:r w:rsidRPr="00530856">
              <w:rPr>
                <w:rFonts w:ascii="Arial" w:hAnsi="Arial" w:cs="Arial"/>
                <w:b/>
                <w:bCs/>
              </w:rPr>
              <w:t>"Workgroup Alternative CUSC Modification"</w:t>
            </w:r>
          </w:p>
        </w:tc>
        <w:tc>
          <w:tcPr>
            <w:tcW w:w="6775" w:type="dxa"/>
          </w:tcPr>
          <w:p w14:paraId="4E72E89D" w14:textId="09C58896" w:rsidR="006E7788" w:rsidRPr="00530856" w:rsidRDefault="006E7788" w:rsidP="006E7788">
            <w:pPr>
              <w:pStyle w:val="BodyText"/>
              <w:jc w:val="both"/>
              <w:rPr>
                <w:rFonts w:ascii="Arial" w:hAnsi="Arial" w:cs="Arial"/>
              </w:rPr>
            </w:pPr>
            <w:bookmarkStart w:id="234" w:name="_BPDCD_211"/>
            <w:r w:rsidRPr="00530856">
              <w:rPr>
                <w:rFonts w:ascii="Arial" w:hAnsi="Arial" w:cs="Arial"/>
              </w:rPr>
              <w:t xml:space="preserve">an </w:t>
            </w:r>
            <w:bookmarkEnd w:id="234"/>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235"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236" w:name="_DV_M12"/>
            <w:bookmarkEnd w:id="235"/>
            <w:bookmarkEnd w:id="236"/>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237" w:name="_DV_C26"/>
            <w:r w:rsidRPr="00530856">
              <w:rPr>
                <w:rStyle w:val="DeltaViewInsertion"/>
                <w:rFonts w:ascii="Arial" w:hAnsi="Arial" w:cs="Arial"/>
                <w:color w:val="auto"/>
                <w:u w:val="none"/>
              </w:rPr>
              <w:t>majority of the</w:t>
            </w:r>
            <w:bookmarkStart w:id="238" w:name="_DV_M13"/>
            <w:bookmarkEnd w:id="237"/>
            <w:bookmarkEnd w:id="238"/>
            <w:r w:rsidRPr="00530856">
              <w:rPr>
                <w:rFonts w:ascii="Arial" w:hAnsi="Arial" w:cs="Arial"/>
              </w:rPr>
              <w:t xml:space="preserve"> members</w:t>
            </w:r>
            <w:bookmarkStart w:id="239"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sidR="0090418F">
              <w:rPr>
                <w:rStyle w:val="DeltaViewInsertion"/>
                <w:rFonts w:ascii="Arial" w:hAnsi="Arial" w:cs="Arial"/>
                <w:color w:val="auto"/>
                <w:u w:val="none"/>
              </w:rPr>
              <w:t>person</w:t>
            </w:r>
            <w:bookmarkStart w:id="240" w:name="_DV_M14"/>
            <w:bookmarkEnd w:id="239"/>
            <w:bookmarkEnd w:id="240"/>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lastRenderedPageBreak/>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B33D02" w14:textId="77777777" w:rsidR="007350DA" w:rsidRDefault="007350DA" w:rsidP="00642115"/>
    <w:p w14:paraId="43384D51" w14:textId="77777777" w:rsidR="007350DA" w:rsidRDefault="007350DA" w:rsidP="00642115"/>
    <w:p w14:paraId="61FB033A" w14:textId="77777777" w:rsidR="007350DA" w:rsidRDefault="007350DA" w:rsidP="00642115"/>
    <w:p w14:paraId="75B7AA00" w14:textId="77777777" w:rsidR="007350DA" w:rsidRDefault="007350DA" w:rsidP="00642115"/>
    <w:p w14:paraId="2201AB5A" w14:textId="77777777" w:rsidR="007350DA" w:rsidRDefault="007350DA" w:rsidP="00642115"/>
    <w:p w14:paraId="35175E28" w14:textId="77777777" w:rsidR="007350DA" w:rsidRDefault="007350DA" w:rsidP="00642115"/>
    <w:p w14:paraId="5C8402CA" w14:textId="77777777" w:rsidR="007350DA" w:rsidRDefault="007350DA" w:rsidP="00642115"/>
    <w:p w14:paraId="4F6BEC8D" w14:textId="77777777" w:rsidR="007350DA" w:rsidRDefault="007350DA" w:rsidP="00642115"/>
    <w:p w14:paraId="7A5ED002" w14:textId="77777777" w:rsidR="007350DA" w:rsidRDefault="007350DA" w:rsidP="00642115"/>
    <w:p w14:paraId="225EE76C" w14:textId="77777777" w:rsidR="007350DA" w:rsidRDefault="007350DA" w:rsidP="00642115"/>
    <w:p w14:paraId="2DE0D61A" w14:textId="77777777" w:rsidR="007350DA" w:rsidRDefault="007350DA" w:rsidP="00642115"/>
    <w:p w14:paraId="2582824E" w14:textId="77777777" w:rsidR="007350DA" w:rsidRDefault="007350DA" w:rsidP="00642115"/>
    <w:p w14:paraId="1ACDC287" w14:textId="77777777" w:rsidR="007350DA" w:rsidRDefault="007350DA" w:rsidP="00642115"/>
    <w:p w14:paraId="62AC86DD" w14:textId="77777777" w:rsidR="007350DA" w:rsidRDefault="007350DA" w:rsidP="00642115"/>
    <w:p w14:paraId="0FBEB39D" w14:textId="77777777" w:rsidR="007350DA" w:rsidRDefault="007350DA" w:rsidP="00642115"/>
    <w:p w14:paraId="21FD5405" w14:textId="77777777" w:rsidR="007350DA" w:rsidRDefault="007350DA" w:rsidP="00642115"/>
    <w:p w14:paraId="0E8D1052" w14:textId="77777777" w:rsidR="007350DA" w:rsidRDefault="007350DA" w:rsidP="00642115"/>
    <w:p w14:paraId="54B7DEB9" w14:textId="77777777" w:rsidR="007350DA" w:rsidRDefault="007350DA" w:rsidP="00642115"/>
    <w:p w14:paraId="2CE83D3E" w14:textId="77777777" w:rsidR="007350DA" w:rsidRDefault="007350DA" w:rsidP="00642115"/>
    <w:p w14:paraId="64824BC9" w14:textId="77777777" w:rsidR="007350DA" w:rsidRDefault="007350DA" w:rsidP="00642115"/>
    <w:p w14:paraId="75A25D2B" w14:textId="77777777" w:rsidR="007350DA" w:rsidRDefault="007350DA" w:rsidP="00642115"/>
    <w:p w14:paraId="70DD4430" w14:textId="77777777" w:rsidR="007350DA" w:rsidRDefault="007350DA" w:rsidP="00642115"/>
    <w:p w14:paraId="738DD228" w14:textId="77777777" w:rsidR="007350DA" w:rsidRDefault="007350DA" w:rsidP="00642115"/>
    <w:p w14:paraId="22C437F4" w14:textId="77777777" w:rsidR="007350DA" w:rsidRDefault="007350DA" w:rsidP="00642115"/>
    <w:p w14:paraId="5CA34303" w14:textId="77777777" w:rsidR="007350DA" w:rsidRDefault="007350DA" w:rsidP="00642115"/>
    <w:p w14:paraId="7E4EACD8" w14:textId="77777777" w:rsidR="007350DA" w:rsidRDefault="007350DA" w:rsidP="00642115"/>
    <w:p w14:paraId="2B49C3BF" w14:textId="77777777" w:rsidR="007350DA" w:rsidRDefault="007350DA" w:rsidP="00642115"/>
    <w:p w14:paraId="47E731CE" w14:textId="77777777" w:rsidR="007350DA" w:rsidRDefault="007350DA" w:rsidP="00642115"/>
    <w:p w14:paraId="0B6E8741" w14:textId="77777777" w:rsidR="007350DA" w:rsidRDefault="007350DA" w:rsidP="00642115"/>
    <w:p w14:paraId="2A476CCE" w14:textId="77777777" w:rsidR="00642115" w:rsidRDefault="00642115" w:rsidP="00642115"/>
    <w:p w14:paraId="1125EA6A" w14:textId="77777777" w:rsidR="00642115" w:rsidRDefault="00642115" w:rsidP="00642115"/>
    <w:p w14:paraId="769E943C" w14:textId="77777777" w:rsidR="00642115" w:rsidRDefault="00642115"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lastRenderedPageBreak/>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lastRenderedPageBreak/>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642115">
      <w:pPr>
        <w:pStyle w:val="Schedule"/>
        <w:spacing w:after="0"/>
        <w:jc w:val="left"/>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30"/>
      <w:headerReference w:type="default" r:id="rId31"/>
      <w:footerReference w:type="even" r:id="rId3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CD476" w14:textId="77777777" w:rsidR="00D71EC3" w:rsidRDefault="00D71EC3">
      <w:r>
        <w:separator/>
      </w:r>
    </w:p>
  </w:endnote>
  <w:endnote w:type="continuationSeparator" w:id="0">
    <w:p w14:paraId="5A8E17EB" w14:textId="77777777" w:rsidR="00D71EC3" w:rsidRDefault="00D71EC3">
      <w:r>
        <w:continuationSeparator/>
      </w:r>
    </w:p>
  </w:endnote>
  <w:endnote w:type="continuationNotice" w:id="1">
    <w:p w14:paraId="46D2EE57" w14:textId="77777777" w:rsidR="00D71EC3" w:rsidRDefault="00D71E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altName w:val="Arial"/>
    <w:panose1 w:val="020B0704020202020204"/>
    <w:charset w:val="00"/>
    <w:family w:val="roman"/>
    <w:notTrueType/>
    <w:pitch w:val="default"/>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5A5F5" w14:textId="18CE1EFE" w:rsidR="00BA40C9" w:rsidRDefault="00BA40C9" w:rsidP="00666647">
    <w:pPr>
      <w:autoSpaceDE w:val="0"/>
      <w:autoSpaceDN w:val="0"/>
      <w:adjustRightInd w:val="0"/>
      <w:ind w:right="-852"/>
      <w:jc w:val="right"/>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r w:rsidR="00722623">
      <w:rPr>
        <w:rFonts w:ascii="Arial" w:hAnsi="Arial" w:cs="Arial"/>
        <w:sz w:val="20"/>
        <w:szCs w:val="20"/>
        <w:lang w:eastAsia="en-GB"/>
      </w:rPr>
      <w:t>2</w:t>
    </w:r>
    <w:r w:rsidR="00CB4D79">
      <w:rPr>
        <w:rFonts w:ascii="Arial" w:hAnsi="Arial" w:cs="Arial"/>
        <w:sz w:val="20"/>
        <w:szCs w:val="20"/>
        <w:lang w:eastAsia="en-GB"/>
      </w:rPr>
      <w:t xml:space="preserve"> </w:t>
    </w:r>
    <w:r w:rsidR="00722623">
      <w:rPr>
        <w:rFonts w:ascii="Arial" w:hAnsi="Arial" w:cs="Arial"/>
        <w:sz w:val="20"/>
        <w:szCs w:val="20"/>
        <w:lang w:eastAsia="en-GB"/>
      </w:rPr>
      <w:t>18 January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E01A4" w14:textId="77777777" w:rsidR="00D71EC3" w:rsidRDefault="00D71EC3">
      <w:r>
        <w:separator/>
      </w:r>
    </w:p>
  </w:footnote>
  <w:footnote w:type="continuationSeparator" w:id="0">
    <w:p w14:paraId="4DA744D2" w14:textId="77777777" w:rsidR="00D71EC3" w:rsidRDefault="00D71EC3">
      <w:r>
        <w:continuationSeparator/>
      </w:r>
    </w:p>
  </w:footnote>
  <w:footnote w:type="continuationNotice" w:id="1">
    <w:p w14:paraId="3F1C7A74" w14:textId="77777777" w:rsidR="00D71EC3" w:rsidRDefault="00D71EC3"/>
  </w:footnote>
  <w:footnote w:id="2">
    <w:p w14:paraId="7FC448DD" w14:textId="77777777" w:rsidR="006E7788" w:rsidRDefault="006E7788">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279D" w14:textId="77777777" w:rsidR="00722623" w:rsidRDefault="007226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A428F" w14:textId="37A73B52" w:rsidR="00BA40C9" w:rsidRDefault="00BA40C9" w:rsidP="00AE3A4F">
    <w:pPr>
      <w:pStyle w:val="Header"/>
      <w:tabs>
        <w:tab w:val="left" w:pos="1531"/>
      </w:tabs>
    </w:pPr>
    <w:r>
      <w:rPr>
        <w:rFonts w:ascii="Arial" w:hAnsi="Arial" w:cs="Arial"/>
        <w:sz w:val="20"/>
      </w:rPr>
      <w:t>CUSC v1.</w:t>
    </w:r>
    <w:r w:rsidR="00FB358A">
      <w:rPr>
        <w:rFonts w:ascii="Arial" w:hAnsi="Arial" w:cs="Arial"/>
        <w:sz w:val="20"/>
      </w:rPr>
      <w:t>9</w:t>
    </w:r>
    <w:r w:rsidR="00722623">
      <w:rPr>
        <w:rFonts w:ascii="Arial" w:hAnsi="Arial" w:cs="Arial"/>
        <w:sz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C4723" w14:textId="77777777" w:rsidR="00BA40C9" w:rsidRDefault="00BA40C9">
    <w:pPr>
      <w:pStyle w:val="Header"/>
    </w:pPr>
    <w:r>
      <w:rPr>
        <w:rFonts w:ascii="Arial" w:hAnsi="Arial" w:cs="Arial"/>
        <w:sz w:val="20"/>
      </w:rPr>
      <w:t>CUSC v1.40</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8575F" w14:textId="77777777" w:rsidR="00BA40C9" w:rsidRDefault="00BA40C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4A9CC" w14:textId="10C18E1A" w:rsidR="00BA40C9" w:rsidRDefault="00AE3A4F" w:rsidP="00D65833">
    <w:pPr>
      <w:pStyle w:val="Header"/>
    </w:pPr>
    <w:r>
      <w:tab/>
    </w:r>
    <w:r>
      <w:rPr>
        <w:rFonts w:ascii="Arial" w:hAnsi="Arial" w:cs="Arial"/>
        <w:sz w:val="20"/>
      </w:rPr>
      <w:t>CUSC v1.</w:t>
    </w:r>
    <w:r w:rsidR="00FB358A">
      <w:rPr>
        <w:rFonts w:ascii="Arial" w:hAnsi="Arial" w:cs="Arial"/>
        <w:sz w:val="20"/>
      </w:rPr>
      <w:t>9</w:t>
    </w:r>
    <w:r w:rsidR="00D65833">
      <w:rPr>
        <w:rFonts w:ascii="Arial" w:hAnsi="Arial" w:cs="Arial"/>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851"/>
  <w:drawingGridVerticalSpacing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5370"/>
    <w:rsid w:val="00010604"/>
    <w:rsid w:val="00011499"/>
    <w:rsid w:val="000117E4"/>
    <w:rsid w:val="000150E8"/>
    <w:rsid w:val="00020080"/>
    <w:rsid w:val="00022137"/>
    <w:rsid w:val="00022A63"/>
    <w:rsid w:val="00022DEC"/>
    <w:rsid w:val="00024F58"/>
    <w:rsid w:val="00027F0D"/>
    <w:rsid w:val="00042B66"/>
    <w:rsid w:val="00042B77"/>
    <w:rsid w:val="00055BA9"/>
    <w:rsid w:val="000567DD"/>
    <w:rsid w:val="00057D3C"/>
    <w:rsid w:val="00057E03"/>
    <w:rsid w:val="0006010E"/>
    <w:rsid w:val="000616C2"/>
    <w:rsid w:val="00062C0A"/>
    <w:rsid w:val="00062FF6"/>
    <w:rsid w:val="000632ED"/>
    <w:rsid w:val="000705E0"/>
    <w:rsid w:val="00075E76"/>
    <w:rsid w:val="00077047"/>
    <w:rsid w:val="00091B4E"/>
    <w:rsid w:val="0009409D"/>
    <w:rsid w:val="00097F4B"/>
    <w:rsid w:val="000A17E9"/>
    <w:rsid w:val="000A1921"/>
    <w:rsid w:val="000A2E14"/>
    <w:rsid w:val="000A3FD7"/>
    <w:rsid w:val="000A641B"/>
    <w:rsid w:val="000B1274"/>
    <w:rsid w:val="000B536C"/>
    <w:rsid w:val="000B5BC4"/>
    <w:rsid w:val="000C6231"/>
    <w:rsid w:val="000D097E"/>
    <w:rsid w:val="000D40DF"/>
    <w:rsid w:val="000E0CA1"/>
    <w:rsid w:val="000E213B"/>
    <w:rsid w:val="000E387A"/>
    <w:rsid w:val="000E6212"/>
    <w:rsid w:val="000F1B4B"/>
    <w:rsid w:val="000F31AD"/>
    <w:rsid w:val="000F78AD"/>
    <w:rsid w:val="00100F8E"/>
    <w:rsid w:val="00101EC2"/>
    <w:rsid w:val="001022E6"/>
    <w:rsid w:val="001132D4"/>
    <w:rsid w:val="001166E9"/>
    <w:rsid w:val="0012448A"/>
    <w:rsid w:val="00124F0D"/>
    <w:rsid w:val="00132183"/>
    <w:rsid w:val="00134809"/>
    <w:rsid w:val="0013489E"/>
    <w:rsid w:val="0014007E"/>
    <w:rsid w:val="00141FC6"/>
    <w:rsid w:val="00142A9E"/>
    <w:rsid w:val="001455C8"/>
    <w:rsid w:val="00146FD7"/>
    <w:rsid w:val="001502C3"/>
    <w:rsid w:val="001502E7"/>
    <w:rsid w:val="001504E1"/>
    <w:rsid w:val="0015052C"/>
    <w:rsid w:val="00152684"/>
    <w:rsid w:val="00152786"/>
    <w:rsid w:val="001538AC"/>
    <w:rsid w:val="00155655"/>
    <w:rsid w:val="00155C35"/>
    <w:rsid w:val="0016761E"/>
    <w:rsid w:val="001729A6"/>
    <w:rsid w:val="00172E01"/>
    <w:rsid w:val="00172F51"/>
    <w:rsid w:val="00174197"/>
    <w:rsid w:val="001745CB"/>
    <w:rsid w:val="00175EE8"/>
    <w:rsid w:val="00181324"/>
    <w:rsid w:val="0018220C"/>
    <w:rsid w:val="001900B8"/>
    <w:rsid w:val="00190FFA"/>
    <w:rsid w:val="00194937"/>
    <w:rsid w:val="00196262"/>
    <w:rsid w:val="0019675B"/>
    <w:rsid w:val="001A11A2"/>
    <w:rsid w:val="001A14F0"/>
    <w:rsid w:val="001A3CD3"/>
    <w:rsid w:val="001A7023"/>
    <w:rsid w:val="001A739C"/>
    <w:rsid w:val="001B56CF"/>
    <w:rsid w:val="001B5AF3"/>
    <w:rsid w:val="001C08C9"/>
    <w:rsid w:val="001C0C62"/>
    <w:rsid w:val="001C24DF"/>
    <w:rsid w:val="001C2507"/>
    <w:rsid w:val="001C2C3A"/>
    <w:rsid w:val="001C7267"/>
    <w:rsid w:val="001D72CA"/>
    <w:rsid w:val="001D7803"/>
    <w:rsid w:val="001D7F87"/>
    <w:rsid w:val="001E574B"/>
    <w:rsid w:val="001E606E"/>
    <w:rsid w:val="001E7AFC"/>
    <w:rsid w:val="001F660F"/>
    <w:rsid w:val="00201455"/>
    <w:rsid w:val="00206C6E"/>
    <w:rsid w:val="00207985"/>
    <w:rsid w:val="002104BC"/>
    <w:rsid w:val="00210E71"/>
    <w:rsid w:val="00211A6F"/>
    <w:rsid w:val="00212EA3"/>
    <w:rsid w:val="00215A02"/>
    <w:rsid w:val="00216241"/>
    <w:rsid w:val="00221021"/>
    <w:rsid w:val="00221940"/>
    <w:rsid w:val="00223180"/>
    <w:rsid w:val="00227AC3"/>
    <w:rsid w:val="0023295F"/>
    <w:rsid w:val="00232A1A"/>
    <w:rsid w:val="002373F2"/>
    <w:rsid w:val="00237AE1"/>
    <w:rsid w:val="0024267F"/>
    <w:rsid w:val="00243A12"/>
    <w:rsid w:val="002440C1"/>
    <w:rsid w:val="00247A78"/>
    <w:rsid w:val="00247C73"/>
    <w:rsid w:val="0025279F"/>
    <w:rsid w:val="00253DEE"/>
    <w:rsid w:val="00254053"/>
    <w:rsid w:val="002573C0"/>
    <w:rsid w:val="00257721"/>
    <w:rsid w:val="00260A77"/>
    <w:rsid w:val="00265F13"/>
    <w:rsid w:val="00266B0E"/>
    <w:rsid w:val="00271D88"/>
    <w:rsid w:val="00282781"/>
    <w:rsid w:val="00283339"/>
    <w:rsid w:val="0028619E"/>
    <w:rsid w:val="002A13DF"/>
    <w:rsid w:val="002A1FD3"/>
    <w:rsid w:val="002A66B2"/>
    <w:rsid w:val="002B1569"/>
    <w:rsid w:val="002B193F"/>
    <w:rsid w:val="002B1EE8"/>
    <w:rsid w:val="002B44D3"/>
    <w:rsid w:val="002B51E6"/>
    <w:rsid w:val="002B5A24"/>
    <w:rsid w:val="002B5E88"/>
    <w:rsid w:val="002C3B7E"/>
    <w:rsid w:val="002C4C69"/>
    <w:rsid w:val="002C7E03"/>
    <w:rsid w:val="002D0F5A"/>
    <w:rsid w:val="002D1E6F"/>
    <w:rsid w:val="002D5EF7"/>
    <w:rsid w:val="002E20D5"/>
    <w:rsid w:val="002E4452"/>
    <w:rsid w:val="002F0DA2"/>
    <w:rsid w:val="00300623"/>
    <w:rsid w:val="00304DC6"/>
    <w:rsid w:val="003132E4"/>
    <w:rsid w:val="003176BF"/>
    <w:rsid w:val="00323775"/>
    <w:rsid w:val="00332DB7"/>
    <w:rsid w:val="00333F37"/>
    <w:rsid w:val="0034306F"/>
    <w:rsid w:val="00344965"/>
    <w:rsid w:val="00345A1D"/>
    <w:rsid w:val="003477F6"/>
    <w:rsid w:val="0035142F"/>
    <w:rsid w:val="003517D0"/>
    <w:rsid w:val="00352271"/>
    <w:rsid w:val="003546ED"/>
    <w:rsid w:val="00366337"/>
    <w:rsid w:val="00366999"/>
    <w:rsid w:val="0037173A"/>
    <w:rsid w:val="00372C62"/>
    <w:rsid w:val="00373D88"/>
    <w:rsid w:val="003758D7"/>
    <w:rsid w:val="00375C70"/>
    <w:rsid w:val="00380239"/>
    <w:rsid w:val="00380A4F"/>
    <w:rsid w:val="0038685E"/>
    <w:rsid w:val="0039011C"/>
    <w:rsid w:val="0039031E"/>
    <w:rsid w:val="00391453"/>
    <w:rsid w:val="00397964"/>
    <w:rsid w:val="003A1547"/>
    <w:rsid w:val="003A2C33"/>
    <w:rsid w:val="003A3C38"/>
    <w:rsid w:val="003A7390"/>
    <w:rsid w:val="003A7A97"/>
    <w:rsid w:val="003A7BED"/>
    <w:rsid w:val="003B22FA"/>
    <w:rsid w:val="003B2757"/>
    <w:rsid w:val="003B31C1"/>
    <w:rsid w:val="003B36B1"/>
    <w:rsid w:val="003B6004"/>
    <w:rsid w:val="003B6E7E"/>
    <w:rsid w:val="003C1EC9"/>
    <w:rsid w:val="003C5874"/>
    <w:rsid w:val="003D338C"/>
    <w:rsid w:val="003D36AD"/>
    <w:rsid w:val="003D5B5F"/>
    <w:rsid w:val="003D62D3"/>
    <w:rsid w:val="003D703C"/>
    <w:rsid w:val="003E22B2"/>
    <w:rsid w:val="003E3389"/>
    <w:rsid w:val="003E5677"/>
    <w:rsid w:val="003E5726"/>
    <w:rsid w:val="003E5C49"/>
    <w:rsid w:val="003E65CF"/>
    <w:rsid w:val="003E6721"/>
    <w:rsid w:val="003F06AD"/>
    <w:rsid w:val="003F2B7B"/>
    <w:rsid w:val="003F55F8"/>
    <w:rsid w:val="003F6754"/>
    <w:rsid w:val="004000B5"/>
    <w:rsid w:val="00400D46"/>
    <w:rsid w:val="004041D1"/>
    <w:rsid w:val="00406800"/>
    <w:rsid w:val="00414EB8"/>
    <w:rsid w:val="00416548"/>
    <w:rsid w:val="00416BDE"/>
    <w:rsid w:val="00416C4B"/>
    <w:rsid w:val="00416D49"/>
    <w:rsid w:val="00420A76"/>
    <w:rsid w:val="0042202A"/>
    <w:rsid w:val="00423432"/>
    <w:rsid w:val="00424287"/>
    <w:rsid w:val="004257DF"/>
    <w:rsid w:val="00430D27"/>
    <w:rsid w:val="0043119C"/>
    <w:rsid w:val="00433F49"/>
    <w:rsid w:val="0043775A"/>
    <w:rsid w:val="00442339"/>
    <w:rsid w:val="00442E09"/>
    <w:rsid w:val="004500BF"/>
    <w:rsid w:val="004508CD"/>
    <w:rsid w:val="00451A88"/>
    <w:rsid w:val="00456F8A"/>
    <w:rsid w:val="00463341"/>
    <w:rsid w:val="00464EBD"/>
    <w:rsid w:val="00465746"/>
    <w:rsid w:val="00465D1D"/>
    <w:rsid w:val="00466296"/>
    <w:rsid w:val="00467A5D"/>
    <w:rsid w:val="00471AA1"/>
    <w:rsid w:val="00471D49"/>
    <w:rsid w:val="00473A97"/>
    <w:rsid w:val="00475CC7"/>
    <w:rsid w:val="00485979"/>
    <w:rsid w:val="00490AB5"/>
    <w:rsid w:val="004958D8"/>
    <w:rsid w:val="004A1AFF"/>
    <w:rsid w:val="004A3465"/>
    <w:rsid w:val="004A3D84"/>
    <w:rsid w:val="004A5AA3"/>
    <w:rsid w:val="004A757D"/>
    <w:rsid w:val="004A7982"/>
    <w:rsid w:val="004A7A8B"/>
    <w:rsid w:val="004B6504"/>
    <w:rsid w:val="004C08E0"/>
    <w:rsid w:val="004C2C98"/>
    <w:rsid w:val="004C54B2"/>
    <w:rsid w:val="004C79EC"/>
    <w:rsid w:val="004C7A9B"/>
    <w:rsid w:val="004D0F5D"/>
    <w:rsid w:val="004D379C"/>
    <w:rsid w:val="004D3892"/>
    <w:rsid w:val="004D504B"/>
    <w:rsid w:val="004D5A11"/>
    <w:rsid w:val="004D7064"/>
    <w:rsid w:val="004E4C04"/>
    <w:rsid w:val="004F01B0"/>
    <w:rsid w:val="004F2D47"/>
    <w:rsid w:val="00501C44"/>
    <w:rsid w:val="0051343C"/>
    <w:rsid w:val="00514705"/>
    <w:rsid w:val="00515067"/>
    <w:rsid w:val="0052642F"/>
    <w:rsid w:val="00527153"/>
    <w:rsid w:val="00530856"/>
    <w:rsid w:val="00531F9C"/>
    <w:rsid w:val="00532F78"/>
    <w:rsid w:val="00541A2E"/>
    <w:rsid w:val="00550CBA"/>
    <w:rsid w:val="005517BF"/>
    <w:rsid w:val="00551BCC"/>
    <w:rsid w:val="00554FD8"/>
    <w:rsid w:val="00556264"/>
    <w:rsid w:val="0055630E"/>
    <w:rsid w:val="00561F63"/>
    <w:rsid w:val="0056290A"/>
    <w:rsid w:val="00573326"/>
    <w:rsid w:val="0057340A"/>
    <w:rsid w:val="0057457E"/>
    <w:rsid w:val="00577F6C"/>
    <w:rsid w:val="005806AB"/>
    <w:rsid w:val="00585526"/>
    <w:rsid w:val="00585A61"/>
    <w:rsid w:val="005865FA"/>
    <w:rsid w:val="00586792"/>
    <w:rsid w:val="00594DD2"/>
    <w:rsid w:val="005A2122"/>
    <w:rsid w:val="005A2DD3"/>
    <w:rsid w:val="005A3444"/>
    <w:rsid w:val="005A4259"/>
    <w:rsid w:val="005A52BD"/>
    <w:rsid w:val="005A6F5C"/>
    <w:rsid w:val="005A7196"/>
    <w:rsid w:val="005B061B"/>
    <w:rsid w:val="005B0784"/>
    <w:rsid w:val="005C6D34"/>
    <w:rsid w:val="005D09EC"/>
    <w:rsid w:val="005D784F"/>
    <w:rsid w:val="005D7C83"/>
    <w:rsid w:val="005E26B2"/>
    <w:rsid w:val="005E2987"/>
    <w:rsid w:val="005E3C8A"/>
    <w:rsid w:val="005E3EED"/>
    <w:rsid w:val="005E6BBF"/>
    <w:rsid w:val="005E7097"/>
    <w:rsid w:val="005E796B"/>
    <w:rsid w:val="005F0934"/>
    <w:rsid w:val="005F0D18"/>
    <w:rsid w:val="005F267D"/>
    <w:rsid w:val="005F637E"/>
    <w:rsid w:val="005F6BED"/>
    <w:rsid w:val="006000A9"/>
    <w:rsid w:val="00601D31"/>
    <w:rsid w:val="00601EC4"/>
    <w:rsid w:val="00603AD1"/>
    <w:rsid w:val="0060519A"/>
    <w:rsid w:val="00606163"/>
    <w:rsid w:val="006148C6"/>
    <w:rsid w:val="00615395"/>
    <w:rsid w:val="006153B7"/>
    <w:rsid w:val="006157DD"/>
    <w:rsid w:val="00616296"/>
    <w:rsid w:val="00617C5D"/>
    <w:rsid w:val="00620A1A"/>
    <w:rsid w:val="00626525"/>
    <w:rsid w:val="00626A70"/>
    <w:rsid w:val="00627D27"/>
    <w:rsid w:val="00631AF2"/>
    <w:rsid w:val="00633F2D"/>
    <w:rsid w:val="00637F96"/>
    <w:rsid w:val="006417B5"/>
    <w:rsid w:val="00642115"/>
    <w:rsid w:val="00650014"/>
    <w:rsid w:val="00652B62"/>
    <w:rsid w:val="00652DBD"/>
    <w:rsid w:val="00652DFF"/>
    <w:rsid w:val="00653C58"/>
    <w:rsid w:val="006541C7"/>
    <w:rsid w:val="006554FE"/>
    <w:rsid w:val="006557C2"/>
    <w:rsid w:val="006602AE"/>
    <w:rsid w:val="006614DF"/>
    <w:rsid w:val="0066213B"/>
    <w:rsid w:val="006625E1"/>
    <w:rsid w:val="00662D57"/>
    <w:rsid w:val="00666647"/>
    <w:rsid w:val="00670844"/>
    <w:rsid w:val="00674C7B"/>
    <w:rsid w:val="006772B6"/>
    <w:rsid w:val="0068070A"/>
    <w:rsid w:val="00681899"/>
    <w:rsid w:val="00681CF2"/>
    <w:rsid w:val="00681D96"/>
    <w:rsid w:val="00683120"/>
    <w:rsid w:val="0068375A"/>
    <w:rsid w:val="006853AC"/>
    <w:rsid w:val="006862FB"/>
    <w:rsid w:val="00693EFD"/>
    <w:rsid w:val="00696D72"/>
    <w:rsid w:val="006A06E9"/>
    <w:rsid w:val="006A0828"/>
    <w:rsid w:val="006A408C"/>
    <w:rsid w:val="006A4C76"/>
    <w:rsid w:val="006A6BB3"/>
    <w:rsid w:val="006A707F"/>
    <w:rsid w:val="006B326A"/>
    <w:rsid w:val="006B41E6"/>
    <w:rsid w:val="006B4BD0"/>
    <w:rsid w:val="006B59DB"/>
    <w:rsid w:val="006B5BE4"/>
    <w:rsid w:val="006C24FC"/>
    <w:rsid w:val="006C67D3"/>
    <w:rsid w:val="006D0627"/>
    <w:rsid w:val="006D0BD0"/>
    <w:rsid w:val="006D4452"/>
    <w:rsid w:val="006E0BC8"/>
    <w:rsid w:val="006E10F8"/>
    <w:rsid w:val="006E2076"/>
    <w:rsid w:val="006E3C04"/>
    <w:rsid w:val="006E3D76"/>
    <w:rsid w:val="006E4B08"/>
    <w:rsid w:val="006E5F8B"/>
    <w:rsid w:val="006E75E8"/>
    <w:rsid w:val="006E7788"/>
    <w:rsid w:val="006E7F33"/>
    <w:rsid w:val="006F2309"/>
    <w:rsid w:val="006F5133"/>
    <w:rsid w:val="007011A2"/>
    <w:rsid w:val="00701D81"/>
    <w:rsid w:val="00701F81"/>
    <w:rsid w:val="007057AA"/>
    <w:rsid w:val="007100FD"/>
    <w:rsid w:val="00710226"/>
    <w:rsid w:val="00710A95"/>
    <w:rsid w:val="007122F3"/>
    <w:rsid w:val="007134F2"/>
    <w:rsid w:val="00716A49"/>
    <w:rsid w:val="0072062B"/>
    <w:rsid w:val="007206FD"/>
    <w:rsid w:val="00722623"/>
    <w:rsid w:val="007232A4"/>
    <w:rsid w:val="00733F8A"/>
    <w:rsid w:val="007350DA"/>
    <w:rsid w:val="00735470"/>
    <w:rsid w:val="00735701"/>
    <w:rsid w:val="00736209"/>
    <w:rsid w:val="00736933"/>
    <w:rsid w:val="00736B31"/>
    <w:rsid w:val="00740F6C"/>
    <w:rsid w:val="007454CC"/>
    <w:rsid w:val="00747B0D"/>
    <w:rsid w:val="007526CA"/>
    <w:rsid w:val="00753D47"/>
    <w:rsid w:val="00754C9C"/>
    <w:rsid w:val="0076226B"/>
    <w:rsid w:val="00766A3D"/>
    <w:rsid w:val="00772C50"/>
    <w:rsid w:val="00775A31"/>
    <w:rsid w:val="00776BF5"/>
    <w:rsid w:val="00780105"/>
    <w:rsid w:val="00784688"/>
    <w:rsid w:val="00785A07"/>
    <w:rsid w:val="00787855"/>
    <w:rsid w:val="00791A57"/>
    <w:rsid w:val="007A30B8"/>
    <w:rsid w:val="007A54B4"/>
    <w:rsid w:val="007B002F"/>
    <w:rsid w:val="007B50DB"/>
    <w:rsid w:val="007C03D8"/>
    <w:rsid w:val="007C3726"/>
    <w:rsid w:val="007D143A"/>
    <w:rsid w:val="007D1BE8"/>
    <w:rsid w:val="007E0E25"/>
    <w:rsid w:val="007E2499"/>
    <w:rsid w:val="007E3532"/>
    <w:rsid w:val="007E6CDB"/>
    <w:rsid w:val="007F1A50"/>
    <w:rsid w:val="00801763"/>
    <w:rsid w:val="008026E0"/>
    <w:rsid w:val="00803DC2"/>
    <w:rsid w:val="00805197"/>
    <w:rsid w:val="008057FF"/>
    <w:rsid w:val="00806FFE"/>
    <w:rsid w:val="008115A8"/>
    <w:rsid w:val="0081728D"/>
    <w:rsid w:val="00817B42"/>
    <w:rsid w:val="00821399"/>
    <w:rsid w:val="008259E1"/>
    <w:rsid w:val="0082609B"/>
    <w:rsid w:val="00827A1E"/>
    <w:rsid w:val="00832304"/>
    <w:rsid w:val="00832825"/>
    <w:rsid w:val="00833B0A"/>
    <w:rsid w:val="00834014"/>
    <w:rsid w:val="008362D0"/>
    <w:rsid w:val="00842A97"/>
    <w:rsid w:val="0085203B"/>
    <w:rsid w:val="00857088"/>
    <w:rsid w:val="00860FFC"/>
    <w:rsid w:val="00863EDA"/>
    <w:rsid w:val="008654EE"/>
    <w:rsid w:val="00866DA9"/>
    <w:rsid w:val="008742EF"/>
    <w:rsid w:val="00882E85"/>
    <w:rsid w:val="008832B3"/>
    <w:rsid w:val="00885CA5"/>
    <w:rsid w:val="00887324"/>
    <w:rsid w:val="00890CE9"/>
    <w:rsid w:val="00897BC6"/>
    <w:rsid w:val="008A1AA0"/>
    <w:rsid w:val="008A2129"/>
    <w:rsid w:val="008A5A0E"/>
    <w:rsid w:val="008A5A96"/>
    <w:rsid w:val="008A7975"/>
    <w:rsid w:val="008B3708"/>
    <w:rsid w:val="008B46E9"/>
    <w:rsid w:val="008B5329"/>
    <w:rsid w:val="008C05C1"/>
    <w:rsid w:val="008C19D0"/>
    <w:rsid w:val="008C398B"/>
    <w:rsid w:val="008C5098"/>
    <w:rsid w:val="008C52F3"/>
    <w:rsid w:val="008C55D2"/>
    <w:rsid w:val="008C5892"/>
    <w:rsid w:val="008C5BB8"/>
    <w:rsid w:val="008D13D5"/>
    <w:rsid w:val="008D2736"/>
    <w:rsid w:val="008D2E20"/>
    <w:rsid w:val="008D4233"/>
    <w:rsid w:val="008E020E"/>
    <w:rsid w:val="008E2718"/>
    <w:rsid w:val="008E562C"/>
    <w:rsid w:val="008E5C4D"/>
    <w:rsid w:val="008F1F3B"/>
    <w:rsid w:val="00901434"/>
    <w:rsid w:val="00901AFB"/>
    <w:rsid w:val="00902BE5"/>
    <w:rsid w:val="00903A8E"/>
    <w:rsid w:val="0090418F"/>
    <w:rsid w:val="009051CC"/>
    <w:rsid w:val="00905B15"/>
    <w:rsid w:val="00912874"/>
    <w:rsid w:val="00915E7C"/>
    <w:rsid w:val="00916BEC"/>
    <w:rsid w:val="00925AAD"/>
    <w:rsid w:val="00926E2A"/>
    <w:rsid w:val="0092718E"/>
    <w:rsid w:val="00930E21"/>
    <w:rsid w:val="00933064"/>
    <w:rsid w:val="0093429F"/>
    <w:rsid w:val="00935FDB"/>
    <w:rsid w:val="00936ECC"/>
    <w:rsid w:val="009370B0"/>
    <w:rsid w:val="0093761D"/>
    <w:rsid w:val="00945874"/>
    <w:rsid w:val="0094638C"/>
    <w:rsid w:val="009465B7"/>
    <w:rsid w:val="00946DED"/>
    <w:rsid w:val="0096109A"/>
    <w:rsid w:val="009625ED"/>
    <w:rsid w:val="00967F6F"/>
    <w:rsid w:val="00976E4F"/>
    <w:rsid w:val="00977D54"/>
    <w:rsid w:val="00984406"/>
    <w:rsid w:val="00985C23"/>
    <w:rsid w:val="0098637B"/>
    <w:rsid w:val="0098778F"/>
    <w:rsid w:val="00990BEB"/>
    <w:rsid w:val="009969D6"/>
    <w:rsid w:val="00997FB5"/>
    <w:rsid w:val="009A2FB7"/>
    <w:rsid w:val="009A47A8"/>
    <w:rsid w:val="009A6FF3"/>
    <w:rsid w:val="009B41AF"/>
    <w:rsid w:val="009B76FD"/>
    <w:rsid w:val="009B7FC7"/>
    <w:rsid w:val="009C0E68"/>
    <w:rsid w:val="009C27F6"/>
    <w:rsid w:val="009C3D30"/>
    <w:rsid w:val="009C4388"/>
    <w:rsid w:val="009C59C0"/>
    <w:rsid w:val="009C6F58"/>
    <w:rsid w:val="009D117E"/>
    <w:rsid w:val="009D15BA"/>
    <w:rsid w:val="009D3627"/>
    <w:rsid w:val="009D49E6"/>
    <w:rsid w:val="009D64A1"/>
    <w:rsid w:val="009E15E7"/>
    <w:rsid w:val="009E28E8"/>
    <w:rsid w:val="009E5B36"/>
    <w:rsid w:val="009E620A"/>
    <w:rsid w:val="009E7A7A"/>
    <w:rsid w:val="009F0D25"/>
    <w:rsid w:val="009F4267"/>
    <w:rsid w:val="009F6636"/>
    <w:rsid w:val="009F6BF6"/>
    <w:rsid w:val="009F7A98"/>
    <w:rsid w:val="009F7CE1"/>
    <w:rsid w:val="009F7F7C"/>
    <w:rsid w:val="00A0211B"/>
    <w:rsid w:val="00A02127"/>
    <w:rsid w:val="00A02259"/>
    <w:rsid w:val="00A036D5"/>
    <w:rsid w:val="00A037DA"/>
    <w:rsid w:val="00A063B2"/>
    <w:rsid w:val="00A07ED3"/>
    <w:rsid w:val="00A12D2A"/>
    <w:rsid w:val="00A13303"/>
    <w:rsid w:val="00A13D4A"/>
    <w:rsid w:val="00A149AB"/>
    <w:rsid w:val="00A22A2D"/>
    <w:rsid w:val="00A24373"/>
    <w:rsid w:val="00A248B9"/>
    <w:rsid w:val="00A24930"/>
    <w:rsid w:val="00A25CFC"/>
    <w:rsid w:val="00A30610"/>
    <w:rsid w:val="00A322E8"/>
    <w:rsid w:val="00A333E3"/>
    <w:rsid w:val="00A3467C"/>
    <w:rsid w:val="00A414FC"/>
    <w:rsid w:val="00A45A14"/>
    <w:rsid w:val="00A45DCA"/>
    <w:rsid w:val="00A47926"/>
    <w:rsid w:val="00A55C80"/>
    <w:rsid w:val="00A5788D"/>
    <w:rsid w:val="00A604BC"/>
    <w:rsid w:val="00A63071"/>
    <w:rsid w:val="00A649D7"/>
    <w:rsid w:val="00A64E8D"/>
    <w:rsid w:val="00A7178F"/>
    <w:rsid w:val="00A7231E"/>
    <w:rsid w:val="00A736D7"/>
    <w:rsid w:val="00A742E1"/>
    <w:rsid w:val="00A76038"/>
    <w:rsid w:val="00A77017"/>
    <w:rsid w:val="00A777E8"/>
    <w:rsid w:val="00A84F95"/>
    <w:rsid w:val="00A947A9"/>
    <w:rsid w:val="00A95F1E"/>
    <w:rsid w:val="00AA41D0"/>
    <w:rsid w:val="00AA50AD"/>
    <w:rsid w:val="00AA6ED0"/>
    <w:rsid w:val="00AB21BF"/>
    <w:rsid w:val="00AB30EC"/>
    <w:rsid w:val="00AB4593"/>
    <w:rsid w:val="00AB6C50"/>
    <w:rsid w:val="00AB6D23"/>
    <w:rsid w:val="00AB6DCB"/>
    <w:rsid w:val="00AB736C"/>
    <w:rsid w:val="00AC042E"/>
    <w:rsid w:val="00AC1101"/>
    <w:rsid w:val="00AC12A5"/>
    <w:rsid w:val="00AC1DFD"/>
    <w:rsid w:val="00AC2BBA"/>
    <w:rsid w:val="00AC39F4"/>
    <w:rsid w:val="00AC4885"/>
    <w:rsid w:val="00AC4D09"/>
    <w:rsid w:val="00AC5EAD"/>
    <w:rsid w:val="00AC718A"/>
    <w:rsid w:val="00AD152E"/>
    <w:rsid w:val="00AD2DA9"/>
    <w:rsid w:val="00AD534D"/>
    <w:rsid w:val="00AD5688"/>
    <w:rsid w:val="00AD7F92"/>
    <w:rsid w:val="00AE20FC"/>
    <w:rsid w:val="00AE2433"/>
    <w:rsid w:val="00AE3A4F"/>
    <w:rsid w:val="00AE4777"/>
    <w:rsid w:val="00AF1C34"/>
    <w:rsid w:val="00AF434D"/>
    <w:rsid w:val="00AF6318"/>
    <w:rsid w:val="00B00411"/>
    <w:rsid w:val="00B037B0"/>
    <w:rsid w:val="00B05914"/>
    <w:rsid w:val="00B06914"/>
    <w:rsid w:val="00B07433"/>
    <w:rsid w:val="00B1127B"/>
    <w:rsid w:val="00B11FE1"/>
    <w:rsid w:val="00B20582"/>
    <w:rsid w:val="00B21682"/>
    <w:rsid w:val="00B21A85"/>
    <w:rsid w:val="00B23A7C"/>
    <w:rsid w:val="00B24020"/>
    <w:rsid w:val="00B26BC7"/>
    <w:rsid w:val="00B27720"/>
    <w:rsid w:val="00B31649"/>
    <w:rsid w:val="00B31F98"/>
    <w:rsid w:val="00B32332"/>
    <w:rsid w:val="00B4623F"/>
    <w:rsid w:val="00B50ACF"/>
    <w:rsid w:val="00B51A7F"/>
    <w:rsid w:val="00B526E7"/>
    <w:rsid w:val="00B53096"/>
    <w:rsid w:val="00B60E4B"/>
    <w:rsid w:val="00B61528"/>
    <w:rsid w:val="00B63799"/>
    <w:rsid w:val="00B71C7C"/>
    <w:rsid w:val="00B739A8"/>
    <w:rsid w:val="00B73CDA"/>
    <w:rsid w:val="00B74A4C"/>
    <w:rsid w:val="00B75C44"/>
    <w:rsid w:val="00B810E5"/>
    <w:rsid w:val="00B8175B"/>
    <w:rsid w:val="00B82265"/>
    <w:rsid w:val="00B84282"/>
    <w:rsid w:val="00B87B3A"/>
    <w:rsid w:val="00B87DA9"/>
    <w:rsid w:val="00B9063E"/>
    <w:rsid w:val="00B91AF5"/>
    <w:rsid w:val="00B93EE9"/>
    <w:rsid w:val="00B95903"/>
    <w:rsid w:val="00B979F7"/>
    <w:rsid w:val="00BA1C7B"/>
    <w:rsid w:val="00BA1EAC"/>
    <w:rsid w:val="00BA34C0"/>
    <w:rsid w:val="00BA40C9"/>
    <w:rsid w:val="00BA5C7B"/>
    <w:rsid w:val="00BA60D9"/>
    <w:rsid w:val="00BA682B"/>
    <w:rsid w:val="00BA6C9C"/>
    <w:rsid w:val="00BA71A6"/>
    <w:rsid w:val="00BB683E"/>
    <w:rsid w:val="00BC3548"/>
    <w:rsid w:val="00BC3CBC"/>
    <w:rsid w:val="00BC5AE0"/>
    <w:rsid w:val="00BC61C6"/>
    <w:rsid w:val="00BD656E"/>
    <w:rsid w:val="00BE1671"/>
    <w:rsid w:val="00BE7381"/>
    <w:rsid w:val="00BF1EBF"/>
    <w:rsid w:val="00BF2D43"/>
    <w:rsid w:val="00BF77B2"/>
    <w:rsid w:val="00C0057D"/>
    <w:rsid w:val="00C0168A"/>
    <w:rsid w:val="00C024CD"/>
    <w:rsid w:val="00C02978"/>
    <w:rsid w:val="00C03ABC"/>
    <w:rsid w:val="00C03B94"/>
    <w:rsid w:val="00C11654"/>
    <w:rsid w:val="00C11EB9"/>
    <w:rsid w:val="00C13242"/>
    <w:rsid w:val="00C13369"/>
    <w:rsid w:val="00C153CD"/>
    <w:rsid w:val="00C15E4B"/>
    <w:rsid w:val="00C31753"/>
    <w:rsid w:val="00C3272F"/>
    <w:rsid w:val="00C33398"/>
    <w:rsid w:val="00C342C8"/>
    <w:rsid w:val="00C34A6B"/>
    <w:rsid w:val="00C363DD"/>
    <w:rsid w:val="00C40E91"/>
    <w:rsid w:val="00C41037"/>
    <w:rsid w:val="00C436F1"/>
    <w:rsid w:val="00C463B9"/>
    <w:rsid w:val="00C52077"/>
    <w:rsid w:val="00C5274E"/>
    <w:rsid w:val="00C53DA3"/>
    <w:rsid w:val="00C61D2E"/>
    <w:rsid w:val="00C6487F"/>
    <w:rsid w:val="00C64D09"/>
    <w:rsid w:val="00C65245"/>
    <w:rsid w:val="00C656A2"/>
    <w:rsid w:val="00C706F2"/>
    <w:rsid w:val="00C72704"/>
    <w:rsid w:val="00C72F80"/>
    <w:rsid w:val="00C74628"/>
    <w:rsid w:val="00C76584"/>
    <w:rsid w:val="00C7681C"/>
    <w:rsid w:val="00C82406"/>
    <w:rsid w:val="00C86D6C"/>
    <w:rsid w:val="00C86E3D"/>
    <w:rsid w:val="00C906A8"/>
    <w:rsid w:val="00C906AA"/>
    <w:rsid w:val="00C95B84"/>
    <w:rsid w:val="00CA0FBD"/>
    <w:rsid w:val="00CB01CD"/>
    <w:rsid w:val="00CB03FF"/>
    <w:rsid w:val="00CB4D79"/>
    <w:rsid w:val="00CB65D6"/>
    <w:rsid w:val="00CC1A3E"/>
    <w:rsid w:val="00CC2624"/>
    <w:rsid w:val="00CC3610"/>
    <w:rsid w:val="00CC7E52"/>
    <w:rsid w:val="00CD11C1"/>
    <w:rsid w:val="00CD3D7A"/>
    <w:rsid w:val="00CE24D1"/>
    <w:rsid w:val="00CF4FF0"/>
    <w:rsid w:val="00CF7254"/>
    <w:rsid w:val="00CF7817"/>
    <w:rsid w:val="00D025A5"/>
    <w:rsid w:val="00D04E79"/>
    <w:rsid w:val="00D05254"/>
    <w:rsid w:val="00D07EDE"/>
    <w:rsid w:val="00D10333"/>
    <w:rsid w:val="00D10581"/>
    <w:rsid w:val="00D211F3"/>
    <w:rsid w:val="00D22123"/>
    <w:rsid w:val="00D22F4C"/>
    <w:rsid w:val="00D24F76"/>
    <w:rsid w:val="00D3028E"/>
    <w:rsid w:val="00D311D6"/>
    <w:rsid w:val="00D352E2"/>
    <w:rsid w:val="00D36D69"/>
    <w:rsid w:val="00D43C1C"/>
    <w:rsid w:val="00D43DD7"/>
    <w:rsid w:val="00D4522F"/>
    <w:rsid w:val="00D45239"/>
    <w:rsid w:val="00D47036"/>
    <w:rsid w:val="00D47ED5"/>
    <w:rsid w:val="00D506DF"/>
    <w:rsid w:val="00D50FF5"/>
    <w:rsid w:val="00D52BE0"/>
    <w:rsid w:val="00D52E54"/>
    <w:rsid w:val="00D54AF1"/>
    <w:rsid w:val="00D578BF"/>
    <w:rsid w:val="00D61665"/>
    <w:rsid w:val="00D62155"/>
    <w:rsid w:val="00D634EB"/>
    <w:rsid w:val="00D63D05"/>
    <w:rsid w:val="00D65833"/>
    <w:rsid w:val="00D66FF4"/>
    <w:rsid w:val="00D67FBB"/>
    <w:rsid w:val="00D71EC3"/>
    <w:rsid w:val="00D72015"/>
    <w:rsid w:val="00D73C12"/>
    <w:rsid w:val="00D74934"/>
    <w:rsid w:val="00D81737"/>
    <w:rsid w:val="00D86274"/>
    <w:rsid w:val="00D863E8"/>
    <w:rsid w:val="00D92D7D"/>
    <w:rsid w:val="00D92EBB"/>
    <w:rsid w:val="00D94CDF"/>
    <w:rsid w:val="00DA1B33"/>
    <w:rsid w:val="00DA285E"/>
    <w:rsid w:val="00DA3D8D"/>
    <w:rsid w:val="00DC0672"/>
    <w:rsid w:val="00DC4C6A"/>
    <w:rsid w:val="00DC5D2E"/>
    <w:rsid w:val="00DC7763"/>
    <w:rsid w:val="00DC7A70"/>
    <w:rsid w:val="00DD2114"/>
    <w:rsid w:val="00DD63C3"/>
    <w:rsid w:val="00DD6DD0"/>
    <w:rsid w:val="00DE3AF2"/>
    <w:rsid w:val="00DE41AF"/>
    <w:rsid w:val="00DE668F"/>
    <w:rsid w:val="00DF0664"/>
    <w:rsid w:val="00E000A3"/>
    <w:rsid w:val="00E04415"/>
    <w:rsid w:val="00E05B15"/>
    <w:rsid w:val="00E07FEE"/>
    <w:rsid w:val="00E10881"/>
    <w:rsid w:val="00E109BD"/>
    <w:rsid w:val="00E11B40"/>
    <w:rsid w:val="00E127E2"/>
    <w:rsid w:val="00E14D69"/>
    <w:rsid w:val="00E160EE"/>
    <w:rsid w:val="00E236F2"/>
    <w:rsid w:val="00E24804"/>
    <w:rsid w:val="00E24FDF"/>
    <w:rsid w:val="00E26B2E"/>
    <w:rsid w:val="00E271A5"/>
    <w:rsid w:val="00E27BD5"/>
    <w:rsid w:val="00E34D19"/>
    <w:rsid w:val="00E3640D"/>
    <w:rsid w:val="00E400B2"/>
    <w:rsid w:val="00E41ADC"/>
    <w:rsid w:val="00E42EB2"/>
    <w:rsid w:val="00E4516E"/>
    <w:rsid w:val="00E4519B"/>
    <w:rsid w:val="00E45C22"/>
    <w:rsid w:val="00E5146D"/>
    <w:rsid w:val="00E55EF3"/>
    <w:rsid w:val="00E61CCC"/>
    <w:rsid w:val="00E6393A"/>
    <w:rsid w:val="00E65E8A"/>
    <w:rsid w:val="00E72728"/>
    <w:rsid w:val="00E729DE"/>
    <w:rsid w:val="00E74A8C"/>
    <w:rsid w:val="00E7557D"/>
    <w:rsid w:val="00E80BA9"/>
    <w:rsid w:val="00E81653"/>
    <w:rsid w:val="00E84D0F"/>
    <w:rsid w:val="00E9014E"/>
    <w:rsid w:val="00E937B3"/>
    <w:rsid w:val="00E97140"/>
    <w:rsid w:val="00E9776A"/>
    <w:rsid w:val="00E97F6A"/>
    <w:rsid w:val="00EA4DFC"/>
    <w:rsid w:val="00EA586E"/>
    <w:rsid w:val="00EA607C"/>
    <w:rsid w:val="00EA697D"/>
    <w:rsid w:val="00EA7F96"/>
    <w:rsid w:val="00EB3F1F"/>
    <w:rsid w:val="00EB4727"/>
    <w:rsid w:val="00EB65D8"/>
    <w:rsid w:val="00EB75D4"/>
    <w:rsid w:val="00EC3326"/>
    <w:rsid w:val="00EC5D44"/>
    <w:rsid w:val="00EC7D5A"/>
    <w:rsid w:val="00ED0CF6"/>
    <w:rsid w:val="00ED1A9A"/>
    <w:rsid w:val="00ED2602"/>
    <w:rsid w:val="00ED407F"/>
    <w:rsid w:val="00ED51D9"/>
    <w:rsid w:val="00ED68F8"/>
    <w:rsid w:val="00EE65B0"/>
    <w:rsid w:val="00EE6C1A"/>
    <w:rsid w:val="00EE7607"/>
    <w:rsid w:val="00EF078C"/>
    <w:rsid w:val="00EF3B70"/>
    <w:rsid w:val="00EF502A"/>
    <w:rsid w:val="00F01F66"/>
    <w:rsid w:val="00F04DF0"/>
    <w:rsid w:val="00F0624B"/>
    <w:rsid w:val="00F06C91"/>
    <w:rsid w:val="00F13A14"/>
    <w:rsid w:val="00F15756"/>
    <w:rsid w:val="00F16905"/>
    <w:rsid w:val="00F17113"/>
    <w:rsid w:val="00F17F42"/>
    <w:rsid w:val="00F26778"/>
    <w:rsid w:val="00F26FEE"/>
    <w:rsid w:val="00F327CF"/>
    <w:rsid w:val="00F3373F"/>
    <w:rsid w:val="00F372DF"/>
    <w:rsid w:val="00F40C26"/>
    <w:rsid w:val="00F410AC"/>
    <w:rsid w:val="00F412CD"/>
    <w:rsid w:val="00F43DC8"/>
    <w:rsid w:val="00F44426"/>
    <w:rsid w:val="00F45C48"/>
    <w:rsid w:val="00F55B81"/>
    <w:rsid w:val="00F603BD"/>
    <w:rsid w:val="00F61ABE"/>
    <w:rsid w:val="00F64E07"/>
    <w:rsid w:val="00F65357"/>
    <w:rsid w:val="00F67A87"/>
    <w:rsid w:val="00F71292"/>
    <w:rsid w:val="00F72310"/>
    <w:rsid w:val="00F728C9"/>
    <w:rsid w:val="00F75420"/>
    <w:rsid w:val="00F7577E"/>
    <w:rsid w:val="00F77A4C"/>
    <w:rsid w:val="00F77CDC"/>
    <w:rsid w:val="00F77FE1"/>
    <w:rsid w:val="00F8086A"/>
    <w:rsid w:val="00F8108A"/>
    <w:rsid w:val="00F82780"/>
    <w:rsid w:val="00F83219"/>
    <w:rsid w:val="00F857C8"/>
    <w:rsid w:val="00F91DC3"/>
    <w:rsid w:val="00F95176"/>
    <w:rsid w:val="00F96369"/>
    <w:rsid w:val="00F96CF5"/>
    <w:rsid w:val="00F9778A"/>
    <w:rsid w:val="00FA091B"/>
    <w:rsid w:val="00FA20C5"/>
    <w:rsid w:val="00FA5BAA"/>
    <w:rsid w:val="00FB19C8"/>
    <w:rsid w:val="00FB2874"/>
    <w:rsid w:val="00FB358A"/>
    <w:rsid w:val="00FB5A3E"/>
    <w:rsid w:val="00FC0F92"/>
    <w:rsid w:val="00FC26A1"/>
    <w:rsid w:val="00FC550B"/>
    <w:rsid w:val="00FC5A53"/>
    <w:rsid w:val="00FD3C5D"/>
    <w:rsid w:val="00FD47D9"/>
    <w:rsid w:val="00FD64AF"/>
    <w:rsid w:val="00FD6AAD"/>
    <w:rsid w:val="00FD7E2A"/>
    <w:rsid w:val="00FE163B"/>
    <w:rsid w:val="00FE4B08"/>
    <w:rsid w:val="00FE7668"/>
    <w:rsid w:val="00FF609F"/>
    <w:rsid w:val="00FF74C3"/>
    <w:rsid w:val="10019E9F"/>
    <w:rsid w:val="16EDC40A"/>
    <w:rsid w:val="657FCC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oleObject" Target="embeddings/oleObject1.bin"/><Relationship Id="rId26" Type="http://schemas.openxmlformats.org/officeDocument/2006/relationships/image" Target="media/image8.emf"/><Relationship Id="rId3" Type="http://schemas.openxmlformats.org/officeDocument/2006/relationships/customXml" Target="../customXml/item3.xml"/><Relationship Id="rId21" Type="http://schemas.openxmlformats.org/officeDocument/2006/relationships/image" Target="media/image3.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image" Target="media/image7.e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oleObject" Target="embeddings/oleObject2.bin"/><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6.emf"/><Relationship Id="rId32"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5.emf"/><Relationship Id="rId28" Type="http://schemas.openxmlformats.org/officeDocument/2006/relationships/image" Target="media/image10.wmf"/><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4.emf"/><Relationship Id="rId27" Type="http://schemas.openxmlformats.org/officeDocument/2006/relationships/image" Target="media/image9.e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A8A4A1E1-5E94-49FF-B34D-4964B2A428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3.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4.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88</Pages>
  <Words>27109</Words>
  <Characters>154525</Characters>
  <Application>Microsoft Office Word</Application>
  <DocSecurity>0</DocSecurity>
  <Lines>1287</Lines>
  <Paragraphs>362</Paragraphs>
  <ScaleCrop>false</ScaleCrop>
  <LinksUpToDate>false</LinksUpToDate>
  <CharactersWithSpaces>181272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v1.92 18 January 2024</dc:title>
  <dc:subject/>
  <dc:creator/>
  <cp:keywords/>
  <cp:lastModifiedBy/>
  <cp:revision>1</cp:revision>
  <cp:lastPrinted>2014-03-31T15:51:00Z</cp:lastPrinted>
  <dcterms:created xsi:type="dcterms:W3CDTF">2024-02-20T18:37:00Z</dcterms:created>
  <dcterms:modified xsi:type="dcterms:W3CDTF">2024-02-20T18:47:00Z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